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1ECA4" w14:textId="77777777" w:rsidR="00652FD0" w:rsidRDefault="00652FD0">
      <w:pPr>
        <w:rPr>
          <w:b/>
          <w:sz w:val="32"/>
          <w:szCs w:val="32"/>
          <w:u w:val="single"/>
        </w:rPr>
      </w:pPr>
    </w:p>
    <w:tbl>
      <w:tblPr>
        <w:tblStyle w:val="aff2"/>
        <w:tblW w:w="7246" w:type="dxa"/>
        <w:tblInd w:w="-208" w:type="dxa"/>
        <w:tblBorders>
          <w:left w:val="single" w:sz="12" w:space="0" w:color="90C226"/>
        </w:tblBorders>
        <w:tblLayout w:type="fixed"/>
        <w:tblLook w:val="0000" w:firstRow="0" w:lastRow="0" w:firstColumn="0" w:lastColumn="0" w:noHBand="0" w:noVBand="0"/>
      </w:tblPr>
      <w:tblGrid>
        <w:gridCol w:w="7246"/>
      </w:tblGrid>
      <w:tr w:rsidR="00652FD0" w14:paraId="5E374D9F" w14:textId="77777777">
        <w:tc>
          <w:tcPr>
            <w:tcW w:w="7246" w:type="dxa"/>
            <w:tcBorders>
              <w:left w:val="single" w:sz="12" w:space="0" w:color="90C226"/>
            </w:tcBorders>
          </w:tcPr>
          <w:p w14:paraId="51204657" w14:textId="77777777" w:rsidR="00652FD0" w:rsidRDefault="00652FD0">
            <w:pPr>
              <w:rPr>
                <w:color w:val="6B911C"/>
                <w:sz w:val="24"/>
                <w:szCs w:val="24"/>
              </w:rPr>
            </w:pPr>
          </w:p>
        </w:tc>
      </w:tr>
      <w:tr w:rsidR="00652FD0" w14:paraId="1277C2F4" w14:textId="77777777">
        <w:tc>
          <w:tcPr>
            <w:tcW w:w="7246" w:type="dxa"/>
            <w:tcBorders>
              <w:left w:val="single" w:sz="12" w:space="0" w:color="90C226"/>
            </w:tcBorders>
            <w:tcMar>
              <w:top w:w="0" w:type="dxa"/>
              <w:left w:w="93" w:type="dxa"/>
              <w:bottom w:w="0" w:type="dxa"/>
              <w:right w:w="113" w:type="dxa"/>
            </w:tcMar>
          </w:tcPr>
          <w:p w14:paraId="0AA9BAAF" w14:textId="77777777" w:rsidR="00652FD0" w:rsidRDefault="00652FD0">
            <w:pPr>
              <w:spacing w:line="216" w:lineRule="auto"/>
              <w:rPr>
                <w:color w:val="76923C"/>
                <w:sz w:val="88"/>
                <w:szCs w:val="88"/>
              </w:rPr>
            </w:pPr>
          </w:p>
          <w:p w14:paraId="2C6B90F6" w14:textId="77777777" w:rsidR="00652FD0" w:rsidRDefault="009A7842">
            <w:pPr>
              <w:spacing w:line="216" w:lineRule="auto"/>
              <w:rPr>
                <w:color w:val="76923C"/>
                <w:sz w:val="88"/>
                <w:szCs w:val="88"/>
              </w:rPr>
            </w:pPr>
            <w:r>
              <w:rPr>
                <w:color w:val="76923C"/>
                <w:sz w:val="88"/>
                <w:szCs w:val="88"/>
              </w:rPr>
              <w:t>Kirderanniku Koostöökogu strateegia        2023-2027</w:t>
            </w:r>
          </w:p>
          <w:p w14:paraId="35A4E87D" w14:textId="77777777" w:rsidR="00652FD0" w:rsidRDefault="00652FD0">
            <w:pPr>
              <w:spacing w:line="216" w:lineRule="auto"/>
              <w:rPr>
                <w:color w:val="76923C"/>
                <w:sz w:val="88"/>
                <w:szCs w:val="88"/>
              </w:rPr>
            </w:pPr>
          </w:p>
        </w:tc>
      </w:tr>
      <w:tr w:rsidR="00652FD0" w14:paraId="747E5480" w14:textId="77777777">
        <w:tc>
          <w:tcPr>
            <w:tcW w:w="7246" w:type="dxa"/>
            <w:tcBorders>
              <w:left w:val="single" w:sz="12" w:space="0" w:color="90C226"/>
            </w:tcBorders>
          </w:tcPr>
          <w:p w14:paraId="177EBF51" w14:textId="77777777" w:rsidR="00652FD0" w:rsidRDefault="00652FD0">
            <w:pPr>
              <w:rPr>
                <w:color w:val="76923C"/>
                <w:sz w:val="36"/>
                <w:szCs w:val="36"/>
              </w:rPr>
            </w:pPr>
          </w:p>
        </w:tc>
      </w:tr>
    </w:tbl>
    <w:p w14:paraId="2D7C96AE" w14:textId="77777777" w:rsidR="00652FD0" w:rsidRDefault="009A7842">
      <w:pPr>
        <w:rPr>
          <w:color w:val="6B911C"/>
          <w:sz w:val="32"/>
          <w:szCs w:val="32"/>
        </w:rPr>
      </w:pPr>
      <w:r>
        <w:br w:type="page"/>
      </w:r>
    </w:p>
    <w:p w14:paraId="1FAD6582" w14:textId="1776CAB1" w:rsidR="00652FD0" w:rsidRDefault="00652FD0">
      <w:pPr>
        <w:keepNext/>
        <w:keepLines/>
        <w:tabs>
          <w:tab w:val="left" w:pos="3583"/>
        </w:tabs>
        <w:spacing w:before="240" w:after="0"/>
        <w:rPr>
          <w:color w:val="4F6228"/>
          <w:sz w:val="32"/>
          <w:szCs w:val="32"/>
        </w:rPr>
      </w:pPr>
    </w:p>
    <w:sdt>
      <w:sdtPr>
        <w:rPr>
          <w:rFonts w:eastAsia="Cambria" w:cs="Cambria"/>
          <w:color w:val="669900"/>
          <w:sz w:val="22"/>
          <w:szCs w:val="22"/>
        </w:rPr>
        <w:id w:val="-1286648284"/>
        <w:docPartObj>
          <w:docPartGallery w:val="Table of Contents"/>
          <w:docPartUnique/>
        </w:docPartObj>
      </w:sdtPr>
      <w:sdtEndPr>
        <w:rPr>
          <w:b/>
          <w:bCs/>
          <w:noProof/>
        </w:rPr>
      </w:sdtEndPr>
      <w:sdtContent>
        <w:p w14:paraId="54497F2B" w14:textId="3146048C" w:rsidR="000D6485" w:rsidRPr="000D6485" w:rsidRDefault="000D6485">
          <w:pPr>
            <w:pStyle w:val="Sisukorrapealkiri"/>
            <w:rPr>
              <w:color w:val="669900"/>
            </w:rPr>
          </w:pPr>
          <w:r w:rsidRPr="000D6485">
            <w:rPr>
              <w:color w:val="669900"/>
            </w:rPr>
            <w:t>Sisukord</w:t>
          </w:r>
        </w:p>
        <w:p w14:paraId="63DE8AD8" w14:textId="22AF4410" w:rsidR="000D6485" w:rsidRPr="000D6485" w:rsidRDefault="000D6485">
          <w:pPr>
            <w:pStyle w:val="SK1"/>
            <w:tabs>
              <w:tab w:val="right" w:leader="dot" w:pos="9062"/>
            </w:tabs>
            <w:rPr>
              <w:rFonts w:asciiTheme="minorHAnsi" w:eastAsiaTheme="minorEastAsia" w:hAnsiTheme="minorHAnsi" w:cstheme="minorBidi"/>
              <w:b w:val="0"/>
              <w:noProof/>
              <w:color w:val="669900"/>
              <w:kern w:val="2"/>
              <w:sz w:val="22"/>
              <w:szCs w:val="22"/>
              <w:lang w:val="en-US"/>
              <w14:ligatures w14:val="standardContextual"/>
            </w:rPr>
          </w:pPr>
          <w:r w:rsidRPr="000D6485">
            <w:rPr>
              <w:color w:val="669900"/>
            </w:rPr>
            <w:fldChar w:fldCharType="begin"/>
          </w:r>
          <w:r w:rsidRPr="000D6485">
            <w:rPr>
              <w:color w:val="669900"/>
            </w:rPr>
            <w:instrText xml:space="preserve"> TOC \o "1-3" \h \z \u </w:instrText>
          </w:r>
          <w:r w:rsidRPr="000D6485">
            <w:rPr>
              <w:color w:val="669900"/>
            </w:rPr>
            <w:fldChar w:fldCharType="separate"/>
          </w:r>
          <w:hyperlink w:anchor="_Toc135391685" w:history="1">
            <w:r w:rsidRPr="000D6485">
              <w:rPr>
                <w:rStyle w:val="Hperlink"/>
                <w:noProof/>
                <w:color w:val="669900"/>
              </w:rPr>
              <w:t>Sissejuhatus</w:t>
            </w:r>
            <w:r w:rsidRPr="000D6485">
              <w:rPr>
                <w:noProof/>
                <w:webHidden/>
                <w:color w:val="669900"/>
              </w:rPr>
              <w:tab/>
            </w:r>
            <w:r w:rsidRPr="000D6485">
              <w:rPr>
                <w:noProof/>
                <w:webHidden/>
                <w:color w:val="669900"/>
              </w:rPr>
              <w:fldChar w:fldCharType="begin"/>
            </w:r>
            <w:r w:rsidRPr="000D6485">
              <w:rPr>
                <w:noProof/>
                <w:webHidden/>
                <w:color w:val="669900"/>
              </w:rPr>
              <w:instrText xml:space="preserve"> PAGEREF _Toc135391685 \h </w:instrText>
            </w:r>
            <w:r w:rsidRPr="000D6485">
              <w:rPr>
                <w:noProof/>
                <w:webHidden/>
                <w:color w:val="669900"/>
              </w:rPr>
            </w:r>
            <w:r w:rsidRPr="000D6485">
              <w:rPr>
                <w:noProof/>
                <w:webHidden/>
                <w:color w:val="669900"/>
              </w:rPr>
              <w:fldChar w:fldCharType="separate"/>
            </w:r>
            <w:r w:rsidR="00842820">
              <w:rPr>
                <w:noProof/>
                <w:webHidden/>
                <w:color w:val="669900"/>
              </w:rPr>
              <w:t>2</w:t>
            </w:r>
            <w:r w:rsidRPr="000D6485">
              <w:rPr>
                <w:noProof/>
                <w:webHidden/>
                <w:color w:val="669900"/>
              </w:rPr>
              <w:fldChar w:fldCharType="end"/>
            </w:r>
          </w:hyperlink>
        </w:p>
        <w:p w14:paraId="6B817907" w14:textId="2CB942C9" w:rsidR="000D6485" w:rsidRPr="000D6485" w:rsidRDefault="000D6485">
          <w:pPr>
            <w:pStyle w:val="SK1"/>
            <w:tabs>
              <w:tab w:val="right" w:leader="dot" w:pos="9062"/>
            </w:tabs>
            <w:rPr>
              <w:rFonts w:asciiTheme="minorHAnsi" w:eastAsiaTheme="minorEastAsia" w:hAnsiTheme="minorHAnsi" w:cstheme="minorBidi"/>
              <w:b w:val="0"/>
              <w:noProof/>
              <w:color w:val="669900"/>
              <w:kern w:val="2"/>
              <w:sz w:val="22"/>
              <w:szCs w:val="22"/>
              <w:lang w:val="en-US"/>
              <w14:ligatures w14:val="standardContextual"/>
            </w:rPr>
          </w:pPr>
          <w:hyperlink w:anchor="_Toc135391686" w:history="1">
            <w:r w:rsidRPr="000D6485">
              <w:rPr>
                <w:rStyle w:val="Hperlink"/>
                <w:noProof/>
                <w:color w:val="669900"/>
              </w:rPr>
              <w:t>1. Kirderanniku Koostöökogu</w:t>
            </w:r>
            <w:r w:rsidRPr="000D6485">
              <w:rPr>
                <w:noProof/>
                <w:webHidden/>
                <w:color w:val="669900"/>
              </w:rPr>
              <w:tab/>
            </w:r>
            <w:r w:rsidRPr="000D6485">
              <w:rPr>
                <w:noProof/>
                <w:webHidden/>
                <w:color w:val="669900"/>
              </w:rPr>
              <w:fldChar w:fldCharType="begin"/>
            </w:r>
            <w:r w:rsidRPr="000D6485">
              <w:rPr>
                <w:noProof/>
                <w:webHidden/>
                <w:color w:val="669900"/>
              </w:rPr>
              <w:instrText xml:space="preserve"> PAGEREF _Toc135391686 \h </w:instrText>
            </w:r>
            <w:r w:rsidRPr="000D6485">
              <w:rPr>
                <w:noProof/>
                <w:webHidden/>
                <w:color w:val="669900"/>
              </w:rPr>
            </w:r>
            <w:r w:rsidRPr="000D6485">
              <w:rPr>
                <w:noProof/>
                <w:webHidden/>
                <w:color w:val="669900"/>
              </w:rPr>
              <w:fldChar w:fldCharType="separate"/>
            </w:r>
            <w:r w:rsidR="00842820">
              <w:rPr>
                <w:noProof/>
                <w:webHidden/>
                <w:color w:val="669900"/>
              </w:rPr>
              <w:t>3</w:t>
            </w:r>
            <w:r w:rsidRPr="000D6485">
              <w:rPr>
                <w:noProof/>
                <w:webHidden/>
                <w:color w:val="669900"/>
              </w:rPr>
              <w:fldChar w:fldCharType="end"/>
            </w:r>
          </w:hyperlink>
        </w:p>
        <w:p w14:paraId="610CE559" w14:textId="78FCF3CB" w:rsidR="000D6485" w:rsidRPr="000D6485" w:rsidRDefault="000D6485">
          <w:pPr>
            <w:pStyle w:val="SK2"/>
            <w:tabs>
              <w:tab w:val="right" w:leader="dot" w:pos="9062"/>
            </w:tabs>
            <w:rPr>
              <w:rFonts w:asciiTheme="minorHAnsi" w:eastAsiaTheme="minorEastAsia" w:hAnsiTheme="minorHAnsi" w:cstheme="minorBidi"/>
              <w:b w:val="0"/>
              <w:noProof/>
              <w:color w:val="669900"/>
              <w:kern w:val="2"/>
              <w:lang w:val="en-US"/>
              <w14:ligatures w14:val="standardContextual"/>
            </w:rPr>
          </w:pPr>
          <w:hyperlink w:anchor="_Toc135391687" w:history="1">
            <w:r w:rsidRPr="000D6485">
              <w:rPr>
                <w:rStyle w:val="Hperlink"/>
                <w:noProof/>
                <w:color w:val="669900"/>
              </w:rPr>
              <w:t>1.1. Tegevusrühm ja liikmeskond</w:t>
            </w:r>
            <w:r w:rsidRPr="000D6485">
              <w:rPr>
                <w:noProof/>
                <w:webHidden/>
                <w:color w:val="669900"/>
              </w:rPr>
              <w:tab/>
            </w:r>
            <w:r w:rsidRPr="000D6485">
              <w:rPr>
                <w:noProof/>
                <w:webHidden/>
                <w:color w:val="669900"/>
              </w:rPr>
              <w:fldChar w:fldCharType="begin"/>
            </w:r>
            <w:r w:rsidRPr="000D6485">
              <w:rPr>
                <w:noProof/>
                <w:webHidden/>
                <w:color w:val="669900"/>
              </w:rPr>
              <w:instrText xml:space="preserve"> PAGEREF _Toc135391687 \h </w:instrText>
            </w:r>
            <w:r w:rsidRPr="000D6485">
              <w:rPr>
                <w:noProof/>
                <w:webHidden/>
                <w:color w:val="669900"/>
              </w:rPr>
            </w:r>
            <w:r w:rsidRPr="000D6485">
              <w:rPr>
                <w:noProof/>
                <w:webHidden/>
                <w:color w:val="669900"/>
              </w:rPr>
              <w:fldChar w:fldCharType="separate"/>
            </w:r>
            <w:r w:rsidR="00842820">
              <w:rPr>
                <w:noProof/>
                <w:webHidden/>
                <w:color w:val="669900"/>
              </w:rPr>
              <w:t>3</w:t>
            </w:r>
            <w:r w:rsidRPr="000D6485">
              <w:rPr>
                <w:noProof/>
                <w:webHidden/>
                <w:color w:val="669900"/>
              </w:rPr>
              <w:fldChar w:fldCharType="end"/>
            </w:r>
          </w:hyperlink>
        </w:p>
        <w:p w14:paraId="46C75F13" w14:textId="7556D768" w:rsidR="000D6485" w:rsidRPr="000D6485" w:rsidRDefault="000D6485">
          <w:pPr>
            <w:pStyle w:val="SK2"/>
            <w:tabs>
              <w:tab w:val="right" w:leader="dot" w:pos="9062"/>
            </w:tabs>
            <w:rPr>
              <w:rFonts w:asciiTheme="minorHAnsi" w:eastAsiaTheme="minorEastAsia" w:hAnsiTheme="minorHAnsi" w:cstheme="minorBidi"/>
              <w:b w:val="0"/>
              <w:noProof/>
              <w:color w:val="669900"/>
              <w:kern w:val="2"/>
              <w:lang w:val="en-US"/>
              <w14:ligatures w14:val="standardContextual"/>
            </w:rPr>
          </w:pPr>
          <w:hyperlink w:anchor="_Toc135391688" w:history="1">
            <w:r w:rsidRPr="000D6485">
              <w:rPr>
                <w:rStyle w:val="Hperlink"/>
                <w:noProof/>
                <w:color w:val="669900"/>
              </w:rPr>
              <w:t>1.2. Kirderanniku Koostöökogu tegevuspiirkonna kirjeldus</w:t>
            </w:r>
            <w:r w:rsidRPr="000D6485">
              <w:rPr>
                <w:noProof/>
                <w:webHidden/>
                <w:color w:val="669900"/>
              </w:rPr>
              <w:tab/>
            </w:r>
            <w:r w:rsidRPr="000D6485">
              <w:rPr>
                <w:noProof/>
                <w:webHidden/>
                <w:color w:val="669900"/>
              </w:rPr>
              <w:fldChar w:fldCharType="begin"/>
            </w:r>
            <w:r w:rsidRPr="000D6485">
              <w:rPr>
                <w:noProof/>
                <w:webHidden/>
                <w:color w:val="669900"/>
              </w:rPr>
              <w:instrText xml:space="preserve"> PAGEREF _Toc135391688 \h </w:instrText>
            </w:r>
            <w:r w:rsidRPr="000D6485">
              <w:rPr>
                <w:noProof/>
                <w:webHidden/>
                <w:color w:val="669900"/>
              </w:rPr>
            </w:r>
            <w:r w:rsidRPr="000D6485">
              <w:rPr>
                <w:noProof/>
                <w:webHidden/>
                <w:color w:val="669900"/>
              </w:rPr>
              <w:fldChar w:fldCharType="separate"/>
            </w:r>
            <w:r w:rsidR="00842820">
              <w:rPr>
                <w:noProof/>
                <w:webHidden/>
                <w:color w:val="669900"/>
              </w:rPr>
              <w:t>4</w:t>
            </w:r>
            <w:r w:rsidRPr="000D6485">
              <w:rPr>
                <w:noProof/>
                <w:webHidden/>
                <w:color w:val="669900"/>
              </w:rPr>
              <w:fldChar w:fldCharType="end"/>
            </w:r>
          </w:hyperlink>
        </w:p>
        <w:p w14:paraId="69972A46" w14:textId="56AE471F" w:rsidR="000D6485" w:rsidRPr="000D6485" w:rsidRDefault="000D6485">
          <w:pPr>
            <w:pStyle w:val="SK3"/>
            <w:tabs>
              <w:tab w:val="right" w:leader="dot" w:pos="9062"/>
            </w:tabs>
            <w:rPr>
              <w:rFonts w:asciiTheme="minorHAnsi" w:eastAsiaTheme="minorEastAsia" w:hAnsiTheme="minorHAnsi" w:cstheme="minorBidi"/>
              <w:noProof/>
              <w:color w:val="669900"/>
              <w:kern w:val="2"/>
              <w:lang w:val="en-US"/>
              <w14:ligatures w14:val="standardContextual"/>
            </w:rPr>
          </w:pPr>
          <w:hyperlink w:anchor="_Toc135391689" w:history="1">
            <w:r w:rsidRPr="000D6485">
              <w:rPr>
                <w:rStyle w:val="Hperlink"/>
                <w:noProof/>
                <w:color w:val="669900"/>
              </w:rPr>
              <w:t>1.2.1. Territoorium ja rahvastik</w:t>
            </w:r>
            <w:r w:rsidRPr="000D6485">
              <w:rPr>
                <w:noProof/>
                <w:webHidden/>
                <w:color w:val="669900"/>
              </w:rPr>
              <w:tab/>
            </w:r>
            <w:r w:rsidRPr="000D6485">
              <w:rPr>
                <w:noProof/>
                <w:webHidden/>
                <w:color w:val="669900"/>
              </w:rPr>
              <w:fldChar w:fldCharType="begin"/>
            </w:r>
            <w:r w:rsidRPr="000D6485">
              <w:rPr>
                <w:noProof/>
                <w:webHidden/>
                <w:color w:val="669900"/>
              </w:rPr>
              <w:instrText xml:space="preserve"> PAGEREF _Toc135391689 \h </w:instrText>
            </w:r>
            <w:r w:rsidRPr="000D6485">
              <w:rPr>
                <w:noProof/>
                <w:webHidden/>
                <w:color w:val="669900"/>
              </w:rPr>
            </w:r>
            <w:r w:rsidRPr="000D6485">
              <w:rPr>
                <w:noProof/>
                <w:webHidden/>
                <w:color w:val="669900"/>
              </w:rPr>
              <w:fldChar w:fldCharType="separate"/>
            </w:r>
            <w:r w:rsidR="00842820">
              <w:rPr>
                <w:noProof/>
                <w:webHidden/>
                <w:color w:val="669900"/>
              </w:rPr>
              <w:t>4</w:t>
            </w:r>
            <w:r w:rsidRPr="000D6485">
              <w:rPr>
                <w:noProof/>
                <w:webHidden/>
                <w:color w:val="669900"/>
              </w:rPr>
              <w:fldChar w:fldCharType="end"/>
            </w:r>
          </w:hyperlink>
        </w:p>
        <w:p w14:paraId="673DBF7B" w14:textId="3DC29F62" w:rsidR="000D6485" w:rsidRPr="000D6485" w:rsidRDefault="000D6485">
          <w:pPr>
            <w:pStyle w:val="SK3"/>
            <w:tabs>
              <w:tab w:val="right" w:leader="dot" w:pos="9062"/>
            </w:tabs>
            <w:rPr>
              <w:rFonts w:asciiTheme="minorHAnsi" w:eastAsiaTheme="minorEastAsia" w:hAnsiTheme="minorHAnsi" w:cstheme="minorBidi"/>
              <w:noProof/>
              <w:color w:val="669900"/>
              <w:kern w:val="2"/>
              <w:lang w:val="en-US"/>
              <w14:ligatures w14:val="standardContextual"/>
            </w:rPr>
          </w:pPr>
          <w:hyperlink w:anchor="_Toc135391690" w:history="1">
            <w:r w:rsidRPr="000D6485">
              <w:rPr>
                <w:rStyle w:val="Hperlink"/>
                <w:noProof/>
                <w:color w:val="669900"/>
              </w:rPr>
              <w:t>1.2.2. Majandus</w:t>
            </w:r>
            <w:r w:rsidRPr="000D6485">
              <w:rPr>
                <w:noProof/>
                <w:webHidden/>
                <w:color w:val="669900"/>
              </w:rPr>
              <w:tab/>
            </w:r>
            <w:r w:rsidRPr="000D6485">
              <w:rPr>
                <w:noProof/>
                <w:webHidden/>
                <w:color w:val="669900"/>
              </w:rPr>
              <w:fldChar w:fldCharType="begin"/>
            </w:r>
            <w:r w:rsidRPr="000D6485">
              <w:rPr>
                <w:noProof/>
                <w:webHidden/>
                <w:color w:val="669900"/>
              </w:rPr>
              <w:instrText xml:space="preserve"> PAGEREF _Toc135391690 \h </w:instrText>
            </w:r>
            <w:r w:rsidRPr="000D6485">
              <w:rPr>
                <w:noProof/>
                <w:webHidden/>
                <w:color w:val="669900"/>
              </w:rPr>
            </w:r>
            <w:r w:rsidRPr="000D6485">
              <w:rPr>
                <w:noProof/>
                <w:webHidden/>
                <w:color w:val="669900"/>
              </w:rPr>
              <w:fldChar w:fldCharType="separate"/>
            </w:r>
            <w:r w:rsidR="00842820">
              <w:rPr>
                <w:noProof/>
                <w:webHidden/>
                <w:color w:val="669900"/>
              </w:rPr>
              <w:t>9</w:t>
            </w:r>
            <w:r w:rsidRPr="000D6485">
              <w:rPr>
                <w:noProof/>
                <w:webHidden/>
                <w:color w:val="669900"/>
              </w:rPr>
              <w:fldChar w:fldCharType="end"/>
            </w:r>
          </w:hyperlink>
        </w:p>
        <w:p w14:paraId="46E7BBC8" w14:textId="566D3654" w:rsidR="000D6485" w:rsidRPr="000D6485" w:rsidRDefault="000D6485">
          <w:pPr>
            <w:pStyle w:val="SK3"/>
            <w:tabs>
              <w:tab w:val="right" w:leader="dot" w:pos="9062"/>
            </w:tabs>
            <w:rPr>
              <w:rFonts w:asciiTheme="minorHAnsi" w:eastAsiaTheme="minorEastAsia" w:hAnsiTheme="minorHAnsi" w:cstheme="minorBidi"/>
              <w:noProof/>
              <w:color w:val="669900"/>
              <w:kern w:val="2"/>
              <w:lang w:val="en-US"/>
              <w14:ligatures w14:val="standardContextual"/>
            </w:rPr>
          </w:pPr>
          <w:hyperlink w:anchor="_Toc135391691" w:history="1">
            <w:r w:rsidRPr="000D6485">
              <w:rPr>
                <w:rStyle w:val="Hperlink"/>
                <w:noProof/>
                <w:color w:val="669900"/>
              </w:rPr>
              <w:t>1.2.3. Avalikud teenused ja kodanikuühiskond</w:t>
            </w:r>
            <w:r w:rsidRPr="000D6485">
              <w:rPr>
                <w:noProof/>
                <w:webHidden/>
                <w:color w:val="669900"/>
              </w:rPr>
              <w:tab/>
            </w:r>
            <w:r w:rsidRPr="000D6485">
              <w:rPr>
                <w:noProof/>
                <w:webHidden/>
                <w:color w:val="669900"/>
              </w:rPr>
              <w:fldChar w:fldCharType="begin"/>
            </w:r>
            <w:r w:rsidRPr="000D6485">
              <w:rPr>
                <w:noProof/>
                <w:webHidden/>
                <w:color w:val="669900"/>
              </w:rPr>
              <w:instrText xml:space="preserve"> PAGEREF _Toc135391691 \h </w:instrText>
            </w:r>
            <w:r w:rsidRPr="000D6485">
              <w:rPr>
                <w:noProof/>
                <w:webHidden/>
                <w:color w:val="669900"/>
              </w:rPr>
            </w:r>
            <w:r w:rsidRPr="000D6485">
              <w:rPr>
                <w:noProof/>
                <w:webHidden/>
                <w:color w:val="669900"/>
              </w:rPr>
              <w:fldChar w:fldCharType="separate"/>
            </w:r>
            <w:r w:rsidR="00842820">
              <w:rPr>
                <w:noProof/>
                <w:webHidden/>
                <w:color w:val="669900"/>
              </w:rPr>
              <w:t>12</w:t>
            </w:r>
            <w:r w:rsidRPr="000D6485">
              <w:rPr>
                <w:noProof/>
                <w:webHidden/>
                <w:color w:val="669900"/>
              </w:rPr>
              <w:fldChar w:fldCharType="end"/>
            </w:r>
          </w:hyperlink>
        </w:p>
        <w:p w14:paraId="431BC94A" w14:textId="0210F9AA" w:rsidR="000D6485" w:rsidRPr="000D6485" w:rsidRDefault="000D6485">
          <w:pPr>
            <w:pStyle w:val="SK2"/>
            <w:tabs>
              <w:tab w:val="right" w:leader="dot" w:pos="9062"/>
            </w:tabs>
            <w:rPr>
              <w:rFonts w:asciiTheme="minorHAnsi" w:eastAsiaTheme="minorEastAsia" w:hAnsiTheme="minorHAnsi" w:cstheme="minorBidi"/>
              <w:b w:val="0"/>
              <w:noProof/>
              <w:color w:val="669900"/>
              <w:kern w:val="2"/>
              <w:lang w:val="en-US"/>
              <w14:ligatures w14:val="standardContextual"/>
            </w:rPr>
          </w:pPr>
          <w:hyperlink w:anchor="_Toc135391692" w:history="1">
            <w:r w:rsidRPr="000D6485">
              <w:rPr>
                <w:rStyle w:val="Hperlink"/>
                <w:noProof/>
                <w:color w:val="669900"/>
              </w:rPr>
              <w:t>1.3. 2015-2022 strateegiaperioodi elluviimise tulemused</w:t>
            </w:r>
            <w:r w:rsidRPr="000D6485">
              <w:rPr>
                <w:noProof/>
                <w:webHidden/>
                <w:color w:val="669900"/>
              </w:rPr>
              <w:tab/>
            </w:r>
            <w:r w:rsidRPr="000D6485">
              <w:rPr>
                <w:noProof/>
                <w:webHidden/>
                <w:color w:val="669900"/>
              </w:rPr>
              <w:fldChar w:fldCharType="begin"/>
            </w:r>
            <w:r w:rsidRPr="000D6485">
              <w:rPr>
                <w:noProof/>
                <w:webHidden/>
                <w:color w:val="669900"/>
              </w:rPr>
              <w:instrText xml:space="preserve"> PAGEREF _Toc135391692 \h </w:instrText>
            </w:r>
            <w:r w:rsidRPr="000D6485">
              <w:rPr>
                <w:noProof/>
                <w:webHidden/>
                <w:color w:val="669900"/>
              </w:rPr>
            </w:r>
            <w:r w:rsidRPr="000D6485">
              <w:rPr>
                <w:noProof/>
                <w:webHidden/>
                <w:color w:val="669900"/>
              </w:rPr>
              <w:fldChar w:fldCharType="separate"/>
            </w:r>
            <w:r w:rsidR="00842820">
              <w:rPr>
                <w:noProof/>
                <w:webHidden/>
                <w:color w:val="669900"/>
              </w:rPr>
              <w:t>15</w:t>
            </w:r>
            <w:r w:rsidRPr="000D6485">
              <w:rPr>
                <w:noProof/>
                <w:webHidden/>
                <w:color w:val="669900"/>
              </w:rPr>
              <w:fldChar w:fldCharType="end"/>
            </w:r>
          </w:hyperlink>
        </w:p>
        <w:p w14:paraId="1C05E95C" w14:textId="0FB0F626" w:rsidR="000D6485" w:rsidRPr="000D6485" w:rsidRDefault="000D6485">
          <w:pPr>
            <w:pStyle w:val="SK3"/>
            <w:tabs>
              <w:tab w:val="right" w:leader="dot" w:pos="9062"/>
            </w:tabs>
            <w:rPr>
              <w:rFonts w:asciiTheme="minorHAnsi" w:eastAsiaTheme="minorEastAsia" w:hAnsiTheme="minorHAnsi" w:cstheme="minorBidi"/>
              <w:noProof/>
              <w:color w:val="669900"/>
              <w:kern w:val="2"/>
              <w:lang w:val="en-US"/>
              <w14:ligatures w14:val="standardContextual"/>
            </w:rPr>
          </w:pPr>
          <w:hyperlink w:anchor="_Toc135391693" w:history="1">
            <w:r w:rsidRPr="000D6485">
              <w:rPr>
                <w:rStyle w:val="Hperlink"/>
                <w:noProof/>
                <w:color w:val="669900"/>
              </w:rPr>
              <w:t>1.3.1. Strateegia rakendamise seirenäitajate ülevaade (tulemused, väljundid)</w:t>
            </w:r>
            <w:r w:rsidRPr="000D6485">
              <w:rPr>
                <w:noProof/>
                <w:webHidden/>
                <w:color w:val="669900"/>
              </w:rPr>
              <w:tab/>
            </w:r>
            <w:r w:rsidRPr="000D6485">
              <w:rPr>
                <w:noProof/>
                <w:webHidden/>
                <w:color w:val="669900"/>
              </w:rPr>
              <w:fldChar w:fldCharType="begin"/>
            </w:r>
            <w:r w:rsidRPr="000D6485">
              <w:rPr>
                <w:noProof/>
                <w:webHidden/>
                <w:color w:val="669900"/>
              </w:rPr>
              <w:instrText xml:space="preserve"> PAGEREF _Toc135391693 \h </w:instrText>
            </w:r>
            <w:r w:rsidRPr="000D6485">
              <w:rPr>
                <w:noProof/>
                <w:webHidden/>
                <w:color w:val="669900"/>
              </w:rPr>
            </w:r>
            <w:r w:rsidRPr="000D6485">
              <w:rPr>
                <w:noProof/>
                <w:webHidden/>
                <w:color w:val="669900"/>
              </w:rPr>
              <w:fldChar w:fldCharType="separate"/>
            </w:r>
            <w:r w:rsidR="00842820">
              <w:rPr>
                <w:noProof/>
                <w:webHidden/>
                <w:color w:val="669900"/>
              </w:rPr>
              <w:t>16</w:t>
            </w:r>
            <w:r w:rsidRPr="000D6485">
              <w:rPr>
                <w:noProof/>
                <w:webHidden/>
                <w:color w:val="669900"/>
              </w:rPr>
              <w:fldChar w:fldCharType="end"/>
            </w:r>
          </w:hyperlink>
        </w:p>
        <w:p w14:paraId="29D64138" w14:textId="2DFD0B33" w:rsidR="000D6485" w:rsidRPr="000D6485" w:rsidRDefault="000D6485">
          <w:pPr>
            <w:pStyle w:val="SK1"/>
            <w:tabs>
              <w:tab w:val="right" w:leader="dot" w:pos="9062"/>
            </w:tabs>
            <w:rPr>
              <w:rFonts w:asciiTheme="minorHAnsi" w:eastAsiaTheme="minorEastAsia" w:hAnsiTheme="minorHAnsi" w:cstheme="minorBidi"/>
              <w:b w:val="0"/>
              <w:noProof/>
              <w:color w:val="669900"/>
              <w:kern w:val="2"/>
              <w:sz w:val="22"/>
              <w:szCs w:val="22"/>
              <w:lang w:val="en-US"/>
              <w14:ligatures w14:val="standardContextual"/>
            </w:rPr>
          </w:pPr>
          <w:hyperlink w:anchor="_Toc135391694" w:history="1">
            <w:r w:rsidRPr="000D6485">
              <w:rPr>
                <w:rStyle w:val="Hperlink"/>
                <w:noProof/>
                <w:color w:val="669900"/>
              </w:rPr>
              <w:t>2. Tegevuspiirkonna arenguvajadused ja -võimalused</w:t>
            </w:r>
            <w:r w:rsidRPr="000D6485">
              <w:rPr>
                <w:noProof/>
                <w:webHidden/>
                <w:color w:val="669900"/>
              </w:rPr>
              <w:tab/>
            </w:r>
            <w:r w:rsidRPr="000D6485">
              <w:rPr>
                <w:noProof/>
                <w:webHidden/>
                <w:color w:val="669900"/>
              </w:rPr>
              <w:fldChar w:fldCharType="begin"/>
            </w:r>
            <w:r w:rsidRPr="000D6485">
              <w:rPr>
                <w:noProof/>
                <w:webHidden/>
                <w:color w:val="669900"/>
              </w:rPr>
              <w:instrText xml:space="preserve"> PAGEREF _Toc135391694 \h </w:instrText>
            </w:r>
            <w:r w:rsidRPr="000D6485">
              <w:rPr>
                <w:noProof/>
                <w:webHidden/>
                <w:color w:val="669900"/>
              </w:rPr>
            </w:r>
            <w:r w:rsidRPr="000D6485">
              <w:rPr>
                <w:noProof/>
                <w:webHidden/>
                <w:color w:val="669900"/>
              </w:rPr>
              <w:fldChar w:fldCharType="separate"/>
            </w:r>
            <w:r w:rsidR="00842820">
              <w:rPr>
                <w:noProof/>
                <w:webHidden/>
                <w:color w:val="669900"/>
              </w:rPr>
              <w:t>20</w:t>
            </w:r>
            <w:r w:rsidRPr="000D6485">
              <w:rPr>
                <w:noProof/>
                <w:webHidden/>
                <w:color w:val="669900"/>
              </w:rPr>
              <w:fldChar w:fldCharType="end"/>
            </w:r>
          </w:hyperlink>
        </w:p>
        <w:p w14:paraId="1B90D02C" w14:textId="1C0AC7F9" w:rsidR="000D6485" w:rsidRPr="000D6485" w:rsidRDefault="000D6485">
          <w:pPr>
            <w:pStyle w:val="SK2"/>
            <w:tabs>
              <w:tab w:val="right" w:leader="dot" w:pos="9062"/>
            </w:tabs>
            <w:rPr>
              <w:rFonts w:asciiTheme="minorHAnsi" w:eastAsiaTheme="minorEastAsia" w:hAnsiTheme="minorHAnsi" w:cstheme="minorBidi"/>
              <w:b w:val="0"/>
              <w:noProof/>
              <w:color w:val="669900"/>
              <w:kern w:val="2"/>
              <w:lang w:val="en-US"/>
              <w14:ligatures w14:val="standardContextual"/>
            </w:rPr>
          </w:pPr>
          <w:hyperlink w:anchor="_Toc135391695" w:history="1">
            <w:r w:rsidRPr="000D6485">
              <w:rPr>
                <w:rStyle w:val="Hperlink"/>
                <w:noProof/>
                <w:color w:val="669900"/>
              </w:rPr>
              <w:t>2.1. Peamised arenguvajadused</w:t>
            </w:r>
            <w:r w:rsidRPr="000D6485">
              <w:rPr>
                <w:noProof/>
                <w:webHidden/>
                <w:color w:val="669900"/>
              </w:rPr>
              <w:tab/>
            </w:r>
            <w:r w:rsidRPr="000D6485">
              <w:rPr>
                <w:noProof/>
                <w:webHidden/>
                <w:color w:val="669900"/>
              </w:rPr>
              <w:fldChar w:fldCharType="begin"/>
            </w:r>
            <w:r w:rsidRPr="000D6485">
              <w:rPr>
                <w:noProof/>
                <w:webHidden/>
                <w:color w:val="669900"/>
              </w:rPr>
              <w:instrText xml:space="preserve"> PAGEREF _Toc135391695 \h </w:instrText>
            </w:r>
            <w:r w:rsidRPr="000D6485">
              <w:rPr>
                <w:noProof/>
                <w:webHidden/>
                <w:color w:val="669900"/>
              </w:rPr>
            </w:r>
            <w:r w:rsidRPr="000D6485">
              <w:rPr>
                <w:noProof/>
                <w:webHidden/>
                <w:color w:val="669900"/>
              </w:rPr>
              <w:fldChar w:fldCharType="separate"/>
            </w:r>
            <w:r w:rsidR="00842820">
              <w:rPr>
                <w:noProof/>
                <w:webHidden/>
                <w:color w:val="669900"/>
              </w:rPr>
              <w:t>20</w:t>
            </w:r>
            <w:r w:rsidRPr="000D6485">
              <w:rPr>
                <w:noProof/>
                <w:webHidden/>
                <w:color w:val="669900"/>
              </w:rPr>
              <w:fldChar w:fldCharType="end"/>
            </w:r>
          </w:hyperlink>
        </w:p>
        <w:p w14:paraId="1D8EDEC2" w14:textId="5C6E0A24" w:rsidR="000D6485" w:rsidRPr="000D6485" w:rsidRDefault="000D6485">
          <w:pPr>
            <w:pStyle w:val="SK2"/>
            <w:tabs>
              <w:tab w:val="right" w:leader="dot" w:pos="9062"/>
            </w:tabs>
            <w:rPr>
              <w:rFonts w:asciiTheme="minorHAnsi" w:eastAsiaTheme="minorEastAsia" w:hAnsiTheme="minorHAnsi" w:cstheme="minorBidi"/>
              <w:b w:val="0"/>
              <w:noProof/>
              <w:color w:val="669900"/>
              <w:kern w:val="2"/>
              <w:lang w:val="en-US"/>
              <w14:ligatures w14:val="standardContextual"/>
            </w:rPr>
          </w:pPr>
          <w:hyperlink w:anchor="_Toc135391696" w:history="1">
            <w:r w:rsidRPr="000D6485">
              <w:rPr>
                <w:rStyle w:val="Hperlink"/>
                <w:noProof/>
                <w:color w:val="669900"/>
              </w:rPr>
              <w:t>2.2. SWOT</w:t>
            </w:r>
            <w:r w:rsidRPr="000D6485">
              <w:rPr>
                <w:noProof/>
                <w:webHidden/>
                <w:color w:val="669900"/>
              </w:rPr>
              <w:tab/>
            </w:r>
            <w:r w:rsidRPr="000D6485">
              <w:rPr>
                <w:noProof/>
                <w:webHidden/>
                <w:color w:val="669900"/>
              </w:rPr>
              <w:fldChar w:fldCharType="begin"/>
            </w:r>
            <w:r w:rsidRPr="000D6485">
              <w:rPr>
                <w:noProof/>
                <w:webHidden/>
                <w:color w:val="669900"/>
              </w:rPr>
              <w:instrText xml:space="preserve"> PAGEREF _Toc135391696 \h </w:instrText>
            </w:r>
            <w:r w:rsidRPr="000D6485">
              <w:rPr>
                <w:noProof/>
                <w:webHidden/>
                <w:color w:val="669900"/>
              </w:rPr>
            </w:r>
            <w:r w:rsidRPr="000D6485">
              <w:rPr>
                <w:noProof/>
                <w:webHidden/>
                <w:color w:val="669900"/>
              </w:rPr>
              <w:fldChar w:fldCharType="separate"/>
            </w:r>
            <w:r w:rsidR="00842820">
              <w:rPr>
                <w:noProof/>
                <w:webHidden/>
                <w:color w:val="669900"/>
              </w:rPr>
              <w:t>21</w:t>
            </w:r>
            <w:r w:rsidRPr="000D6485">
              <w:rPr>
                <w:noProof/>
                <w:webHidden/>
                <w:color w:val="669900"/>
              </w:rPr>
              <w:fldChar w:fldCharType="end"/>
            </w:r>
          </w:hyperlink>
        </w:p>
        <w:p w14:paraId="0D0489DA" w14:textId="6C2B44C6" w:rsidR="000D6485" w:rsidRPr="000D6485" w:rsidRDefault="000D6485">
          <w:pPr>
            <w:pStyle w:val="SK1"/>
            <w:tabs>
              <w:tab w:val="right" w:leader="dot" w:pos="9062"/>
            </w:tabs>
            <w:rPr>
              <w:rFonts w:asciiTheme="minorHAnsi" w:eastAsiaTheme="minorEastAsia" w:hAnsiTheme="minorHAnsi" w:cstheme="minorBidi"/>
              <w:b w:val="0"/>
              <w:noProof/>
              <w:color w:val="669900"/>
              <w:kern w:val="2"/>
              <w:sz w:val="22"/>
              <w:szCs w:val="22"/>
              <w:lang w:val="en-US"/>
              <w14:ligatures w14:val="standardContextual"/>
            </w:rPr>
          </w:pPr>
          <w:hyperlink w:anchor="_Toc135391697" w:history="1">
            <w:r w:rsidRPr="000D6485">
              <w:rPr>
                <w:rStyle w:val="Hperlink"/>
                <w:noProof/>
                <w:color w:val="669900"/>
              </w:rPr>
              <w:t>3. KIKO piirkonna arenguprioriteedid ja eesmärgid perioodiks 2023–2027</w:t>
            </w:r>
            <w:r w:rsidRPr="000D6485">
              <w:rPr>
                <w:noProof/>
                <w:webHidden/>
                <w:color w:val="669900"/>
              </w:rPr>
              <w:tab/>
            </w:r>
            <w:r w:rsidRPr="000D6485">
              <w:rPr>
                <w:noProof/>
                <w:webHidden/>
                <w:color w:val="669900"/>
              </w:rPr>
              <w:fldChar w:fldCharType="begin"/>
            </w:r>
            <w:r w:rsidRPr="000D6485">
              <w:rPr>
                <w:noProof/>
                <w:webHidden/>
                <w:color w:val="669900"/>
              </w:rPr>
              <w:instrText xml:space="preserve"> PAGEREF _Toc135391697 \h </w:instrText>
            </w:r>
            <w:r w:rsidRPr="000D6485">
              <w:rPr>
                <w:noProof/>
                <w:webHidden/>
                <w:color w:val="669900"/>
              </w:rPr>
            </w:r>
            <w:r w:rsidRPr="000D6485">
              <w:rPr>
                <w:noProof/>
                <w:webHidden/>
                <w:color w:val="669900"/>
              </w:rPr>
              <w:fldChar w:fldCharType="separate"/>
            </w:r>
            <w:r w:rsidR="00842820">
              <w:rPr>
                <w:noProof/>
                <w:webHidden/>
                <w:color w:val="669900"/>
              </w:rPr>
              <w:t>22</w:t>
            </w:r>
            <w:r w:rsidRPr="000D6485">
              <w:rPr>
                <w:noProof/>
                <w:webHidden/>
                <w:color w:val="669900"/>
              </w:rPr>
              <w:fldChar w:fldCharType="end"/>
            </w:r>
          </w:hyperlink>
        </w:p>
        <w:p w14:paraId="02292DB7" w14:textId="67138F07" w:rsidR="000D6485" w:rsidRPr="000D6485" w:rsidRDefault="000D6485">
          <w:pPr>
            <w:pStyle w:val="SK2"/>
            <w:tabs>
              <w:tab w:val="right" w:leader="dot" w:pos="9062"/>
            </w:tabs>
            <w:rPr>
              <w:rFonts w:asciiTheme="minorHAnsi" w:eastAsiaTheme="minorEastAsia" w:hAnsiTheme="minorHAnsi" w:cstheme="minorBidi"/>
              <w:b w:val="0"/>
              <w:noProof/>
              <w:color w:val="669900"/>
              <w:kern w:val="2"/>
              <w:lang w:val="en-US"/>
              <w14:ligatures w14:val="standardContextual"/>
            </w:rPr>
          </w:pPr>
          <w:hyperlink w:anchor="_Toc135391698" w:history="1">
            <w:r w:rsidRPr="000D6485">
              <w:rPr>
                <w:rStyle w:val="Hperlink"/>
                <w:noProof/>
                <w:color w:val="669900"/>
              </w:rPr>
              <w:t>3.1. Visioon ja valdkondlikud eesmärgid</w:t>
            </w:r>
            <w:r w:rsidRPr="000D6485">
              <w:rPr>
                <w:noProof/>
                <w:webHidden/>
                <w:color w:val="669900"/>
              </w:rPr>
              <w:tab/>
            </w:r>
            <w:r w:rsidRPr="000D6485">
              <w:rPr>
                <w:noProof/>
                <w:webHidden/>
                <w:color w:val="669900"/>
              </w:rPr>
              <w:fldChar w:fldCharType="begin"/>
            </w:r>
            <w:r w:rsidRPr="000D6485">
              <w:rPr>
                <w:noProof/>
                <w:webHidden/>
                <w:color w:val="669900"/>
              </w:rPr>
              <w:instrText xml:space="preserve"> PAGEREF _Toc135391698 \h </w:instrText>
            </w:r>
            <w:r w:rsidRPr="000D6485">
              <w:rPr>
                <w:noProof/>
                <w:webHidden/>
                <w:color w:val="669900"/>
              </w:rPr>
            </w:r>
            <w:r w:rsidRPr="000D6485">
              <w:rPr>
                <w:noProof/>
                <w:webHidden/>
                <w:color w:val="669900"/>
              </w:rPr>
              <w:fldChar w:fldCharType="separate"/>
            </w:r>
            <w:r w:rsidR="00842820">
              <w:rPr>
                <w:noProof/>
                <w:webHidden/>
                <w:color w:val="669900"/>
              </w:rPr>
              <w:t>22</w:t>
            </w:r>
            <w:r w:rsidRPr="000D6485">
              <w:rPr>
                <w:noProof/>
                <w:webHidden/>
                <w:color w:val="669900"/>
              </w:rPr>
              <w:fldChar w:fldCharType="end"/>
            </w:r>
          </w:hyperlink>
        </w:p>
        <w:p w14:paraId="00CB7DD5" w14:textId="14C93643" w:rsidR="000D6485" w:rsidRPr="000D6485" w:rsidRDefault="000D6485">
          <w:pPr>
            <w:pStyle w:val="SK1"/>
            <w:tabs>
              <w:tab w:val="right" w:leader="dot" w:pos="9062"/>
            </w:tabs>
            <w:rPr>
              <w:rFonts w:asciiTheme="minorHAnsi" w:eastAsiaTheme="minorEastAsia" w:hAnsiTheme="minorHAnsi" w:cstheme="minorBidi"/>
              <w:b w:val="0"/>
              <w:noProof/>
              <w:color w:val="669900"/>
              <w:kern w:val="2"/>
              <w:sz w:val="22"/>
              <w:szCs w:val="22"/>
              <w:lang w:val="en-US"/>
              <w14:ligatures w14:val="standardContextual"/>
            </w:rPr>
          </w:pPr>
          <w:hyperlink w:anchor="_Toc135391699" w:history="1">
            <w:r w:rsidRPr="000D6485">
              <w:rPr>
                <w:rStyle w:val="Hperlink"/>
                <w:noProof/>
                <w:color w:val="669900"/>
              </w:rPr>
              <w:t>4. Strateegia rakenduskava</w:t>
            </w:r>
            <w:r w:rsidRPr="000D6485">
              <w:rPr>
                <w:noProof/>
                <w:webHidden/>
                <w:color w:val="669900"/>
              </w:rPr>
              <w:tab/>
            </w:r>
            <w:r w:rsidRPr="000D6485">
              <w:rPr>
                <w:noProof/>
                <w:webHidden/>
                <w:color w:val="669900"/>
              </w:rPr>
              <w:fldChar w:fldCharType="begin"/>
            </w:r>
            <w:r w:rsidRPr="000D6485">
              <w:rPr>
                <w:noProof/>
                <w:webHidden/>
                <w:color w:val="669900"/>
              </w:rPr>
              <w:instrText xml:space="preserve"> PAGEREF _Toc135391699 \h </w:instrText>
            </w:r>
            <w:r w:rsidRPr="000D6485">
              <w:rPr>
                <w:noProof/>
                <w:webHidden/>
                <w:color w:val="669900"/>
              </w:rPr>
            </w:r>
            <w:r w:rsidRPr="000D6485">
              <w:rPr>
                <w:noProof/>
                <w:webHidden/>
                <w:color w:val="669900"/>
              </w:rPr>
              <w:fldChar w:fldCharType="separate"/>
            </w:r>
            <w:r w:rsidR="00842820">
              <w:rPr>
                <w:noProof/>
                <w:webHidden/>
                <w:color w:val="669900"/>
              </w:rPr>
              <w:t>24</w:t>
            </w:r>
            <w:r w:rsidRPr="000D6485">
              <w:rPr>
                <w:noProof/>
                <w:webHidden/>
                <w:color w:val="669900"/>
              </w:rPr>
              <w:fldChar w:fldCharType="end"/>
            </w:r>
          </w:hyperlink>
        </w:p>
        <w:p w14:paraId="19A6F846" w14:textId="7A47FEC0" w:rsidR="000D6485" w:rsidRPr="000D6485" w:rsidRDefault="000D6485">
          <w:pPr>
            <w:pStyle w:val="SK2"/>
            <w:tabs>
              <w:tab w:val="right" w:leader="dot" w:pos="9062"/>
            </w:tabs>
            <w:rPr>
              <w:rFonts w:asciiTheme="minorHAnsi" w:eastAsiaTheme="minorEastAsia" w:hAnsiTheme="minorHAnsi" w:cstheme="minorBidi"/>
              <w:b w:val="0"/>
              <w:noProof/>
              <w:color w:val="669900"/>
              <w:kern w:val="2"/>
              <w:lang w:val="en-US"/>
              <w14:ligatures w14:val="standardContextual"/>
            </w:rPr>
          </w:pPr>
          <w:hyperlink w:anchor="_Toc135391700" w:history="1">
            <w:r w:rsidRPr="000D6485">
              <w:rPr>
                <w:rStyle w:val="Hperlink"/>
                <w:noProof/>
                <w:color w:val="669900"/>
              </w:rPr>
              <w:t>4.1</w:t>
            </w:r>
            <w:r w:rsidR="00711BEC">
              <w:rPr>
                <w:rStyle w:val="Hperlink"/>
                <w:noProof/>
                <w:color w:val="669900"/>
              </w:rPr>
              <w:t>.</w:t>
            </w:r>
            <w:r w:rsidRPr="000D6485">
              <w:rPr>
                <w:rStyle w:val="Hperlink"/>
                <w:noProof/>
                <w:color w:val="669900"/>
              </w:rPr>
              <w:t xml:space="preserve"> Meede 1: Elujõuline ettevõtlus ja ettevõtlikkus</w:t>
            </w:r>
            <w:r w:rsidRPr="000D6485">
              <w:rPr>
                <w:noProof/>
                <w:webHidden/>
                <w:color w:val="669900"/>
              </w:rPr>
              <w:tab/>
            </w:r>
            <w:r w:rsidRPr="000D6485">
              <w:rPr>
                <w:noProof/>
                <w:webHidden/>
                <w:color w:val="669900"/>
              </w:rPr>
              <w:fldChar w:fldCharType="begin"/>
            </w:r>
            <w:r w:rsidRPr="000D6485">
              <w:rPr>
                <w:noProof/>
                <w:webHidden/>
                <w:color w:val="669900"/>
              </w:rPr>
              <w:instrText xml:space="preserve"> PAGEREF _Toc135391700 \h </w:instrText>
            </w:r>
            <w:r w:rsidRPr="000D6485">
              <w:rPr>
                <w:noProof/>
                <w:webHidden/>
                <w:color w:val="669900"/>
              </w:rPr>
            </w:r>
            <w:r w:rsidRPr="000D6485">
              <w:rPr>
                <w:noProof/>
                <w:webHidden/>
                <w:color w:val="669900"/>
              </w:rPr>
              <w:fldChar w:fldCharType="separate"/>
            </w:r>
            <w:r w:rsidR="00842820">
              <w:rPr>
                <w:noProof/>
                <w:webHidden/>
                <w:color w:val="669900"/>
              </w:rPr>
              <w:t>24</w:t>
            </w:r>
            <w:r w:rsidRPr="000D6485">
              <w:rPr>
                <w:noProof/>
                <w:webHidden/>
                <w:color w:val="669900"/>
              </w:rPr>
              <w:fldChar w:fldCharType="end"/>
            </w:r>
          </w:hyperlink>
        </w:p>
        <w:p w14:paraId="358F6021" w14:textId="5826DBB2" w:rsidR="000D6485" w:rsidRPr="000D6485" w:rsidRDefault="000D6485">
          <w:pPr>
            <w:pStyle w:val="SK2"/>
            <w:tabs>
              <w:tab w:val="right" w:leader="dot" w:pos="9062"/>
            </w:tabs>
            <w:rPr>
              <w:rFonts w:asciiTheme="minorHAnsi" w:eastAsiaTheme="minorEastAsia" w:hAnsiTheme="minorHAnsi" w:cstheme="minorBidi"/>
              <w:b w:val="0"/>
              <w:noProof/>
              <w:color w:val="669900"/>
              <w:kern w:val="2"/>
              <w:lang w:val="en-US"/>
              <w14:ligatures w14:val="standardContextual"/>
            </w:rPr>
          </w:pPr>
          <w:hyperlink w:anchor="_Toc135391701" w:history="1">
            <w:r w:rsidRPr="000D6485">
              <w:rPr>
                <w:rStyle w:val="Hperlink"/>
                <w:noProof/>
                <w:color w:val="669900"/>
              </w:rPr>
              <w:t>4.2. Meede 2: Kogukondlik ühistegevus ja kogukondadega arvestav avalik ruum</w:t>
            </w:r>
            <w:r w:rsidRPr="000D6485">
              <w:rPr>
                <w:noProof/>
                <w:webHidden/>
                <w:color w:val="669900"/>
              </w:rPr>
              <w:tab/>
            </w:r>
            <w:r w:rsidRPr="000D6485">
              <w:rPr>
                <w:noProof/>
                <w:webHidden/>
                <w:color w:val="669900"/>
              </w:rPr>
              <w:fldChar w:fldCharType="begin"/>
            </w:r>
            <w:r w:rsidRPr="000D6485">
              <w:rPr>
                <w:noProof/>
                <w:webHidden/>
                <w:color w:val="669900"/>
              </w:rPr>
              <w:instrText xml:space="preserve"> PAGEREF _Toc135391701 \h </w:instrText>
            </w:r>
            <w:r w:rsidRPr="000D6485">
              <w:rPr>
                <w:noProof/>
                <w:webHidden/>
                <w:color w:val="669900"/>
              </w:rPr>
            </w:r>
            <w:r w:rsidRPr="000D6485">
              <w:rPr>
                <w:noProof/>
                <w:webHidden/>
                <w:color w:val="669900"/>
              </w:rPr>
              <w:fldChar w:fldCharType="separate"/>
            </w:r>
            <w:r w:rsidR="00842820">
              <w:rPr>
                <w:noProof/>
                <w:webHidden/>
                <w:color w:val="669900"/>
              </w:rPr>
              <w:t>26</w:t>
            </w:r>
            <w:r w:rsidRPr="000D6485">
              <w:rPr>
                <w:noProof/>
                <w:webHidden/>
                <w:color w:val="669900"/>
              </w:rPr>
              <w:fldChar w:fldCharType="end"/>
            </w:r>
          </w:hyperlink>
        </w:p>
        <w:p w14:paraId="58679C5F" w14:textId="241D4A2E" w:rsidR="000D6485" w:rsidRPr="000D6485" w:rsidRDefault="000D6485">
          <w:pPr>
            <w:pStyle w:val="SK2"/>
            <w:tabs>
              <w:tab w:val="right" w:leader="dot" w:pos="9062"/>
            </w:tabs>
            <w:rPr>
              <w:rFonts w:asciiTheme="minorHAnsi" w:eastAsiaTheme="minorEastAsia" w:hAnsiTheme="minorHAnsi" w:cstheme="minorBidi"/>
              <w:b w:val="0"/>
              <w:noProof/>
              <w:color w:val="669900"/>
              <w:kern w:val="2"/>
              <w:lang w:val="en-US"/>
              <w14:ligatures w14:val="standardContextual"/>
            </w:rPr>
          </w:pPr>
          <w:hyperlink w:anchor="_Toc135391702" w:history="1">
            <w:r w:rsidRPr="000D6485">
              <w:rPr>
                <w:rStyle w:val="Hperlink"/>
                <w:noProof/>
                <w:color w:val="669900"/>
              </w:rPr>
              <w:t>4.3. Meede 3: Aktiivsed noored</w:t>
            </w:r>
            <w:r w:rsidRPr="000D6485">
              <w:rPr>
                <w:noProof/>
                <w:webHidden/>
                <w:color w:val="669900"/>
              </w:rPr>
              <w:tab/>
            </w:r>
            <w:r w:rsidRPr="000D6485">
              <w:rPr>
                <w:noProof/>
                <w:webHidden/>
                <w:color w:val="669900"/>
              </w:rPr>
              <w:fldChar w:fldCharType="begin"/>
            </w:r>
            <w:r w:rsidRPr="000D6485">
              <w:rPr>
                <w:noProof/>
                <w:webHidden/>
                <w:color w:val="669900"/>
              </w:rPr>
              <w:instrText xml:space="preserve"> PAGEREF _Toc135391702 \h </w:instrText>
            </w:r>
            <w:r w:rsidRPr="000D6485">
              <w:rPr>
                <w:noProof/>
                <w:webHidden/>
                <w:color w:val="669900"/>
              </w:rPr>
            </w:r>
            <w:r w:rsidRPr="000D6485">
              <w:rPr>
                <w:noProof/>
                <w:webHidden/>
                <w:color w:val="669900"/>
              </w:rPr>
              <w:fldChar w:fldCharType="separate"/>
            </w:r>
            <w:r w:rsidR="00842820">
              <w:rPr>
                <w:noProof/>
                <w:webHidden/>
                <w:color w:val="669900"/>
              </w:rPr>
              <w:t>28</w:t>
            </w:r>
            <w:r w:rsidRPr="000D6485">
              <w:rPr>
                <w:noProof/>
                <w:webHidden/>
                <w:color w:val="669900"/>
              </w:rPr>
              <w:fldChar w:fldCharType="end"/>
            </w:r>
          </w:hyperlink>
        </w:p>
        <w:p w14:paraId="19E6D862" w14:textId="0DDB8D27" w:rsidR="000D6485" w:rsidRPr="000D6485" w:rsidRDefault="000D6485">
          <w:pPr>
            <w:pStyle w:val="SK2"/>
            <w:tabs>
              <w:tab w:val="right" w:leader="dot" w:pos="9062"/>
            </w:tabs>
            <w:rPr>
              <w:rFonts w:asciiTheme="minorHAnsi" w:eastAsiaTheme="minorEastAsia" w:hAnsiTheme="minorHAnsi" w:cstheme="minorBidi"/>
              <w:b w:val="0"/>
              <w:noProof/>
              <w:color w:val="669900"/>
              <w:kern w:val="2"/>
              <w:lang w:val="en-US"/>
              <w14:ligatures w14:val="standardContextual"/>
            </w:rPr>
          </w:pPr>
          <w:hyperlink w:anchor="_Toc135391703" w:history="1">
            <w:r w:rsidRPr="000D6485">
              <w:rPr>
                <w:rStyle w:val="Hperlink"/>
                <w:noProof/>
                <w:color w:val="669900"/>
              </w:rPr>
              <w:t>4.4. Meede 4: Sotsiaalne kaasatus (ESF+ meede)</w:t>
            </w:r>
            <w:r w:rsidRPr="000D6485">
              <w:rPr>
                <w:noProof/>
                <w:webHidden/>
                <w:color w:val="669900"/>
              </w:rPr>
              <w:tab/>
            </w:r>
            <w:r w:rsidRPr="000D6485">
              <w:rPr>
                <w:noProof/>
                <w:webHidden/>
                <w:color w:val="669900"/>
              </w:rPr>
              <w:fldChar w:fldCharType="begin"/>
            </w:r>
            <w:r w:rsidRPr="000D6485">
              <w:rPr>
                <w:noProof/>
                <w:webHidden/>
                <w:color w:val="669900"/>
              </w:rPr>
              <w:instrText xml:space="preserve"> PAGEREF _Toc135391703 \h </w:instrText>
            </w:r>
            <w:r w:rsidRPr="000D6485">
              <w:rPr>
                <w:noProof/>
                <w:webHidden/>
                <w:color w:val="669900"/>
              </w:rPr>
            </w:r>
            <w:r w:rsidRPr="000D6485">
              <w:rPr>
                <w:noProof/>
                <w:webHidden/>
                <w:color w:val="669900"/>
              </w:rPr>
              <w:fldChar w:fldCharType="separate"/>
            </w:r>
            <w:r w:rsidR="00842820">
              <w:rPr>
                <w:noProof/>
                <w:webHidden/>
                <w:color w:val="669900"/>
              </w:rPr>
              <w:t>30</w:t>
            </w:r>
            <w:r w:rsidRPr="000D6485">
              <w:rPr>
                <w:noProof/>
                <w:webHidden/>
                <w:color w:val="669900"/>
              </w:rPr>
              <w:fldChar w:fldCharType="end"/>
            </w:r>
          </w:hyperlink>
        </w:p>
        <w:p w14:paraId="4807E258" w14:textId="5BD0ED31" w:rsidR="000D6485" w:rsidRPr="000D6485" w:rsidRDefault="000D6485">
          <w:pPr>
            <w:pStyle w:val="SK2"/>
            <w:tabs>
              <w:tab w:val="right" w:leader="dot" w:pos="9062"/>
            </w:tabs>
            <w:rPr>
              <w:rFonts w:asciiTheme="minorHAnsi" w:eastAsiaTheme="minorEastAsia" w:hAnsiTheme="minorHAnsi" w:cstheme="minorBidi"/>
              <w:b w:val="0"/>
              <w:noProof/>
              <w:color w:val="669900"/>
              <w:kern w:val="2"/>
              <w:lang w:val="en-US"/>
              <w14:ligatures w14:val="standardContextual"/>
            </w:rPr>
          </w:pPr>
          <w:hyperlink w:anchor="_Toc135391704" w:history="1">
            <w:r w:rsidRPr="000D6485">
              <w:rPr>
                <w:rStyle w:val="Hperlink"/>
                <w:noProof/>
                <w:color w:val="669900"/>
              </w:rPr>
              <w:t>4.5. Meede 5: KIKO piirkondlikud ja koostööprojektid</w:t>
            </w:r>
            <w:r w:rsidRPr="000D6485">
              <w:rPr>
                <w:noProof/>
                <w:webHidden/>
                <w:color w:val="669900"/>
              </w:rPr>
              <w:tab/>
            </w:r>
            <w:r w:rsidRPr="000D6485">
              <w:rPr>
                <w:noProof/>
                <w:webHidden/>
                <w:color w:val="669900"/>
              </w:rPr>
              <w:fldChar w:fldCharType="begin"/>
            </w:r>
            <w:r w:rsidRPr="000D6485">
              <w:rPr>
                <w:noProof/>
                <w:webHidden/>
                <w:color w:val="669900"/>
              </w:rPr>
              <w:instrText xml:space="preserve"> PAGEREF _Toc135391704 \h </w:instrText>
            </w:r>
            <w:r w:rsidRPr="000D6485">
              <w:rPr>
                <w:noProof/>
                <w:webHidden/>
                <w:color w:val="669900"/>
              </w:rPr>
            </w:r>
            <w:r w:rsidRPr="000D6485">
              <w:rPr>
                <w:noProof/>
                <w:webHidden/>
                <w:color w:val="669900"/>
              </w:rPr>
              <w:fldChar w:fldCharType="separate"/>
            </w:r>
            <w:r w:rsidR="00842820">
              <w:rPr>
                <w:noProof/>
                <w:webHidden/>
                <w:color w:val="669900"/>
              </w:rPr>
              <w:t>32</w:t>
            </w:r>
            <w:r w:rsidRPr="000D6485">
              <w:rPr>
                <w:noProof/>
                <w:webHidden/>
                <w:color w:val="669900"/>
              </w:rPr>
              <w:fldChar w:fldCharType="end"/>
            </w:r>
          </w:hyperlink>
        </w:p>
        <w:p w14:paraId="71833364" w14:textId="1B4E1589" w:rsidR="000D6485" w:rsidRPr="000D6485" w:rsidRDefault="000D6485">
          <w:pPr>
            <w:pStyle w:val="SK2"/>
            <w:tabs>
              <w:tab w:val="right" w:leader="dot" w:pos="9062"/>
            </w:tabs>
            <w:rPr>
              <w:rFonts w:asciiTheme="minorHAnsi" w:eastAsiaTheme="minorEastAsia" w:hAnsiTheme="minorHAnsi" w:cstheme="minorBidi"/>
              <w:b w:val="0"/>
              <w:noProof/>
              <w:color w:val="669900"/>
              <w:kern w:val="2"/>
              <w:lang w:val="en-US"/>
              <w14:ligatures w14:val="standardContextual"/>
            </w:rPr>
          </w:pPr>
          <w:hyperlink w:anchor="_Toc135391705" w:history="1">
            <w:r w:rsidRPr="000D6485">
              <w:rPr>
                <w:rStyle w:val="Hperlink"/>
                <w:noProof/>
                <w:color w:val="669900"/>
              </w:rPr>
              <w:t>4.6. Strateegia uuenduslikkus ja integreeritus</w:t>
            </w:r>
            <w:r w:rsidRPr="000D6485">
              <w:rPr>
                <w:noProof/>
                <w:webHidden/>
                <w:color w:val="669900"/>
              </w:rPr>
              <w:tab/>
            </w:r>
            <w:r w:rsidRPr="000D6485">
              <w:rPr>
                <w:noProof/>
                <w:webHidden/>
                <w:color w:val="669900"/>
              </w:rPr>
              <w:fldChar w:fldCharType="begin"/>
            </w:r>
            <w:r w:rsidRPr="000D6485">
              <w:rPr>
                <w:noProof/>
                <w:webHidden/>
                <w:color w:val="669900"/>
              </w:rPr>
              <w:instrText xml:space="preserve"> PAGEREF _Toc135391705 \h </w:instrText>
            </w:r>
            <w:r w:rsidRPr="000D6485">
              <w:rPr>
                <w:noProof/>
                <w:webHidden/>
                <w:color w:val="669900"/>
              </w:rPr>
            </w:r>
            <w:r w:rsidRPr="000D6485">
              <w:rPr>
                <w:noProof/>
                <w:webHidden/>
                <w:color w:val="669900"/>
              </w:rPr>
              <w:fldChar w:fldCharType="separate"/>
            </w:r>
            <w:r w:rsidR="00842820">
              <w:rPr>
                <w:noProof/>
                <w:webHidden/>
                <w:color w:val="669900"/>
              </w:rPr>
              <w:t>34</w:t>
            </w:r>
            <w:r w:rsidRPr="000D6485">
              <w:rPr>
                <w:noProof/>
                <w:webHidden/>
                <w:color w:val="669900"/>
              </w:rPr>
              <w:fldChar w:fldCharType="end"/>
            </w:r>
          </w:hyperlink>
        </w:p>
        <w:p w14:paraId="515772F8" w14:textId="274C9C74" w:rsidR="000D6485" w:rsidRPr="000D6485" w:rsidRDefault="000D6485">
          <w:pPr>
            <w:pStyle w:val="SK1"/>
            <w:tabs>
              <w:tab w:val="right" w:leader="dot" w:pos="9062"/>
            </w:tabs>
            <w:rPr>
              <w:rFonts w:asciiTheme="minorHAnsi" w:eastAsiaTheme="minorEastAsia" w:hAnsiTheme="minorHAnsi" w:cstheme="minorBidi"/>
              <w:b w:val="0"/>
              <w:noProof/>
              <w:color w:val="669900"/>
              <w:kern w:val="2"/>
              <w:sz w:val="22"/>
              <w:szCs w:val="22"/>
              <w:lang w:val="en-US"/>
              <w14:ligatures w14:val="standardContextual"/>
            </w:rPr>
          </w:pPr>
          <w:hyperlink w:anchor="_Toc135391706" w:history="1">
            <w:r w:rsidRPr="000D6485">
              <w:rPr>
                <w:rStyle w:val="Hperlink"/>
                <w:noProof/>
                <w:color w:val="669900"/>
              </w:rPr>
              <w:t>5. Strateegia rakendamise juhtimine ja seire</w:t>
            </w:r>
            <w:r w:rsidRPr="000D6485">
              <w:rPr>
                <w:noProof/>
                <w:webHidden/>
                <w:color w:val="669900"/>
              </w:rPr>
              <w:tab/>
            </w:r>
            <w:r w:rsidRPr="000D6485">
              <w:rPr>
                <w:noProof/>
                <w:webHidden/>
                <w:color w:val="669900"/>
              </w:rPr>
              <w:fldChar w:fldCharType="begin"/>
            </w:r>
            <w:r w:rsidRPr="000D6485">
              <w:rPr>
                <w:noProof/>
                <w:webHidden/>
                <w:color w:val="669900"/>
              </w:rPr>
              <w:instrText xml:space="preserve"> PAGEREF _Toc135391706 \h </w:instrText>
            </w:r>
            <w:r w:rsidRPr="000D6485">
              <w:rPr>
                <w:noProof/>
                <w:webHidden/>
                <w:color w:val="669900"/>
              </w:rPr>
            </w:r>
            <w:r w:rsidRPr="000D6485">
              <w:rPr>
                <w:noProof/>
                <w:webHidden/>
                <w:color w:val="669900"/>
              </w:rPr>
              <w:fldChar w:fldCharType="separate"/>
            </w:r>
            <w:r w:rsidR="00842820">
              <w:rPr>
                <w:noProof/>
                <w:webHidden/>
                <w:color w:val="669900"/>
              </w:rPr>
              <w:t>35</w:t>
            </w:r>
            <w:r w:rsidRPr="000D6485">
              <w:rPr>
                <w:noProof/>
                <w:webHidden/>
                <w:color w:val="669900"/>
              </w:rPr>
              <w:fldChar w:fldCharType="end"/>
            </w:r>
          </w:hyperlink>
        </w:p>
        <w:p w14:paraId="22E286D0" w14:textId="3FF79D38" w:rsidR="000D6485" w:rsidRPr="000D6485" w:rsidRDefault="000D6485">
          <w:pPr>
            <w:pStyle w:val="SK2"/>
            <w:tabs>
              <w:tab w:val="right" w:leader="dot" w:pos="9062"/>
            </w:tabs>
            <w:rPr>
              <w:rFonts w:asciiTheme="minorHAnsi" w:eastAsiaTheme="minorEastAsia" w:hAnsiTheme="minorHAnsi" w:cstheme="minorBidi"/>
              <w:b w:val="0"/>
              <w:noProof/>
              <w:color w:val="669900"/>
              <w:kern w:val="2"/>
              <w:lang w:val="en-US"/>
              <w14:ligatures w14:val="standardContextual"/>
            </w:rPr>
          </w:pPr>
          <w:hyperlink w:anchor="_Toc135391707" w:history="1">
            <w:r w:rsidRPr="000D6485">
              <w:rPr>
                <w:rStyle w:val="Hperlink"/>
                <w:noProof/>
                <w:color w:val="669900"/>
              </w:rPr>
              <w:t>5.1. Strateegia elluviimise juhtimine</w:t>
            </w:r>
            <w:r w:rsidRPr="000D6485">
              <w:rPr>
                <w:noProof/>
                <w:webHidden/>
                <w:color w:val="669900"/>
              </w:rPr>
              <w:tab/>
            </w:r>
            <w:r w:rsidRPr="000D6485">
              <w:rPr>
                <w:noProof/>
                <w:webHidden/>
                <w:color w:val="669900"/>
              </w:rPr>
              <w:fldChar w:fldCharType="begin"/>
            </w:r>
            <w:r w:rsidRPr="000D6485">
              <w:rPr>
                <w:noProof/>
                <w:webHidden/>
                <w:color w:val="669900"/>
              </w:rPr>
              <w:instrText xml:space="preserve"> PAGEREF _Toc135391707 \h </w:instrText>
            </w:r>
            <w:r w:rsidRPr="000D6485">
              <w:rPr>
                <w:noProof/>
                <w:webHidden/>
                <w:color w:val="669900"/>
              </w:rPr>
            </w:r>
            <w:r w:rsidRPr="000D6485">
              <w:rPr>
                <w:noProof/>
                <w:webHidden/>
                <w:color w:val="669900"/>
              </w:rPr>
              <w:fldChar w:fldCharType="separate"/>
            </w:r>
            <w:r w:rsidR="00842820">
              <w:rPr>
                <w:noProof/>
                <w:webHidden/>
                <w:color w:val="669900"/>
              </w:rPr>
              <w:t>35</w:t>
            </w:r>
            <w:r w:rsidRPr="000D6485">
              <w:rPr>
                <w:noProof/>
                <w:webHidden/>
                <w:color w:val="669900"/>
              </w:rPr>
              <w:fldChar w:fldCharType="end"/>
            </w:r>
          </w:hyperlink>
        </w:p>
        <w:p w14:paraId="675A908F" w14:textId="4310B63B" w:rsidR="000D6485" w:rsidRPr="000D6485" w:rsidRDefault="000D6485">
          <w:pPr>
            <w:pStyle w:val="SK2"/>
            <w:tabs>
              <w:tab w:val="right" w:leader="dot" w:pos="9062"/>
            </w:tabs>
            <w:rPr>
              <w:rFonts w:asciiTheme="minorHAnsi" w:eastAsiaTheme="minorEastAsia" w:hAnsiTheme="minorHAnsi" w:cstheme="minorBidi"/>
              <w:b w:val="0"/>
              <w:noProof/>
              <w:color w:val="669900"/>
              <w:kern w:val="2"/>
              <w:lang w:val="en-US"/>
              <w14:ligatures w14:val="standardContextual"/>
            </w:rPr>
          </w:pPr>
          <w:hyperlink w:anchor="_Toc135391708" w:history="1">
            <w:r w:rsidRPr="000D6485">
              <w:rPr>
                <w:rStyle w:val="Hperlink"/>
                <w:noProof/>
                <w:color w:val="669900"/>
              </w:rPr>
              <w:t>5.2. Projektide hindamine</w:t>
            </w:r>
            <w:r w:rsidRPr="000D6485">
              <w:rPr>
                <w:noProof/>
                <w:webHidden/>
                <w:color w:val="669900"/>
              </w:rPr>
              <w:tab/>
            </w:r>
            <w:r w:rsidRPr="000D6485">
              <w:rPr>
                <w:noProof/>
                <w:webHidden/>
                <w:color w:val="669900"/>
              </w:rPr>
              <w:fldChar w:fldCharType="begin"/>
            </w:r>
            <w:r w:rsidRPr="000D6485">
              <w:rPr>
                <w:noProof/>
                <w:webHidden/>
                <w:color w:val="669900"/>
              </w:rPr>
              <w:instrText xml:space="preserve"> PAGEREF _Toc135391708 \h </w:instrText>
            </w:r>
            <w:r w:rsidRPr="000D6485">
              <w:rPr>
                <w:noProof/>
                <w:webHidden/>
                <w:color w:val="669900"/>
              </w:rPr>
            </w:r>
            <w:r w:rsidRPr="000D6485">
              <w:rPr>
                <w:noProof/>
                <w:webHidden/>
                <w:color w:val="669900"/>
              </w:rPr>
              <w:fldChar w:fldCharType="separate"/>
            </w:r>
            <w:r w:rsidR="00842820">
              <w:rPr>
                <w:noProof/>
                <w:webHidden/>
                <w:color w:val="669900"/>
              </w:rPr>
              <w:t>36</w:t>
            </w:r>
            <w:r w:rsidRPr="000D6485">
              <w:rPr>
                <w:noProof/>
                <w:webHidden/>
                <w:color w:val="669900"/>
              </w:rPr>
              <w:fldChar w:fldCharType="end"/>
            </w:r>
          </w:hyperlink>
        </w:p>
        <w:p w14:paraId="1868A43B" w14:textId="72D840CE" w:rsidR="000D6485" w:rsidRPr="000D6485" w:rsidRDefault="000D6485">
          <w:pPr>
            <w:pStyle w:val="SK2"/>
            <w:tabs>
              <w:tab w:val="right" w:leader="dot" w:pos="9062"/>
            </w:tabs>
            <w:rPr>
              <w:rFonts w:asciiTheme="minorHAnsi" w:eastAsiaTheme="minorEastAsia" w:hAnsiTheme="minorHAnsi" w:cstheme="minorBidi"/>
              <w:b w:val="0"/>
              <w:noProof/>
              <w:color w:val="669900"/>
              <w:kern w:val="2"/>
              <w:lang w:val="en-US"/>
              <w14:ligatures w14:val="standardContextual"/>
            </w:rPr>
          </w:pPr>
          <w:hyperlink w:anchor="_Toc135391709" w:history="1">
            <w:r w:rsidRPr="000D6485">
              <w:rPr>
                <w:rStyle w:val="Hperlink"/>
                <w:noProof/>
                <w:color w:val="669900"/>
              </w:rPr>
              <w:t>5.3. Strateegia seire</w:t>
            </w:r>
            <w:r w:rsidRPr="000D6485">
              <w:rPr>
                <w:noProof/>
                <w:webHidden/>
                <w:color w:val="669900"/>
              </w:rPr>
              <w:tab/>
            </w:r>
            <w:r w:rsidRPr="000D6485">
              <w:rPr>
                <w:noProof/>
                <w:webHidden/>
                <w:color w:val="669900"/>
              </w:rPr>
              <w:fldChar w:fldCharType="begin"/>
            </w:r>
            <w:r w:rsidRPr="000D6485">
              <w:rPr>
                <w:noProof/>
                <w:webHidden/>
                <w:color w:val="669900"/>
              </w:rPr>
              <w:instrText xml:space="preserve"> PAGEREF _Toc135391709 \h </w:instrText>
            </w:r>
            <w:r w:rsidRPr="000D6485">
              <w:rPr>
                <w:noProof/>
                <w:webHidden/>
                <w:color w:val="669900"/>
              </w:rPr>
            </w:r>
            <w:r w:rsidRPr="000D6485">
              <w:rPr>
                <w:noProof/>
                <w:webHidden/>
                <w:color w:val="669900"/>
              </w:rPr>
              <w:fldChar w:fldCharType="separate"/>
            </w:r>
            <w:r w:rsidR="00842820">
              <w:rPr>
                <w:noProof/>
                <w:webHidden/>
                <w:color w:val="669900"/>
              </w:rPr>
              <w:t>37</w:t>
            </w:r>
            <w:r w:rsidRPr="000D6485">
              <w:rPr>
                <w:noProof/>
                <w:webHidden/>
                <w:color w:val="669900"/>
              </w:rPr>
              <w:fldChar w:fldCharType="end"/>
            </w:r>
          </w:hyperlink>
        </w:p>
        <w:p w14:paraId="01711C97" w14:textId="0FA41A13" w:rsidR="000D6485" w:rsidRPr="000D6485" w:rsidRDefault="000D6485">
          <w:pPr>
            <w:pStyle w:val="SK2"/>
            <w:tabs>
              <w:tab w:val="right" w:leader="dot" w:pos="9062"/>
            </w:tabs>
            <w:rPr>
              <w:rFonts w:asciiTheme="minorHAnsi" w:eastAsiaTheme="minorEastAsia" w:hAnsiTheme="minorHAnsi" w:cstheme="minorBidi"/>
              <w:b w:val="0"/>
              <w:noProof/>
              <w:color w:val="669900"/>
              <w:kern w:val="2"/>
              <w:lang w:val="en-US"/>
              <w14:ligatures w14:val="standardContextual"/>
            </w:rPr>
          </w:pPr>
          <w:hyperlink w:anchor="_Toc135391710" w:history="1">
            <w:r w:rsidRPr="000D6485">
              <w:rPr>
                <w:rStyle w:val="Hperlink"/>
                <w:noProof/>
                <w:color w:val="669900"/>
              </w:rPr>
              <w:t>5.4. Strateegia muutmine</w:t>
            </w:r>
            <w:r w:rsidRPr="000D6485">
              <w:rPr>
                <w:noProof/>
                <w:webHidden/>
                <w:color w:val="669900"/>
              </w:rPr>
              <w:tab/>
            </w:r>
            <w:r w:rsidRPr="000D6485">
              <w:rPr>
                <w:noProof/>
                <w:webHidden/>
                <w:color w:val="669900"/>
              </w:rPr>
              <w:fldChar w:fldCharType="begin"/>
            </w:r>
            <w:r w:rsidRPr="000D6485">
              <w:rPr>
                <w:noProof/>
                <w:webHidden/>
                <w:color w:val="669900"/>
              </w:rPr>
              <w:instrText xml:space="preserve"> PAGEREF _Toc135391710 \h </w:instrText>
            </w:r>
            <w:r w:rsidRPr="000D6485">
              <w:rPr>
                <w:noProof/>
                <w:webHidden/>
                <w:color w:val="669900"/>
              </w:rPr>
            </w:r>
            <w:r w:rsidRPr="000D6485">
              <w:rPr>
                <w:noProof/>
                <w:webHidden/>
                <w:color w:val="669900"/>
              </w:rPr>
              <w:fldChar w:fldCharType="separate"/>
            </w:r>
            <w:r w:rsidR="00842820">
              <w:rPr>
                <w:noProof/>
                <w:webHidden/>
                <w:color w:val="669900"/>
              </w:rPr>
              <w:t>38</w:t>
            </w:r>
            <w:r w:rsidRPr="000D6485">
              <w:rPr>
                <w:noProof/>
                <w:webHidden/>
                <w:color w:val="669900"/>
              </w:rPr>
              <w:fldChar w:fldCharType="end"/>
            </w:r>
          </w:hyperlink>
        </w:p>
        <w:p w14:paraId="6B628653" w14:textId="12FE27A3" w:rsidR="000D6485" w:rsidRPr="000D6485" w:rsidRDefault="000D6485">
          <w:pPr>
            <w:pStyle w:val="SK2"/>
            <w:tabs>
              <w:tab w:val="right" w:leader="dot" w:pos="9062"/>
            </w:tabs>
            <w:rPr>
              <w:rFonts w:asciiTheme="minorHAnsi" w:eastAsiaTheme="minorEastAsia" w:hAnsiTheme="minorHAnsi" w:cstheme="minorBidi"/>
              <w:b w:val="0"/>
              <w:noProof/>
              <w:color w:val="669900"/>
              <w:kern w:val="2"/>
              <w:lang w:val="en-US"/>
              <w14:ligatures w14:val="standardContextual"/>
            </w:rPr>
          </w:pPr>
          <w:hyperlink w:anchor="_Toc135391711" w:history="1">
            <w:r w:rsidRPr="000D6485">
              <w:rPr>
                <w:rStyle w:val="Hperlink"/>
                <w:noProof/>
                <w:color w:val="669900"/>
              </w:rPr>
              <w:t>5.5. Koostöö teiste tegevusgruppide ja piirkondlike organisatsioonidega</w:t>
            </w:r>
            <w:r w:rsidRPr="000D6485">
              <w:rPr>
                <w:noProof/>
                <w:webHidden/>
                <w:color w:val="669900"/>
              </w:rPr>
              <w:tab/>
            </w:r>
            <w:r w:rsidRPr="000D6485">
              <w:rPr>
                <w:noProof/>
                <w:webHidden/>
                <w:color w:val="669900"/>
              </w:rPr>
              <w:fldChar w:fldCharType="begin"/>
            </w:r>
            <w:r w:rsidRPr="000D6485">
              <w:rPr>
                <w:noProof/>
                <w:webHidden/>
                <w:color w:val="669900"/>
              </w:rPr>
              <w:instrText xml:space="preserve"> PAGEREF _Toc135391711 \h </w:instrText>
            </w:r>
            <w:r w:rsidRPr="000D6485">
              <w:rPr>
                <w:noProof/>
                <w:webHidden/>
                <w:color w:val="669900"/>
              </w:rPr>
            </w:r>
            <w:r w:rsidRPr="000D6485">
              <w:rPr>
                <w:noProof/>
                <w:webHidden/>
                <w:color w:val="669900"/>
              </w:rPr>
              <w:fldChar w:fldCharType="separate"/>
            </w:r>
            <w:r w:rsidR="00842820">
              <w:rPr>
                <w:noProof/>
                <w:webHidden/>
                <w:color w:val="669900"/>
              </w:rPr>
              <w:t>39</w:t>
            </w:r>
            <w:r w:rsidRPr="000D6485">
              <w:rPr>
                <w:noProof/>
                <w:webHidden/>
                <w:color w:val="669900"/>
              </w:rPr>
              <w:fldChar w:fldCharType="end"/>
            </w:r>
          </w:hyperlink>
        </w:p>
        <w:p w14:paraId="3DC80435" w14:textId="2308B0F4" w:rsidR="000D6485" w:rsidRPr="000D6485" w:rsidRDefault="000D6485">
          <w:pPr>
            <w:pStyle w:val="SK1"/>
            <w:tabs>
              <w:tab w:val="right" w:leader="dot" w:pos="9062"/>
            </w:tabs>
            <w:rPr>
              <w:rFonts w:asciiTheme="minorHAnsi" w:eastAsiaTheme="minorEastAsia" w:hAnsiTheme="minorHAnsi" w:cstheme="minorBidi"/>
              <w:b w:val="0"/>
              <w:noProof/>
              <w:color w:val="669900"/>
              <w:kern w:val="2"/>
              <w:sz w:val="22"/>
              <w:szCs w:val="22"/>
              <w:lang w:val="en-US"/>
              <w14:ligatures w14:val="standardContextual"/>
            </w:rPr>
          </w:pPr>
          <w:hyperlink w:anchor="_Toc135391712" w:history="1">
            <w:r w:rsidRPr="000D6485">
              <w:rPr>
                <w:rStyle w:val="Hperlink"/>
                <w:noProof/>
                <w:color w:val="669900"/>
              </w:rPr>
              <w:t>6. Strateegia rahastamiskava</w:t>
            </w:r>
            <w:r w:rsidRPr="000D6485">
              <w:rPr>
                <w:noProof/>
                <w:webHidden/>
                <w:color w:val="669900"/>
              </w:rPr>
              <w:tab/>
            </w:r>
            <w:r w:rsidRPr="000D6485">
              <w:rPr>
                <w:noProof/>
                <w:webHidden/>
                <w:color w:val="669900"/>
              </w:rPr>
              <w:fldChar w:fldCharType="begin"/>
            </w:r>
            <w:r w:rsidRPr="000D6485">
              <w:rPr>
                <w:noProof/>
                <w:webHidden/>
                <w:color w:val="669900"/>
              </w:rPr>
              <w:instrText xml:space="preserve"> PAGEREF _Toc135391712 \h </w:instrText>
            </w:r>
            <w:r w:rsidRPr="000D6485">
              <w:rPr>
                <w:noProof/>
                <w:webHidden/>
                <w:color w:val="669900"/>
              </w:rPr>
            </w:r>
            <w:r w:rsidRPr="000D6485">
              <w:rPr>
                <w:noProof/>
                <w:webHidden/>
                <w:color w:val="669900"/>
              </w:rPr>
              <w:fldChar w:fldCharType="separate"/>
            </w:r>
            <w:r w:rsidR="00842820">
              <w:rPr>
                <w:noProof/>
                <w:webHidden/>
                <w:color w:val="669900"/>
              </w:rPr>
              <w:t>40</w:t>
            </w:r>
            <w:r w:rsidRPr="000D6485">
              <w:rPr>
                <w:noProof/>
                <w:webHidden/>
                <w:color w:val="669900"/>
              </w:rPr>
              <w:fldChar w:fldCharType="end"/>
            </w:r>
          </w:hyperlink>
        </w:p>
        <w:p w14:paraId="3D563368" w14:textId="0A2719AD" w:rsidR="000D6485" w:rsidRPr="000D6485" w:rsidRDefault="000D6485">
          <w:pPr>
            <w:pStyle w:val="SK1"/>
            <w:tabs>
              <w:tab w:val="right" w:leader="dot" w:pos="9062"/>
            </w:tabs>
            <w:rPr>
              <w:rFonts w:asciiTheme="minorHAnsi" w:eastAsiaTheme="minorEastAsia" w:hAnsiTheme="minorHAnsi" w:cstheme="minorBidi"/>
              <w:b w:val="0"/>
              <w:noProof/>
              <w:color w:val="669900"/>
              <w:kern w:val="2"/>
              <w:sz w:val="22"/>
              <w:szCs w:val="22"/>
              <w:lang w:val="en-US"/>
              <w14:ligatures w14:val="standardContextual"/>
            </w:rPr>
          </w:pPr>
          <w:hyperlink w:anchor="_Toc135391713" w:history="1">
            <w:r w:rsidRPr="000D6485">
              <w:rPr>
                <w:rStyle w:val="Hperlink"/>
                <w:noProof/>
                <w:color w:val="669900"/>
              </w:rPr>
              <w:t>Lisad</w:t>
            </w:r>
            <w:r w:rsidRPr="000D6485">
              <w:rPr>
                <w:noProof/>
                <w:webHidden/>
                <w:color w:val="669900"/>
              </w:rPr>
              <w:tab/>
            </w:r>
            <w:r w:rsidRPr="000D6485">
              <w:rPr>
                <w:noProof/>
                <w:webHidden/>
                <w:color w:val="669900"/>
              </w:rPr>
              <w:fldChar w:fldCharType="begin"/>
            </w:r>
            <w:r w:rsidRPr="000D6485">
              <w:rPr>
                <w:noProof/>
                <w:webHidden/>
                <w:color w:val="669900"/>
              </w:rPr>
              <w:instrText xml:space="preserve"> PAGEREF _Toc135391713 \h </w:instrText>
            </w:r>
            <w:r w:rsidRPr="000D6485">
              <w:rPr>
                <w:noProof/>
                <w:webHidden/>
                <w:color w:val="669900"/>
              </w:rPr>
            </w:r>
            <w:r w:rsidRPr="000D6485">
              <w:rPr>
                <w:noProof/>
                <w:webHidden/>
                <w:color w:val="669900"/>
              </w:rPr>
              <w:fldChar w:fldCharType="separate"/>
            </w:r>
            <w:r w:rsidR="00842820">
              <w:rPr>
                <w:noProof/>
                <w:webHidden/>
                <w:color w:val="669900"/>
              </w:rPr>
              <w:t>42</w:t>
            </w:r>
            <w:r w:rsidRPr="000D6485">
              <w:rPr>
                <w:noProof/>
                <w:webHidden/>
                <w:color w:val="669900"/>
              </w:rPr>
              <w:fldChar w:fldCharType="end"/>
            </w:r>
          </w:hyperlink>
        </w:p>
        <w:p w14:paraId="2EFEE191" w14:textId="2EFDDA5D" w:rsidR="000D6485" w:rsidRPr="000D6485" w:rsidRDefault="000D6485">
          <w:pPr>
            <w:pStyle w:val="SK2"/>
            <w:tabs>
              <w:tab w:val="right" w:leader="dot" w:pos="9062"/>
            </w:tabs>
            <w:rPr>
              <w:rFonts w:asciiTheme="minorHAnsi" w:eastAsiaTheme="minorEastAsia" w:hAnsiTheme="minorHAnsi" w:cstheme="minorBidi"/>
              <w:b w:val="0"/>
              <w:noProof/>
              <w:color w:val="669900"/>
              <w:kern w:val="2"/>
              <w:lang w:val="en-US"/>
              <w14:ligatures w14:val="standardContextual"/>
            </w:rPr>
          </w:pPr>
          <w:hyperlink w:anchor="_Toc135391714" w:history="1">
            <w:r w:rsidRPr="000D6485">
              <w:rPr>
                <w:rStyle w:val="Hperlink"/>
                <w:noProof/>
                <w:color w:val="669900"/>
              </w:rPr>
              <w:t>Lisa 1. Tegevuspiirkonna valdade maaliste ja väikelinnaliste asustusüksuste statistika</w:t>
            </w:r>
            <w:r w:rsidRPr="000D6485">
              <w:rPr>
                <w:noProof/>
                <w:webHidden/>
                <w:color w:val="669900"/>
              </w:rPr>
              <w:tab/>
            </w:r>
            <w:r w:rsidRPr="000D6485">
              <w:rPr>
                <w:noProof/>
                <w:webHidden/>
                <w:color w:val="669900"/>
              </w:rPr>
              <w:fldChar w:fldCharType="begin"/>
            </w:r>
            <w:r w:rsidRPr="000D6485">
              <w:rPr>
                <w:noProof/>
                <w:webHidden/>
                <w:color w:val="669900"/>
              </w:rPr>
              <w:instrText xml:space="preserve"> PAGEREF _Toc135391714 \h </w:instrText>
            </w:r>
            <w:r w:rsidRPr="000D6485">
              <w:rPr>
                <w:noProof/>
                <w:webHidden/>
                <w:color w:val="669900"/>
              </w:rPr>
            </w:r>
            <w:r w:rsidRPr="000D6485">
              <w:rPr>
                <w:noProof/>
                <w:webHidden/>
                <w:color w:val="669900"/>
              </w:rPr>
              <w:fldChar w:fldCharType="separate"/>
            </w:r>
            <w:r w:rsidR="00842820">
              <w:rPr>
                <w:noProof/>
                <w:webHidden/>
                <w:color w:val="669900"/>
              </w:rPr>
              <w:t>43</w:t>
            </w:r>
            <w:r w:rsidRPr="000D6485">
              <w:rPr>
                <w:noProof/>
                <w:webHidden/>
                <w:color w:val="669900"/>
              </w:rPr>
              <w:fldChar w:fldCharType="end"/>
            </w:r>
          </w:hyperlink>
        </w:p>
        <w:p w14:paraId="032047C7" w14:textId="60519951" w:rsidR="000D6485" w:rsidRPr="000D6485" w:rsidRDefault="000D6485">
          <w:pPr>
            <w:pStyle w:val="SK2"/>
            <w:tabs>
              <w:tab w:val="right" w:leader="dot" w:pos="9062"/>
            </w:tabs>
            <w:rPr>
              <w:rFonts w:asciiTheme="minorHAnsi" w:eastAsiaTheme="minorEastAsia" w:hAnsiTheme="minorHAnsi" w:cstheme="minorBidi"/>
              <w:b w:val="0"/>
              <w:noProof/>
              <w:color w:val="669900"/>
              <w:kern w:val="2"/>
              <w:lang w:val="en-US"/>
              <w14:ligatures w14:val="standardContextual"/>
            </w:rPr>
          </w:pPr>
          <w:hyperlink w:anchor="_Toc135391715" w:history="1">
            <w:r w:rsidRPr="000D6485">
              <w:rPr>
                <w:rStyle w:val="Hperlink"/>
                <w:noProof/>
                <w:color w:val="669900"/>
              </w:rPr>
              <w:t>Lisa 2. KIKO hetkeolukorra analüüs</w:t>
            </w:r>
            <w:r w:rsidRPr="000D6485">
              <w:rPr>
                <w:noProof/>
                <w:webHidden/>
                <w:color w:val="669900"/>
              </w:rPr>
              <w:tab/>
            </w:r>
            <w:r w:rsidRPr="000D6485">
              <w:rPr>
                <w:noProof/>
                <w:webHidden/>
                <w:color w:val="669900"/>
              </w:rPr>
              <w:fldChar w:fldCharType="begin"/>
            </w:r>
            <w:r w:rsidRPr="000D6485">
              <w:rPr>
                <w:noProof/>
                <w:webHidden/>
                <w:color w:val="669900"/>
              </w:rPr>
              <w:instrText xml:space="preserve"> PAGEREF _Toc135391715 \h </w:instrText>
            </w:r>
            <w:r w:rsidRPr="000D6485">
              <w:rPr>
                <w:noProof/>
                <w:webHidden/>
                <w:color w:val="669900"/>
              </w:rPr>
            </w:r>
            <w:r w:rsidRPr="000D6485">
              <w:rPr>
                <w:noProof/>
                <w:webHidden/>
                <w:color w:val="669900"/>
              </w:rPr>
              <w:fldChar w:fldCharType="separate"/>
            </w:r>
            <w:r w:rsidR="00842820">
              <w:rPr>
                <w:noProof/>
                <w:webHidden/>
                <w:color w:val="669900"/>
              </w:rPr>
              <w:t>47</w:t>
            </w:r>
            <w:r w:rsidRPr="000D6485">
              <w:rPr>
                <w:noProof/>
                <w:webHidden/>
                <w:color w:val="669900"/>
              </w:rPr>
              <w:fldChar w:fldCharType="end"/>
            </w:r>
          </w:hyperlink>
        </w:p>
        <w:p w14:paraId="086E5771" w14:textId="2FB335E0" w:rsidR="000D6485" w:rsidRPr="000D6485" w:rsidRDefault="000D6485">
          <w:pPr>
            <w:pStyle w:val="SK2"/>
            <w:tabs>
              <w:tab w:val="right" w:leader="dot" w:pos="9062"/>
            </w:tabs>
            <w:rPr>
              <w:rFonts w:asciiTheme="minorHAnsi" w:eastAsiaTheme="minorEastAsia" w:hAnsiTheme="minorHAnsi" w:cstheme="minorBidi"/>
              <w:b w:val="0"/>
              <w:noProof/>
              <w:color w:val="669900"/>
              <w:kern w:val="2"/>
              <w:lang w:val="en-US"/>
              <w14:ligatures w14:val="standardContextual"/>
            </w:rPr>
          </w:pPr>
          <w:hyperlink w:anchor="_Toc135391716" w:history="1">
            <w:r w:rsidRPr="000D6485">
              <w:rPr>
                <w:rStyle w:val="Hperlink"/>
                <w:noProof/>
                <w:color w:val="669900"/>
              </w:rPr>
              <w:t>Lisa 3. KIKO koostöölepped teiste tegevusrühmadega</w:t>
            </w:r>
            <w:r w:rsidRPr="000D6485">
              <w:rPr>
                <w:noProof/>
                <w:webHidden/>
                <w:color w:val="669900"/>
              </w:rPr>
              <w:tab/>
            </w:r>
            <w:r w:rsidRPr="000D6485">
              <w:rPr>
                <w:noProof/>
                <w:webHidden/>
                <w:color w:val="669900"/>
              </w:rPr>
              <w:fldChar w:fldCharType="begin"/>
            </w:r>
            <w:r w:rsidRPr="000D6485">
              <w:rPr>
                <w:noProof/>
                <w:webHidden/>
                <w:color w:val="669900"/>
              </w:rPr>
              <w:instrText xml:space="preserve"> PAGEREF _Toc135391716 \h </w:instrText>
            </w:r>
            <w:r w:rsidRPr="000D6485">
              <w:rPr>
                <w:noProof/>
                <w:webHidden/>
                <w:color w:val="669900"/>
              </w:rPr>
            </w:r>
            <w:r w:rsidRPr="000D6485">
              <w:rPr>
                <w:noProof/>
                <w:webHidden/>
                <w:color w:val="669900"/>
              </w:rPr>
              <w:fldChar w:fldCharType="separate"/>
            </w:r>
            <w:r w:rsidR="00842820">
              <w:rPr>
                <w:noProof/>
                <w:webHidden/>
                <w:color w:val="669900"/>
              </w:rPr>
              <w:t>47</w:t>
            </w:r>
            <w:r w:rsidRPr="000D6485">
              <w:rPr>
                <w:noProof/>
                <w:webHidden/>
                <w:color w:val="669900"/>
              </w:rPr>
              <w:fldChar w:fldCharType="end"/>
            </w:r>
          </w:hyperlink>
        </w:p>
        <w:p w14:paraId="0C1D3BBC" w14:textId="279EBA36" w:rsidR="000D6485" w:rsidRPr="000D6485" w:rsidRDefault="000D6485">
          <w:pPr>
            <w:pStyle w:val="SK2"/>
            <w:tabs>
              <w:tab w:val="right" w:leader="dot" w:pos="9062"/>
            </w:tabs>
            <w:rPr>
              <w:rFonts w:asciiTheme="minorHAnsi" w:eastAsiaTheme="minorEastAsia" w:hAnsiTheme="minorHAnsi" w:cstheme="minorBidi"/>
              <w:b w:val="0"/>
              <w:noProof/>
              <w:color w:val="669900"/>
              <w:kern w:val="2"/>
              <w:lang w:val="en-US"/>
              <w14:ligatures w14:val="standardContextual"/>
            </w:rPr>
          </w:pPr>
          <w:hyperlink w:anchor="_Toc135391717" w:history="1">
            <w:r w:rsidRPr="000D6485">
              <w:rPr>
                <w:rStyle w:val="Hperlink"/>
                <w:noProof/>
                <w:color w:val="669900"/>
              </w:rPr>
              <w:t>Lisa 4. Strateegia koostamise protsess ja kaasamine</w:t>
            </w:r>
            <w:r w:rsidRPr="000D6485">
              <w:rPr>
                <w:noProof/>
                <w:webHidden/>
                <w:color w:val="669900"/>
              </w:rPr>
              <w:tab/>
            </w:r>
            <w:r w:rsidRPr="000D6485">
              <w:rPr>
                <w:noProof/>
                <w:webHidden/>
                <w:color w:val="669900"/>
              </w:rPr>
              <w:fldChar w:fldCharType="begin"/>
            </w:r>
            <w:r w:rsidRPr="000D6485">
              <w:rPr>
                <w:noProof/>
                <w:webHidden/>
                <w:color w:val="669900"/>
              </w:rPr>
              <w:instrText xml:space="preserve"> PAGEREF _Toc135391717 \h </w:instrText>
            </w:r>
            <w:r w:rsidRPr="000D6485">
              <w:rPr>
                <w:noProof/>
                <w:webHidden/>
                <w:color w:val="669900"/>
              </w:rPr>
            </w:r>
            <w:r w:rsidRPr="000D6485">
              <w:rPr>
                <w:noProof/>
                <w:webHidden/>
                <w:color w:val="669900"/>
              </w:rPr>
              <w:fldChar w:fldCharType="separate"/>
            </w:r>
            <w:r w:rsidR="00842820">
              <w:rPr>
                <w:noProof/>
                <w:webHidden/>
                <w:color w:val="669900"/>
              </w:rPr>
              <w:t>48</w:t>
            </w:r>
            <w:r w:rsidRPr="000D6485">
              <w:rPr>
                <w:noProof/>
                <w:webHidden/>
                <w:color w:val="669900"/>
              </w:rPr>
              <w:fldChar w:fldCharType="end"/>
            </w:r>
          </w:hyperlink>
        </w:p>
        <w:p w14:paraId="58894FD0" w14:textId="1C7DC7AE" w:rsidR="000D6485" w:rsidRPr="000D6485" w:rsidRDefault="000D6485">
          <w:pPr>
            <w:pStyle w:val="SK2"/>
            <w:tabs>
              <w:tab w:val="right" w:leader="dot" w:pos="9062"/>
            </w:tabs>
            <w:rPr>
              <w:rFonts w:asciiTheme="minorHAnsi" w:eastAsiaTheme="minorEastAsia" w:hAnsiTheme="minorHAnsi" w:cstheme="minorBidi"/>
              <w:b w:val="0"/>
              <w:noProof/>
              <w:color w:val="669900"/>
              <w:kern w:val="2"/>
              <w:lang w:val="en-US"/>
              <w14:ligatures w14:val="standardContextual"/>
            </w:rPr>
          </w:pPr>
          <w:hyperlink w:anchor="_Toc135391718" w:history="1">
            <w:r w:rsidRPr="000D6485">
              <w:rPr>
                <w:rStyle w:val="Hperlink"/>
                <w:noProof/>
                <w:color w:val="669900"/>
              </w:rPr>
              <w:t>Lisa 5. Seosed teiste arengudokumentidega</w:t>
            </w:r>
            <w:r w:rsidRPr="000D6485">
              <w:rPr>
                <w:noProof/>
                <w:webHidden/>
                <w:color w:val="669900"/>
              </w:rPr>
              <w:tab/>
            </w:r>
            <w:r w:rsidRPr="000D6485">
              <w:rPr>
                <w:noProof/>
                <w:webHidden/>
                <w:color w:val="669900"/>
              </w:rPr>
              <w:fldChar w:fldCharType="begin"/>
            </w:r>
            <w:r w:rsidRPr="000D6485">
              <w:rPr>
                <w:noProof/>
                <w:webHidden/>
                <w:color w:val="669900"/>
              </w:rPr>
              <w:instrText xml:space="preserve"> PAGEREF _Toc135391718 \h </w:instrText>
            </w:r>
            <w:r w:rsidRPr="000D6485">
              <w:rPr>
                <w:noProof/>
                <w:webHidden/>
                <w:color w:val="669900"/>
              </w:rPr>
            </w:r>
            <w:r w:rsidRPr="000D6485">
              <w:rPr>
                <w:noProof/>
                <w:webHidden/>
                <w:color w:val="669900"/>
              </w:rPr>
              <w:fldChar w:fldCharType="separate"/>
            </w:r>
            <w:r w:rsidR="00842820">
              <w:rPr>
                <w:noProof/>
                <w:webHidden/>
                <w:color w:val="669900"/>
              </w:rPr>
              <w:t>51</w:t>
            </w:r>
            <w:r w:rsidRPr="000D6485">
              <w:rPr>
                <w:noProof/>
                <w:webHidden/>
                <w:color w:val="669900"/>
              </w:rPr>
              <w:fldChar w:fldCharType="end"/>
            </w:r>
          </w:hyperlink>
        </w:p>
        <w:p w14:paraId="22A06BD7" w14:textId="26C7B5CF" w:rsidR="000D6485" w:rsidRPr="000D6485" w:rsidRDefault="000D6485">
          <w:pPr>
            <w:rPr>
              <w:color w:val="669900"/>
            </w:rPr>
          </w:pPr>
          <w:r w:rsidRPr="000D6485">
            <w:rPr>
              <w:b/>
              <w:bCs/>
              <w:noProof/>
              <w:color w:val="669900"/>
            </w:rPr>
            <w:fldChar w:fldCharType="end"/>
          </w:r>
        </w:p>
      </w:sdtContent>
    </w:sdt>
    <w:p w14:paraId="6EA8C468" w14:textId="5C174F94" w:rsidR="00652FD0" w:rsidRDefault="00652FD0">
      <w:pPr>
        <w:rPr>
          <w:rFonts w:ascii="Calibri" w:eastAsia="Calibri" w:hAnsi="Calibri" w:cs="Calibri"/>
          <w:color w:val="76923C"/>
        </w:rPr>
      </w:pPr>
    </w:p>
    <w:p w14:paraId="5B83C26A" w14:textId="77777777" w:rsidR="00652FD0" w:rsidRDefault="009A7842">
      <w:pPr>
        <w:rPr>
          <w:rFonts w:ascii="Calibri" w:eastAsia="Calibri" w:hAnsi="Calibri" w:cs="Calibri"/>
          <w:color w:val="000000"/>
        </w:rPr>
      </w:pPr>
      <w:r>
        <w:br w:type="page"/>
      </w:r>
    </w:p>
    <w:p w14:paraId="68C6476E" w14:textId="77777777" w:rsidR="00652FD0" w:rsidRDefault="009A7842" w:rsidP="000D6485">
      <w:pPr>
        <w:pStyle w:val="Pealkiri1"/>
        <w:rPr>
          <w:rFonts w:eastAsia="Cambria"/>
        </w:rPr>
      </w:pPr>
      <w:bookmarkStart w:id="0" w:name="_Toc135391685"/>
      <w:r>
        <w:rPr>
          <w:rFonts w:eastAsia="Cambria"/>
        </w:rPr>
        <w:lastRenderedPageBreak/>
        <w:t>Sissejuhatus</w:t>
      </w:r>
      <w:bookmarkEnd w:id="0"/>
    </w:p>
    <w:p w14:paraId="19AF2885" w14:textId="77777777" w:rsidR="00652FD0" w:rsidRDefault="00652FD0"/>
    <w:p w14:paraId="6FB23CD2" w14:textId="40637CEB" w:rsidR="00652FD0" w:rsidRDefault="009A7842">
      <w:pPr>
        <w:jc w:val="both"/>
      </w:pPr>
      <w:r>
        <w:t xml:space="preserve">Kirderanniku Koostöökogu MTÜ (edaspidi KIKO) on LEADER-tegevusrühm, mille liikmeteks on </w:t>
      </w:r>
      <w:ins w:id="1" w:author="Riin Luus" w:date="2025-12-09T16:40:00Z" w16du:dateUtc="2025-12-09T14:40:00Z">
        <w:r w:rsidR="005402B8">
          <w:t xml:space="preserve">alates 28.11.2025 </w:t>
        </w:r>
      </w:ins>
      <w:r>
        <w:t>Jõhvi vald</w:t>
      </w:r>
      <w:del w:id="2" w:author="Riin Luus" w:date="2025-12-09T14:36:00Z" w16du:dateUtc="2025-12-09T12:36:00Z">
        <w:r w:rsidDel="00337776">
          <w:delText>, Toila vald</w:delText>
        </w:r>
      </w:del>
      <w:r>
        <w:t xml:space="preserve"> ja Narva-Jõesuu linn ning nende piirkondade ettevõtted ja kolmanda sektori organisatsioonid. </w:t>
      </w:r>
    </w:p>
    <w:p w14:paraId="23D44192" w14:textId="77777777" w:rsidR="00652FD0" w:rsidRDefault="009A7842">
      <w:pPr>
        <w:jc w:val="both"/>
      </w:pPr>
      <w:r>
        <w:t xml:space="preserve">Alates loomisest 2006. aastal, on KIKO koostanud oma tegutsemist ja piirkonna arendamist suunavaid strateegiaid. Käesolev dokument on KIKO strateegia aastateks 2023-2027 ning tegemist on järjekorras kolmanda strateegiaga. </w:t>
      </w:r>
    </w:p>
    <w:p w14:paraId="20E44C7E" w14:textId="77777777" w:rsidR="00652FD0" w:rsidRDefault="009A7842">
      <w:pPr>
        <w:jc w:val="both"/>
      </w:pPr>
      <w:r>
        <w:t>Strateegia on aluseks KIKO tegevustele aastatel 2023–2027 ning strateegia elluviimise peamised vahendid on LEADER-meetme toetused, mille jagamist strateegiaga suunatakse.</w:t>
      </w:r>
    </w:p>
    <w:p w14:paraId="71573811" w14:textId="77777777" w:rsidR="00652FD0" w:rsidRDefault="009A7842">
      <w:pPr>
        <w:jc w:val="both"/>
      </w:pPr>
      <w:r>
        <w:t xml:space="preserve">Toetusi jagatakse LEADER-sekkumise printsiipide alusel, mille </w:t>
      </w:r>
      <w:proofErr w:type="spellStart"/>
      <w:r>
        <w:t>üldeesmärk</w:t>
      </w:r>
      <w:proofErr w:type="spellEnd"/>
      <w:r>
        <w:t xml:space="preserve"> on </w:t>
      </w:r>
      <w:r>
        <w:rPr>
          <w:b/>
        </w:rPr>
        <w:t>maapiirkondades atraktiivse elu- ja ettevõtluskeskkonna ning aktiivsete ja ühtehoidvate kohalike kogukondade terviklik arendamine</w:t>
      </w:r>
      <w:r>
        <w:t>. Spetsiifilisteks eesmärkideks on:</w:t>
      </w:r>
    </w:p>
    <w:p w14:paraId="3A0ECA27" w14:textId="77777777" w:rsidR="00652FD0" w:rsidRDefault="009A7842">
      <w:pPr>
        <w:numPr>
          <w:ilvl w:val="0"/>
          <w:numId w:val="40"/>
        </w:numPr>
        <w:pBdr>
          <w:top w:val="nil"/>
          <w:left w:val="nil"/>
          <w:bottom w:val="nil"/>
          <w:right w:val="nil"/>
          <w:between w:val="nil"/>
        </w:pBdr>
        <w:spacing w:after="0" w:line="240" w:lineRule="auto"/>
        <w:jc w:val="both"/>
      </w:pPr>
      <w:r>
        <w:rPr>
          <w:color w:val="000000"/>
        </w:rPr>
        <w:t xml:space="preserve">ettevõtluse arendamine, eelkõige uute tasuvate töökohtade ja/või innovaatiliste lahenduste kaudu; </w:t>
      </w:r>
    </w:p>
    <w:p w14:paraId="646E1C3F" w14:textId="77777777" w:rsidR="00652FD0" w:rsidRDefault="009A7842">
      <w:pPr>
        <w:numPr>
          <w:ilvl w:val="0"/>
          <w:numId w:val="40"/>
        </w:numPr>
        <w:pBdr>
          <w:top w:val="nil"/>
          <w:left w:val="nil"/>
          <w:bottom w:val="nil"/>
          <w:right w:val="nil"/>
          <w:between w:val="nil"/>
        </w:pBdr>
        <w:spacing w:after="0" w:line="240" w:lineRule="auto"/>
        <w:jc w:val="both"/>
      </w:pPr>
      <w:r>
        <w:rPr>
          <w:color w:val="000000"/>
        </w:rPr>
        <w:t xml:space="preserve">kohalike kogukondade, elanike ning noorte tulevikuliidrite </w:t>
      </w:r>
      <w:proofErr w:type="spellStart"/>
      <w:r>
        <w:rPr>
          <w:color w:val="000000"/>
        </w:rPr>
        <w:t>võimestamine</w:t>
      </w:r>
      <w:proofErr w:type="spellEnd"/>
      <w:r>
        <w:rPr>
          <w:color w:val="000000"/>
        </w:rPr>
        <w:t xml:space="preserve">; </w:t>
      </w:r>
    </w:p>
    <w:p w14:paraId="6F3E942C" w14:textId="77777777" w:rsidR="00652FD0" w:rsidRDefault="009A7842">
      <w:pPr>
        <w:numPr>
          <w:ilvl w:val="0"/>
          <w:numId w:val="40"/>
        </w:numPr>
        <w:pBdr>
          <w:top w:val="nil"/>
          <w:left w:val="nil"/>
          <w:bottom w:val="nil"/>
          <w:right w:val="nil"/>
          <w:between w:val="nil"/>
        </w:pBdr>
        <w:spacing w:after="0" w:line="240" w:lineRule="auto"/>
        <w:jc w:val="both"/>
      </w:pPr>
      <w:r>
        <w:rPr>
          <w:color w:val="000000"/>
        </w:rPr>
        <w:t xml:space="preserve">teenuste kättesaadavuse parandamine, sh kogukonnateenuse arendamise kaudu; </w:t>
      </w:r>
    </w:p>
    <w:p w14:paraId="4EC73C6B" w14:textId="77777777" w:rsidR="00652FD0" w:rsidRDefault="009A7842">
      <w:pPr>
        <w:numPr>
          <w:ilvl w:val="0"/>
          <w:numId w:val="40"/>
        </w:numPr>
        <w:pBdr>
          <w:top w:val="nil"/>
          <w:left w:val="nil"/>
          <w:bottom w:val="nil"/>
          <w:right w:val="nil"/>
          <w:between w:val="nil"/>
        </w:pBdr>
        <w:spacing w:after="0" w:line="240" w:lineRule="auto"/>
        <w:jc w:val="both"/>
      </w:pPr>
      <w:r>
        <w:rPr>
          <w:color w:val="000000"/>
        </w:rPr>
        <w:t xml:space="preserve">keskkonna- ja kliimasõbralike (sh </w:t>
      </w:r>
      <w:proofErr w:type="spellStart"/>
      <w:r>
        <w:rPr>
          <w:color w:val="000000"/>
        </w:rPr>
        <w:t>bio</w:t>
      </w:r>
      <w:proofErr w:type="spellEnd"/>
      <w:r>
        <w:rPr>
          <w:color w:val="000000"/>
        </w:rPr>
        <w:t xml:space="preserve">- ja ringmajandust propageerivate) lahenduste väljatöötamine ning rakendamine; </w:t>
      </w:r>
    </w:p>
    <w:p w14:paraId="4C65A605" w14:textId="77777777" w:rsidR="00652FD0" w:rsidRDefault="009A7842">
      <w:pPr>
        <w:numPr>
          <w:ilvl w:val="0"/>
          <w:numId w:val="40"/>
        </w:numPr>
        <w:pBdr>
          <w:top w:val="nil"/>
          <w:left w:val="nil"/>
          <w:bottom w:val="nil"/>
          <w:right w:val="nil"/>
          <w:between w:val="nil"/>
        </w:pBdr>
        <w:spacing w:line="240" w:lineRule="auto"/>
        <w:jc w:val="both"/>
      </w:pPr>
      <w:r>
        <w:rPr>
          <w:color w:val="000000"/>
        </w:rPr>
        <w:t xml:space="preserve">maaelu positiivse kuvandi säilitamine ja propageerimine, sh arukate külade edendamine. </w:t>
      </w:r>
    </w:p>
    <w:p w14:paraId="729EDCCA" w14:textId="77777777" w:rsidR="00652FD0" w:rsidRDefault="009A7842">
      <w:pPr>
        <w:jc w:val="both"/>
      </w:pPr>
      <w:r>
        <w:t>KIKO panustab oma strateegiaga kõikidesse ülaltoodud eesmärkidesse.</w:t>
      </w:r>
    </w:p>
    <w:p w14:paraId="53891C74" w14:textId="77777777" w:rsidR="00652FD0" w:rsidRDefault="009A7842">
      <w:pPr>
        <w:jc w:val="both"/>
      </w:pPr>
      <w:r>
        <w:t xml:space="preserve">Eelnevate strateegiatega on KIKO rakendanud vaid Euroopa Maaelu Arengu Euroopa Põllumajandusfondi (EAFRD) meetmeid. Uuel strateegiaperioodil lisandub käesolevasse strateegiasse Euroopa Sotsiaalfond+ (ESF+) meede. Seetõttu on KIKO määratlenud käesoleva strateegiaga ka eesmärgid ja tegevused, mis panustavad alloleva ESF+ erieesmägi saavutamisse: </w:t>
      </w:r>
    </w:p>
    <w:p w14:paraId="4E157DB5" w14:textId="77777777" w:rsidR="00652FD0" w:rsidRDefault="009A7842">
      <w:pPr>
        <w:numPr>
          <w:ilvl w:val="0"/>
          <w:numId w:val="41"/>
        </w:numPr>
        <w:pBdr>
          <w:top w:val="nil"/>
          <w:left w:val="nil"/>
          <w:bottom w:val="nil"/>
          <w:right w:val="nil"/>
          <w:between w:val="nil"/>
        </w:pBdr>
        <w:jc w:val="both"/>
      </w:pPr>
      <w:proofErr w:type="spellStart"/>
      <w:r>
        <w:rPr>
          <w:color w:val="000000"/>
        </w:rPr>
        <w:t>inimväärikuse</w:t>
      </w:r>
      <w:proofErr w:type="spellEnd"/>
      <w:r>
        <w:rPr>
          <w:color w:val="000000"/>
        </w:rPr>
        <w:t xml:space="preserve"> tagamine, sh vaesuse vähendamine ja sotsiaalse kaasatuse suurendamine. </w:t>
      </w:r>
    </w:p>
    <w:p w14:paraId="2984745A" w14:textId="77777777" w:rsidR="00652FD0" w:rsidRDefault="009A7842">
      <w:pPr>
        <w:jc w:val="both"/>
      </w:pPr>
      <w:r>
        <w:t xml:space="preserve">Strateegia koostamist alustati 2022. aasta veebruaris koostöös piirkonna ettevõtete, vabaühenduste ja omavalitsuste esindajatega. Sisendi saamiseks ja sihtgruppide arvamuse väljaselgitamiseks viidi läbi veebiküsitlusi, arutelusid ning seminare (Lisa 4. Strateegia koostamise protsess ja kaasamine). Samuti koostati eraldiseisva dokumendina tegevuspiirkonna hetkeolukorra analüüs, milles käsitleti piirkonna elanikkonda, </w:t>
      </w:r>
      <w:proofErr w:type="spellStart"/>
      <w:r>
        <w:t>sotsiaal-majanduslikke</w:t>
      </w:r>
      <w:proofErr w:type="spellEnd"/>
      <w:r>
        <w:t xml:space="preserve"> näitajaid ja eelmist strateegiaperioodi (Lisa 1. KIKO hetkeolukorra analüüs).</w:t>
      </w:r>
    </w:p>
    <w:p w14:paraId="5970743D" w14:textId="77777777" w:rsidR="00652FD0" w:rsidRDefault="009A7842">
      <w:pPr>
        <w:jc w:val="both"/>
      </w:pPr>
      <w:r>
        <w:t xml:space="preserve">KIKO strateegia koosneb kuuest osast. Esimeses osas on antud lühiülevaade tegevuspiirkonnast ning eelmise perioodi peamistest tulemustest. Teine ja kolmas osa sisaldavad infot KIKO piirkonna arenguvajaduste ja võimaluste kohta ning määratlevad arenguprioriteedid ja eesmärgid. Neljas osa annab ülevaate strateegia valdkondlikest meetmetest ja nende tingimustest. Viiendas osas kirjeldatakse strateegia rakendamise juhtimist ja seire protsesse. Kuuendas osas määratletakse strateegia rahastuse üldpõhimõtted ja määrad. </w:t>
      </w:r>
    </w:p>
    <w:p w14:paraId="4A28364E" w14:textId="77777777" w:rsidR="00652FD0" w:rsidRDefault="009A7842">
      <w:r>
        <w:t>Suur tänu piirkonna elanikele, ettevõtjatele ning KIKO liikmetele panuse eest strateegia koostamisel!</w:t>
      </w:r>
      <w:r>
        <w:br w:type="page"/>
      </w:r>
    </w:p>
    <w:p w14:paraId="03B828A1" w14:textId="77777777" w:rsidR="00652FD0" w:rsidRDefault="009A7842">
      <w:pPr>
        <w:pStyle w:val="Pealkiri1"/>
        <w:rPr>
          <w:rFonts w:eastAsia="Cambria" w:cs="Cambria"/>
          <w:color w:val="76923C"/>
        </w:rPr>
      </w:pPr>
      <w:bookmarkStart w:id="3" w:name="_Toc135391686"/>
      <w:r>
        <w:rPr>
          <w:rFonts w:eastAsia="Cambria" w:cs="Cambria"/>
          <w:color w:val="76923C"/>
        </w:rPr>
        <w:lastRenderedPageBreak/>
        <w:t>1. Kirderanniku Koostöökogu</w:t>
      </w:r>
      <w:bookmarkEnd w:id="3"/>
      <w:r>
        <w:rPr>
          <w:rFonts w:eastAsia="Cambria" w:cs="Cambria"/>
          <w:color w:val="76923C"/>
        </w:rPr>
        <w:t xml:space="preserve"> </w:t>
      </w:r>
    </w:p>
    <w:p w14:paraId="4AFB573E" w14:textId="77777777" w:rsidR="00652FD0" w:rsidRDefault="009A7842">
      <w:pPr>
        <w:pStyle w:val="Pealkiri2"/>
        <w:rPr>
          <w:rFonts w:eastAsia="Cambria" w:cs="Cambria"/>
          <w:color w:val="76923C"/>
          <w:szCs w:val="26"/>
        </w:rPr>
      </w:pPr>
      <w:bookmarkStart w:id="4" w:name="_Toc135391687"/>
      <w:r>
        <w:rPr>
          <w:rFonts w:eastAsia="Cambria" w:cs="Cambria"/>
          <w:color w:val="76923C"/>
          <w:szCs w:val="26"/>
        </w:rPr>
        <w:t>1.1. Tegevusrühm ja liikmeskond</w:t>
      </w:r>
      <w:bookmarkEnd w:id="4"/>
      <w:r>
        <w:rPr>
          <w:rFonts w:eastAsia="Cambria" w:cs="Cambria"/>
          <w:color w:val="76923C"/>
          <w:szCs w:val="26"/>
        </w:rPr>
        <w:t xml:space="preserve"> </w:t>
      </w:r>
    </w:p>
    <w:p w14:paraId="274ECC8D" w14:textId="77777777" w:rsidR="00652FD0" w:rsidRDefault="00652FD0">
      <w:pPr>
        <w:jc w:val="both"/>
      </w:pPr>
    </w:p>
    <w:p w14:paraId="150A0DB3" w14:textId="77777777" w:rsidR="00652FD0" w:rsidRDefault="009A7842">
      <w:pPr>
        <w:jc w:val="both"/>
      </w:pPr>
      <w:r>
        <w:t xml:space="preserve">Kirderanniku Koostöökogu (KIKO) asutamisleping sõlmiti 23.08.2006 Jõhvis. </w:t>
      </w:r>
    </w:p>
    <w:p w14:paraId="3DBC42A7" w14:textId="77777777" w:rsidR="00652FD0" w:rsidRDefault="009A7842">
      <w:pPr>
        <w:jc w:val="both"/>
      </w:pPr>
      <w:r>
        <w:t xml:space="preserve">Kirderanniku Koostöökogu </w:t>
      </w:r>
      <w:proofErr w:type="spellStart"/>
      <w:r>
        <w:t>üldeesmärgiks</w:t>
      </w:r>
      <w:proofErr w:type="spellEnd"/>
      <w:r>
        <w:t xml:space="preserve"> on kohaliku elu arendamine ning LEADER-toetustega elanike rahulolu suurendamine arenenud ja uuendusliku ettevõtluse abil ning kolmanda sektori aktiivsuse kasvatamine kohalike omavalitsuste partnerluse kaudu.</w:t>
      </w:r>
    </w:p>
    <w:p w14:paraId="7A55C41A" w14:textId="2666B11A" w:rsidR="00652FD0" w:rsidRDefault="009A7842">
      <w:pPr>
        <w:jc w:val="both"/>
      </w:pPr>
      <w:del w:id="5" w:author="Riin Luus" w:date="2025-12-09T15:22:00Z" w16du:dateUtc="2025-12-09T13:22:00Z">
        <w:r w:rsidDel="00EC217E">
          <w:delText>31.12.2022</w:delText>
        </w:r>
      </w:del>
      <w:ins w:id="6" w:author="Riin Luus" w:date="2025-12-09T15:22:00Z" w16du:dateUtc="2025-12-09T13:22:00Z">
        <w:r w:rsidR="00EC217E">
          <w:t>17.06.2025</w:t>
        </w:r>
      </w:ins>
      <w:r>
        <w:t xml:space="preserve"> seisuga on MTÜ-l Kirderanniku Koostöökogu </w:t>
      </w:r>
      <w:del w:id="7" w:author="Riin Luus" w:date="2025-12-09T15:22:00Z" w16du:dateUtc="2025-12-09T13:22:00Z">
        <w:r w:rsidDel="00EC217E">
          <w:delText xml:space="preserve">52 </w:delText>
        </w:r>
      </w:del>
      <w:ins w:id="8" w:author="Riin Luus" w:date="2025-12-09T15:22:00Z" w16du:dateUtc="2025-12-09T13:22:00Z">
        <w:r w:rsidR="00EC217E">
          <w:t xml:space="preserve">57 </w:t>
        </w:r>
      </w:ins>
      <w:r>
        <w:t xml:space="preserve">liiget. </w:t>
      </w:r>
      <w:ins w:id="9" w:author="Riin Luus" w:date="2025-12-09T15:23:00Z" w16du:dateUtc="2025-12-09T13:23:00Z">
        <w:r w:rsidR="00EC217E">
          <w:t>20</w:t>
        </w:r>
      </w:ins>
      <w:del w:id="10" w:author="Riin Luus" w:date="2025-12-09T15:23:00Z" w16du:dateUtc="2025-12-09T13:23:00Z">
        <w:r w:rsidDel="00EC217E">
          <w:delText>22</w:delText>
        </w:r>
      </w:del>
      <w:r>
        <w:t xml:space="preserve"> liiget on mittetulundussektorist, ettevõtlussektorist </w:t>
      </w:r>
      <w:ins w:id="11" w:author="Riin Luus" w:date="2025-12-09T15:23:00Z" w16du:dateUtc="2025-12-09T13:23:00Z">
        <w:r w:rsidR="00EC217E">
          <w:t>34</w:t>
        </w:r>
      </w:ins>
      <w:del w:id="12" w:author="Riin Luus" w:date="2025-12-09T15:23:00Z" w16du:dateUtc="2025-12-09T13:23:00Z">
        <w:r w:rsidDel="00EC217E">
          <w:delText>27</w:delText>
        </w:r>
      </w:del>
      <w:r>
        <w:t xml:space="preserve"> ning lisaks 3 omavalitsust: Jõhvi Vallavalitsus, Toila Vallavalitsus ja Narva-Jõesuu Linnavalitsus. </w:t>
      </w:r>
    </w:p>
    <w:tbl>
      <w:tblPr>
        <w:tblStyle w:val="aff3"/>
        <w:tblW w:w="9072" w:type="dxa"/>
        <w:tblInd w:w="-108"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Layout w:type="fixed"/>
        <w:tblLook w:val="0000" w:firstRow="0" w:lastRow="0" w:firstColumn="0" w:lastColumn="0" w:noHBand="0" w:noVBand="0"/>
      </w:tblPr>
      <w:tblGrid>
        <w:gridCol w:w="2972"/>
        <w:gridCol w:w="1985"/>
        <w:gridCol w:w="2126"/>
        <w:gridCol w:w="1989"/>
      </w:tblGrid>
      <w:tr w:rsidR="00652FD0" w14:paraId="2586E289" w14:textId="77777777">
        <w:tc>
          <w:tcPr>
            <w:tcW w:w="2972" w:type="dxa"/>
          </w:tcPr>
          <w:p w14:paraId="47510591" w14:textId="77777777" w:rsidR="00652FD0" w:rsidRDefault="00652FD0">
            <w:pPr>
              <w:jc w:val="both"/>
              <w:rPr>
                <w:b/>
              </w:rPr>
            </w:pPr>
          </w:p>
        </w:tc>
        <w:tc>
          <w:tcPr>
            <w:tcW w:w="1985" w:type="dxa"/>
          </w:tcPr>
          <w:p w14:paraId="0A4F69B7" w14:textId="77777777" w:rsidR="00652FD0" w:rsidRDefault="009A7842">
            <w:pPr>
              <w:jc w:val="center"/>
              <w:rPr>
                <w:b/>
              </w:rPr>
            </w:pPr>
            <w:r>
              <w:t>Jõhvi vald</w:t>
            </w:r>
          </w:p>
        </w:tc>
        <w:tc>
          <w:tcPr>
            <w:tcW w:w="2126" w:type="dxa"/>
          </w:tcPr>
          <w:p w14:paraId="23974363" w14:textId="77777777" w:rsidR="00652FD0" w:rsidRDefault="009A7842">
            <w:pPr>
              <w:jc w:val="center"/>
              <w:rPr>
                <w:b/>
              </w:rPr>
            </w:pPr>
            <w:r>
              <w:t>Narva-Jõesuu linn</w:t>
            </w:r>
          </w:p>
        </w:tc>
        <w:tc>
          <w:tcPr>
            <w:tcW w:w="1989" w:type="dxa"/>
          </w:tcPr>
          <w:p w14:paraId="7D00DF63" w14:textId="77777777" w:rsidR="00652FD0" w:rsidRDefault="009A7842">
            <w:pPr>
              <w:jc w:val="center"/>
              <w:rPr>
                <w:b/>
              </w:rPr>
            </w:pPr>
            <w:r>
              <w:t>Toila vald</w:t>
            </w:r>
          </w:p>
        </w:tc>
      </w:tr>
      <w:tr w:rsidR="00652FD0" w14:paraId="02D7411F" w14:textId="77777777">
        <w:tc>
          <w:tcPr>
            <w:tcW w:w="2972" w:type="dxa"/>
          </w:tcPr>
          <w:p w14:paraId="42AD6821" w14:textId="77777777" w:rsidR="00652FD0" w:rsidRDefault="009A7842">
            <w:pPr>
              <w:spacing w:after="160" w:line="256" w:lineRule="auto"/>
              <w:jc w:val="both"/>
            </w:pPr>
            <w:r>
              <w:t>Kohalikud omavalitsused</w:t>
            </w:r>
          </w:p>
        </w:tc>
        <w:tc>
          <w:tcPr>
            <w:tcW w:w="1985" w:type="dxa"/>
          </w:tcPr>
          <w:p w14:paraId="118082F9" w14:textId="77777777" w:rsidR="00652FD0" w:rsidRDefault="009A7842">
            <w:pPr>
              <w:jc w:val="center"/>
            </w:pPr>
            <w:r>
              <w:t>1</w:t>
            </w:r>
          </w:p>
        </w:tc>
        <w:tc>
          <w:tcPr>
            <w:tcW w:w="2126" w:type="dxa"/>
          </w:tcPr>
          <w:p w14:paraId="0A2D3ACA" w14:textId="77777777" w:rsidR="00652FD0" w:rsidRDefault="009A7842">
            <w:pPr>
              <w:jc w:val="center"/>
            </w:pPr>
            <w:r>
              <w:t>1</w:t>
            </w:r>
          </w:p>
        </w:tc>
        <w:tc>
          <w:tcPr>
            <w:tcW w:w="1989" w:type="dxa"/>
          </w:tcPr>
          <w:p w14:paraId="043510EF" w14:textId="77777777" w:rsidR="00652FD0" w:rsidRDefault="009A7842">
            <w:pPr>
              <w:jc w:val="center"/>
            </w:pPr>
            <w:r>
              <w:t>1</w:t>
            </w:r>
          </w:p>
        </w:tc>
      </w:tr>
      <w:tr w:rsidR="00652FD0" w14:paraId="5221A0AC" w14:textId="77777777">
        <w:tc>
          <w:tcPr>
            <w:tcW w:w="2972" w:type="dxa"/>
          </w:tcPr>
          <w:p w14:paraId="16EA00C1" w14:textId="77777777" w:rsidR="00652FD0" w:rsidRDefault="009A7842">
            <w:pPr>
              <w:jc w:val="both"/>
              <w:rPr>
                <w:b/>
              </w:rPr>
            </w:pPr>
            <w:r>
              <w:t>Ettevõtted</w:t>
            </w:r>
          </w:p>
        </w:tc>
        <w:tc>
          <w:tcPr>
            <w:tcW w:w="1985" w:type="dxa"/>
          </w:tcPr>
          <w:p w14:paraId="2A2BB253" w14:textId="529EA99D" w:rsidR="00652FD0" w:rsidRDefault="009A7842">
            <w:pPr>
              <w:jc w:val="center"/>
            </w:pPr>
            <w:del w:id="13" w:author="Riin Luus" w:date="2025-12-09T15:25:00Z" w16du:dateUtc="2025-12-09T13:25:00Z">
              <w:r w:rsidDel="00C36071">
                <w:delText>6</w:delText>
              </w:r>
            </w:del>
            <w:ins w:id="14" w:author="Riin Luus" w:date="2025-12-09T15:25:00Z" w16du:dateUtc="2025-12-09T13:25:00Z">
              <w:r w:rsidR="00C36071">
                <w:t>9</w:t>
              </w:r>
            </w:ins>
          </w:p>
        </w:tc>
        <w:tc>
          <w:tcPr>
            <w:tcW w:w="2126" w:type="dxa"/>
          </w:tcPr>
          <w:p w14:paraId="6964EC32" w14:textId="77777777" w:rsidR="00652FD0" w:rsidRDefault="009A7842">
            <w:pPr>
              <w:jc w:val="center"/>
            </w:pPr>
            <w:r>
              <w:t>5</w:t>
            </w:r>
          </w:p>
        </w:tc>
        <w:tc>
          <w:tcPr>
            <w:tcW w:w="1989" w:type="dxa"/>
          </w:tcPr>
          <w:p w14:paraId="5FC63665" w14:textId="67FB0414" w:rsidR="00652FD0" w:rsidRDefault="009A7842">
            <w:pPr>
              <w:jc w:val="center"/>
            </w:pPr>
            <w:del w:id="15" w:author="Riin Luus" w:date="2025-12-09T15:25:00Z" w16du:dateUtc="2025-12-09T13:25:00Z">
              <w:r w:rsidDel="00C36071">
                <w:delText>16</w:delText>
              </w:r>
            </w:del>
            <w:ins w:id="16" w:author="Riin Luus" w:date="2025-12-09T15:25:00Z" w16du:dateUtc="2025-12-09T13:25:00Z">
              <w:r w:rsidR="00C36071">
                <w:t>20</w:t>
              </w:r>
            </w:ins>
          </w:p>
        </w:tc>
      </w:tr>
      <w:tr w:rsidR="00652FD0" w14:paraId="436BBD48" w14:textId="77777777">
        <w:tc>
          <w:tcPr>
            <w:tcW w:w="2972" w:type="dxa"/>
          </w:tcPr>
          <w:p w14:paraId="6F1DDA79" w14:textId="77777777" w:rsidR="00652FD0" w:rsidRDefault="009A7842">
            <w:pPr>
              <w:jc w:val="both"/>
              <w:rPr>
                <w:b/>
              </w:rPr>
            </w:pPr>
            <w:r>
              <w:t xml:space="preserve">MTÜ-d ja </w:t>
            </w:r>
            <w:proofErr w:type="spellStart"/>
            <w:r>
              <w:t>SA-d</w:t>
            </w:r>
            <w:proofErr w:type="spellEnd"/>
          </w:p>
        </w:tc>
        <w:tc>
          <w:tcPr>
            <w:tcW w:w="1985" w:type="dxa"/>
          </w:tcPr>
          <w:p w14:paraId="675334B0" w14:textId="6D5B1412" w:rsidR="00652FD0" w:rsidRDefault="00C36071">
            <w:pPr>
              <w:jc w:val="center"/>
            </w:pPr>
            <w:ins w:id="17" w:author="Riin Luus" w:date="2025-12-09T15:24:00Z" w16du:dateUtc="2025-12-09T13:24:00Z">
              <w:r>
                <w:t>5</w:t>
              </w:r>
            </w:ins>
            <w:del w:id="18" w:author="Riin Luus" w:date="2025-12-09T15:24:00Z" w16du:dateUtc="2025-12-09T13:24:00Z">
              <w:r w:rsidR="009A7842" w:rsidDel="00C36071">
                <w:delText>7</w:delText>
              </w:r>
            </w:del>
          </w:p>
        </w:tc>
        <w:tc>
          <w:tcPr>
            <w:tcW w:w="2126" w:type="dxa"/>
          </w:tcPr>
          <w:p w14:paraId="7E1930F4" w14:textId="71F4064D" w:rsidR="00652FD0" w:rsidRDefault="00C36071">
            <w:pPr>
              <w:jc w:val="center"/>
            </w:pPr>
            <w:ins w:id="19" w:author="Riin Luus" w:date="2025-12-09T15:24:00Z" w16du:dateUtc="2025-12-09T13:24:00Z">
              <w:r>
                <w:t>5</w:t>
              </w:r>
            </w:ins>
            <w:del w:id="20" w:author="Riin Luus" w:date="2025-12-09T15:24:00Z" w16du:dateUtc="2025-12-09T13:24:00Z">
              <w:r w:rsidR="009A7842" w:rsidDel="00C36071">
                <w:delText>4</w:delText>
              </w:r>
            </w:del>
          </w:p>
        </w:tc>
        <w:tc>
          <w:tcPr>
            <w:tcW w:w="1989" w:type="dxa"/>
          </w:tcPr>
          <w:p w14:paraId="27780BDC" w14:textId="58F6824C" w:rsidR="00652FD0" w:rsidRDefault="00C36071">
            <w:pPr>
              <w:jc w:val="center"/>
            </w:pPr>
            <w:ins w:id="21" w:author="Riin Luus" w:date="2025-12-09T15:25:00Z" w16du:dateUtc="2025-12-09T13:25:00Z">
              <w:r>
                <w:t>10</w:t>
              </w:r>
            </w:ins>
            <w:del w:id="22" w:author="Riin Luus" w:date="2025-12-09T15:25:00Z" w16du:dateUtc="2025-12-09T13:25:00Z">
              <w:r w:rsidR="009A7842" w:rsidDel="00C36071">
                <w:delText>11</w:delText>
              </w:r>
            </w:del>
          </w:p>
        </w:tc>
      </w:tr>
      <w:tr w:rsidR="00652FD0" w14:paraId="552979DB" w14:textId="77777777">
        <w:tc>
          <w:tcPr>
            <w:tcW w:w="2972" w:type="dxa"/>
          </w:tcPr>
          <w:p w14:paraId="17493C24" w14:textId="77777777" w:rsidR="00652FD0" w:rsidRDefault="009A7842">
            <w:pPr>
              <w:jc w:val="both"/>
              <w:rPr>
                <w:b/>
              </w:rPr>
            </w:pPr>
            <w:r>
              <w:rPr>
                <w:b/>
              </w:rPr>
              <w:t>KOKKU</w:t>
            </w:r>
          </w:p>
        </w:tc>
        <w:tc>
          <w:tcPr>
            <w:tcW w:w="1985" w:type="dxa"/>
          </w:tcPr>
          <w:p w14:paraId="6F94E168" w14:textId="4E255EBF" w:rsidR="00652FD0" w:rsidRDefault="009A7842">
            <w:pPr>
              <w:jc w:val="center"/>
              <w:rPr>
                <w:b/>
              </w:rPr>
            </w:pPr>
            <w:del w:id="23" w:author="Riin Luus" w:date="2025-12-09T15:26:00Z" w16du:dateUtc="2025-12-09T13:26:00Z">
              <w:r w:rsidDel="00C36071">
                <w:rPr>
                  <w:b/>
                </w:rPr>
                <w:delText>14</w:delText>
              </w:r>
            </w:del>
            <w:ins w:id="24" w:author="Riin Luus" w:date="2025-12-09T15:26:00Z" w16du:dateUtc="2025-12-09T13:26:00Z">
              <w:r w:rsidR="00C36071">
                <w:rPr>
                  <w:b/>
                </w:rPr>
                <w:t>15</w:t>
              </w:r>
            </w:ins>
          </w:p>
        </w:tc>
        <w:tc>
          <w:tcPr>
            <w:tcW w:w="2126" w:type="dxa"/>
          </w:tcPr>
          <w:p w14:paraId="3D9832B1" w14:textId="5FD642E7" w:rsidR="00652FD0" w:rsidRDefault="009A7842">
            <w:pPr>
              <w:jc w:val="center"/>
              <w:rPr>
                <w:b/>
              </w:rPr>
            </w:pPr>
            <w:r>
              <w:rPr>
                <w:b/>
              </w:rPr>
              <w:t>1</w:t>
            </w:r>
            <w:ins w:id="25" w:author="Riin Luus" w:date="2025-12-09T15:30:00Z" w16du:dateUtc="2025-12-09T13:30:00Z">
              <w:r w:rsidR="00C36071">
                <w:rPr>
                  <w:b/>
                </w:rPr>
                <w:t>1</w:t>
              </w:r>
            </w:ins>
            <w:del w:id="26" w:author="Riin Luus" w:date="2025-12-09T15:30:00Z" w16du:dateUtc="2025-12-09T13:30:00Z">
              <w:r w:rsidDel="00C36071">
                <w:rPr>
                  <w:b/>
                </w:rPr>
                <w:delText>0</w:delText>
              </w:r>
            </w:del>
          </w:p>
        </w:tc>
        <w:tc>
          <w:tcPr>
            <w:tcW w:w="1989" w:type="dxa"/>
          </w:tcPr>
          <w:p w14:paraId="12DD76F6" w14:textId="06805227" w:rsidR="00652FD0" w:rsidRDefault="009A7842">
            <w:pPr>
              <w:jc w:val="center"/>
              <w:rPr>
                <w:b/>
              </w:rPr>
            </w:pPr>
            <w:del w:id="27" w:author="Riin Luus" w:date="2025-12-09T15:26:00Z" w16du:dateUtc="2025-12-09T13:26:00Z">
              <w:r w:rsidDel="00C36071">
                <w:rPr>
                  <w:b/>
                </w:rPr>
                <w:delText>28</w:delText>
              </w:r>
            </w:del>
            <w:ins w:id="28" w:author="Riin Luus" w:date="2025-12-09T15:26:00Z" w16du:dateUtc="2025-12-09T13:26:00Z">
              <w:r w:rsidR="00C36071">
                <w:rPr>
                  <w:b/>
                </w:rPr>
                <w:t>31</w:t>
              </w:r>
            </w:ins>
          </w:p>
        </w:tc>
      </w:tr>
    </w:tbl>
    <w:p w14:paraId="3334B321" w14:textId="552C9D48" w:rsidR="00652FD0" w:rsidRDefault="009A7842">
      <w:pPr>
        <w:jc w:val="both"/>
        <w:rPr>
          <w:sz w:val="20"/>
          <w:szCs w:val="20"/>
        </w:rPr>
      </w:pPr>
      <w:r>
        <w:rPr>
          <w:sz w:val="20"/>
          <w:szCs w:val="20"/>
        </w:rPr>
        <w:t xml:space="preserve">Tabel 1. Tegevusgrupi liikmed, </w:t>
      </w:r>
      <w:del w:id="29" w:author="Riin Luus" w:date="2025-12-09T15:24:00Z" w16du:dateUtc="2025-12-09T13:24:00Z">
        <w:r w:rsidDel="00EC217E">
          <w:rPr>
            <w:sz w:val="20"/>
            <w:szCs w:val="20"/>
          </w:rPr>
          <w:delText>31.12.2022</w:delText>
        </w:r>
      </w:del>
      <w:ins w:id="30" w:author="Riin Luus" w:date="2025-12-09T15:24:00Z" w16du:dateUtc="2025-12-09T13:24:00Z">
        <w:r w:rsidR="00EC217E">
          <w:rPr>
            <w:sz w:val="20"/>
            <w:szCs w:val="20"/>
          </w:rPr>
          <w:t>17.06.2025</w:t>
        </w:r>
      </w:ins>
      <w:r>
        <w:rPr>
          <w:sz w:val="20"/>
          <w:szCs w:val="20"/>
        </w:rPr>
        <w:t>.</w:t>
      </w:r>
    </w:p>
    <w:p w14:paraId="07C8DA66" w14:textId="77777777" w:rsidR="00652FD0" w:rsidRDefault="009A7842">
      <w:pPr>
        <w:rPr>
          <w:i/>
          <w:color w:val="6B911C"/>
          <w:sz w:val="32"/>
          <w:szCs w:val="32"/>
        </w:rPr>
      </w:pPr>
      <w:r>
        <w:br w:type="page"/>
      </w:r>
    </w:p>
    <w:p w14:paraId="3F6F33A0" w14:textId="77777777" w:rsidR="00652FD0" w:rsidRDefault="009A7842">
      <w:pPr>
        <w:pStyle w:val="Pealkiri2"/>
        <w:rPr>
          <w:rFonts w:ascii="Calibri" w:eastAsia="Calibri" w:hAnsi="Calibri" w:cs="Calibri"/>
          <w:sz w:val="28"/>
        </w:rPr>
      </w:pPr>
      <w:bookmarkStart w:id="31" w:name="_Toc135391688"/>
      <w:r>
        <w:rPr>
          <w:rFonts w:eastAsia="Cambria" w:cs="Cambria"/>
          <w:color w:val="76923C"/>
          <w:szCs w:val="26"/>
        </w:rPr>
        <w:lastRenderedPageBreak/>
        <w:t>1.2. Kirderanniku Koostöökogu tegevuspiirkonna kirjeldus</w:t>
      </w:r>
      <w:bookmarkEnd w:id="31"/>
    </w:p>
    <w:p w14:paraId="281C6049" w14:textId="77777777" w:rsidR="00652FD0" w:rsidRDefault="009A7842">
      <w:pPr>
        <w:pStyle w:val="Pealkiri3"/>
        <w:rPr>
          <w:rFonts w:eastAsia="Cambria" w:cs="Cambria"/>
          <w:color w:val="76923C"/>
          <w:szCs w:val="24"/>
        </w:rPr>
      </w:pPr>
      <w:bookmarkStart w:id="32" w:name="_Toc135391689"/>
      <w:r>
        <w:rPr>
          <w:rFonts w:eastAsia="Cambria" w:cs="Cambria"/>
          <w:color w:val="76923C"/>
          <w:szCs w:val="24"/>
        </w:rPr>
        <w:t>1.2.1. Territoorium ja rahvastik</w:t>
      </w:r>
      <w:bookmarkEnd w:id="32"/>
    </w:p>
    <w:p w14:paraId="63A69E38" w14:textId="77777777" w:rsidR="00652FD0" w:rsidRDefault="00652FD0">
      <w:pPr>
        <w:jc w:val="both"/>
      </w:pPr>
    </w:p>
    <w:p w14:paraId="0A10B20C" w14:textId="314A8E0E" w:rsidR="00652FD0" w:rsidRDefault="009A7842">
      <w:pPr>
        <w:jc w:val="both"/>
      </w:pPr>
      <w:r>
        <w:t>KIKO tegevuspiirkond hõlmab</w:t>
      </w:r>
      <w:ins w:id="33" w:author="Riin Luus" w:date="2025-12-09T16:39:00Z" w16du:dateUtc="2025-12-09T14:39:00Z">
        <w:r w:rsidR="005402B8">
          <w:t xml:space="preserve"> alates 28.11.2025</w:t>
        </w:r>
      </w:ins>
      <w:r>
        <w:t xml:space="preserve"> k</w:t>
      </w:r>
      <w:ins w:id="34" w:author="Riin Luus" w:date="2025-12-09T16:23:00Z" w16du:dateUtc="2025-12-09T14:23:00Z">
        <w:r w:rsidR="00283748">
          <w:t>ahte</w:t>
        </w:r>
      </w:ins>
      <w:del w:id="35" w:author="Riin Luus" w:date="2025-12-09T16:23:00Z" w16du:dateUtc="2025-12-09T14:23:00Z">
        <w:r w:rsidDel="00283748">
          <w:delText>olme</w:delText>
        </w:r>
      </w:del>
      <w:r>
        <w:t xml:space="preserve"> Ida-Viru maakonna omavalitsuse territooriumi, uuel strateegiaperioodil neist </w:t>
      </w:r>
      <w:del w:id="36" w:author="Riin Luus" w:date="2025-12-09T16:24:00Z" w16du:dateUtc="2025-12-09T14:24:00Z">
        <w:r w:rsidDel="00283748">
          <w:delText xml:space="preserve">kahte </w:delText>
        </w:r>
      </w:del>
      <w:ins w:id="37" w:author="Riin Luus" w:date="2025-12-09T16:24:00Z" w16du:dateUtc="2025-12-09T14:24:00Z">
        <w:r w:rsidR="00283748">
          <w:t>ühte</w:t>
        </w:r>
        <w:r w:rsidR="00283748">
          <w:t xml:space="preserve"> </w:t>
        </w:r>
      </w:ins>
      <w:r>
        <w:t xml:space="preserve">vaid osaliselt. Seoses perioodi 2023-2027 muudatustega, ei saa tegevuspiirkonda enam kuuluda valdade asustusüksused, mis kuuluvad linnalisse asustuspiirkonda. Kuna </w:t>
      </w:r>
      <w:del w:id="38" w:author="Riin Luus" w:date="2025-12-09T16:24:00Z" w16du:dateUtc="2025-12-09T14:24:00Z">
        <w:r w:rsidDel="00283748">
          <w:delText>nii</w:delText>
        </w:r>
      </w:del>
      <w:r>
        <w:t xml:space="preserve"> Jõhvi </w:t>
      </w:r>
      <w:del w:id="39" w:author="Riin Luus" w:date="2025-12-09T16:24:00Z" w16du:dateUtc="2025-12-09T14:24:00Z">
        <w:r w:rsidDel="00283748">
          <w:delText>kui Toila</w:delText>
        </w:r>
      </w:del>
      <w:r>
        <w:t xml:space="preserve"> vald sisalda</w:t>
      </w:r>
      <w:ins w:id="40" w:author="Riin Luus" w:date="2025-12-09T16:24:00Z" w16du:dateUtc="2025-12-09T14:24:00Z">
        <w:r w:rsidR="00283748">
          <w:t>b</w:t>
        </w:r>
      </w:ins>
      <w:del w:id="41" w:author="Riin Luus" w:date="2025-12-09T16:24:00Z" w16du:dateUtc="2025-12-09T14:24:00Z">
        <w:r w:rsidDel="00283748">
          <w:delText>vad</w:delText>
        </w:r>
      </w:del>
      <w:r>
        <w:t xml:space="preserve"> endas ka linnalisi asustuspiirkondi, siis jäävad KIKO tegevuspiirkonnast uuel perioodil välja Jõhvi vallas asuvad Jõhvi linn</w:t>
      </w:r>
      <w:ins w:id="42" w:author="Riin Luus" w:date="2025-12-09T16:25:00Z" w16du:dateUtc="2025-12-09T14:25:00Z">
        <w:r w:rsidR="00283748">
          <w:t>,</w:t>
        </w:r>
      </w:ins>
      <w:del w:id="43" w:author="Riin Luus" w:date="2025-12-09T16:25:00Z" w16du:dateUtc="2025-12-09T14:25:00Z">
        <w:r w:rsidDel="00283748">
          <w:delText xml:space="preserve"> ja</w:delText>
        </w:r>
      </w:del>
      <w:r>
        <w:t xml:space="preserve"> Jõhvi küla ning </w:t>
      </w:r>
      <w:del w:id="44" w:author="Riin Luus" w:date="2025-12-09T16:24:00Z" w16du:dateUtc="2025-12-09T14:24:00Z">
        <w:r w:rsidDel="00283748">
          <w:delText>Toila vallas asuv</w:delText>
        </w:r>
      </w:del>
      <w:r>
        <w:t xml:space="preserve"> Järve küla. </w:t>
      </w:r>
    </w:p>
    <w:p w14:paraId="3D8B38D2" w14:textId="77777777" w:rsidR="00652FD0" w:rsidRDefault="009A7842">
      <w:pPr>
        <w:jc w:val="both"/>
      </w:pPr>
      <w:r>
        <w:t xml:space="preserve">Kuna eelmisel strateegiaperioodil (2015-2022) kuulusid tegevuspiirkonda ka eelmainitud linnalised piirkonnad, on praegusel perioodil oluliselt vähenenud tegevuspiirkonna elanike arv. Tulenevalt muudatustest, mida KIKO kui tegevuspiirkond ei ole ise saanud mõjutada, jääb tegevuspiirkonna elanike arv uuel perioodil alla LEADER-määruses nõutud 10 000 elaniku piiri. </w:t>
      </w:r>
    </w:p>
    <w:p w14:paraId="210FAE8D" w14:textId="77777777" w:rsidR="00652FD0" w:rsidRDefault="009A7842">
      <w:pPr>
        <w:jc w:val="both"/>
      </w:pPr>
      <w:r>
        <w:t>Tegevuspiirkonna pindala on 785 km</w:t>
      </w:r>
      <w:r>
        <w:rPr>
          <w:vertAlign w:val="superscript"/>
        </w:rPr>
        <w:t>2</w:t>
      </w:r>
      <w:r>
        <w:t>.</w:t>
      </w:r>
    </w:p>
    <w:p w14:paraId="71A81E07" w14:textId="77777777" w:rsidR="00652FD0" w:rsidRDefault="009A7842">
      <w:pPr>
        <w:jc w:val="both"/>
      </w:pPr>
      <w:r>
        <w:t>Tegevuspiirkonna arvestuse aluseks olev elanike arv:</w:t>
      </w:r>
    </w:p>
    <w:tbl>
      <w:tblPr>
        <w:tblStyle w:val="aff4"/>
        <w:tblW w:w="9062" w:type="dxa"/>
        <w:tblInd w:w="-108"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Layout w:type="fixed"/>
        <w:tblLook w:val="0400" w:firstRow="0" w:lastRow="0" w:firstColumn="0" w:lastColumn="0" w:noHBand="0" w:noVBand="1"/>
      </w:tblPr>
      <w:tblGrid>
        <w:gridCol w:w="1980"/>
        <w:gridCol w:w="5245"/>
        <w:gridCol w:w="1837"/>
      </w:tblGrid>
      <w:tr w:rsidR="00652FD0" w14:paraId="2CCC1D09" w14:textId="77777777">
        <w:trPr>
          <w:trHeight w:val="227"/>
        </w:trPr>
        <w:tc>
          <w:tcPr>
            <w:tcW w:w="1980" w:type="dxa"/>
          </w:tcPr>
          <w:p w14:paraId="5994E555" w14:textId="77777777" w:rsidR="00652FD0" w:rsidRDefault="009A7842">
            <w:pPr>
              <w:rPr>
                <w:b/>
              </w:rPr>
            </w:pPr>
            <w:r>
              <w:rPr>
                <w:b/>
              </w:rPr>
              <w:t>Vald</w:t>
            </w:r>
          </w:p>
        </w:tc>
        <w:tc>
          <w:tcPr>
            <w:tcW w:w="5245" w:type="dxa"/>
          </w:tcPr>
          <w:p w14:paraId="402ED235" w14:textId="77777777" w:rsidR="00652FD0" w:rsidRDefault="009A7842">
            <w:pPr>
              <w:jc w:val="both"/>
              <w:rPr>
                <w:b/>
              </w:rPr>
            </w:pPr>
            <w:r>
              <w:rPr>
                <w:b/>
              </w:rPr>
              <w:t>Asustusüksused (maalised ja väikelinnalised)</w:t>
            </w:r>
          </w:p>
        </w:tc>
        <w:tc>
          <w:tcPr>
            <w:tcW w:w="1837" w:type="dxa"/>
          </w:tcPr>
          <w:p w14:paraId="5F431D69" w14:textId="77777777" w:rsidR="00652FD0" w:rsidRDefault="009A7842">
            <w:pPr>
              <w:jc w:val="both"/>
              <w:rPr>
                <w:b/>
              </w:rPr>
            </w:pPr>
            <w:r>
              <w:rPr>
                <w:b/>
              </w:rPr>
              <w:t>Elanike arv (01.01.2022)</w:t>
            </w:r>
            <w:r>
              <w:rPr>
                <w:b/>
                <w:vertAlign w:val="superscript"/>
              </w:rPr>
              <w:footnoteReference w:id="1"/>
            </w:r>
          </w:p>
        </w:tc>
      </w:tr>
      <w:tr w:rsidR="00652FD0" w14:paraId="249B1ED7" w14:textId="77777777">
        <w:trPr>
          <w:trHeight w:val="227"/>
        </w:trPr>
        <w:tc>
          <w:tcPr>
            <w:tcW w:w="1980" w:type="dxa"/>
            <w:vAlign w:val="center"/>
          </w:tcPr>
          <w:p w14:paraId="2D82BE95" w14:textId="77777777" w:rsidR="00652FD0" w:rsidRDefault="009A7842">
            <w:r>
              <w:t>Jõhvi vald</w:t>
            </w:r>
          </w:p>
        </w:tc>
        <w:tc>
          <w:tcPr>
            <w:tcW w:w="5245" w:type="dxa"/>
          </w:tcPr>
          <w:p w14:paraId="0BD62B94" w14:textId="77777777" w:rsidR="00652FD0" w:rsidRDefault="009A7842">
            <w:pPr>
              <w:jc w:val="both"/>
            </w:pPr>
            <w:proofErr w:type="spellStart"/>
            <w:r>
              <w:t>Edise</w:t>
            </w:r>
            <w:proofErr w:type="spellEnd"/>
            <w:r>
              <w:t xml:space="preserve"> küla, Kahula küla, Kose küla, Kotinuka küla, Linna küla, Pajualuse küla, Pargitaguse küla, </w:t>
            </w:r>
            <w:proofErr w:type="spellStart"/>
            <w:r>
              <w:t>Pauliku</w:t>
            </w:r>
            <w:proofErr w:type="spellEnd"/>
            <w:r>
              <w:t xml:space="preserve"> küla, Puru küla, Sompa küla, Tammiku alevik</w:t>
            </w:r>
          </w:p>
        </w:tc>
        <w:tc>
          <w:tcPr>
            <w:tcW w:w="1837" w:type="dxa"/>
          </w:tcPr>
          <w:p w14:paraId="32529140" w14:textId="77777777" w:rsidR="00652FD0" w:rsidRDefault="009A7842">
            <w:pPr>
              <w:jc w:val="right"/>
            </w:pPr>
            <w:r>
              <w:t>1090</w:t>
            </w:r>
          </w:p>
        </w:tc>
      </w:tr>
      <w:tr w:rsidR="00652FD0" w14:paraId="24BE6A0A" w14:textId="77777777">
        <w:trPr>
          <w:trHeight w:val="227"/>
        </w:trPr>
        <w:tc>
          <w:tcPr>
            <w:tcW w:w="1980" w:type="dxa"/>
            <w:vAlign w:val="center"/>
          </w:tcPr>
          <w:p w14:paraId="6DFAE8BB" w14:textId="77777777" w:rsidR="00652FD0" w:rsidRDefault="009A7842">
            <w:r>
              <w:t>Narva-Jõesuu linn</w:t>
            </w:r>
          </w:p>
        </w:tc>
        <w:tc>
          <w:tcPr>
            <w:tcW w:w="5245" w:type="dxa"/>
          </w:tcPr>
          <w:p w14:paraId="4DBF4AD7" w14:textId="77777777" w:rsidR="00652FD0" w:rsidRDefault="009A7842">
            <w:pPr>
              <w:jc w:val="both"/>
            </w:pPr>
            <w:r>
              <w:t xml:space="preserve">Arumäe küla, Auvere küla, Hiiemetsa küla, Hundinurga küla, </w:t>
            </w:r>
            <w:proofErr w:type="spellStart"/>
            <w:r>
              <w:t>Kudruküla</w:t>
            </w:r>
            <w:proofErr w:type="spellEnd"/>
            <w:r>
              <w:t xml:space="preserve">, Laagna küla, Meriküla, Mustanina küla, Narva-Jõesuu linn, </w:t>
            </w:r>
            <w:proofErr w:type="spellStart"/>
            <w:r>
              <w:t>Olgina</w:t>
            </w:r>
            <w:proofErr w:type="spellEnd"/>
            <w:r>
              <w:t xml:space="preserve"> alevik, Peeterristi küla, </w:t>
            </w:r>
            <w:proofErr w:type="spellStart"/>
            <w:r>
              <w:t>Perjatsi</w:t>
            </w:r>
            <w:proofErr w:type="spellEnd"/>
            <w:r>
              <w:t xml:space="preserve"> küla, </w:t>
            </w:r>
            <w:proofErr w:type="spellStart"/>
            <w:r>
              <w:t>Pimestiku</w:t>
            </w:r>
            <w:proofErr w:type="spellEnd"/>
            <w:r>
              <w:t xml:space="preserve"> küla, </w:t>
            </w:r>
            <w:proofErr w:type="spellStart"/>
            <w:r>
              <w:t>Puhkova</w:t>
            </w:r>
            <w:proofErr w:type="spellEnd"/>
            <w:r>
              <w:t xml:space="preserve"> küla, Sinimäe alevik, </w:t>
            </w:r>
            <w:proofErr w:type="spellStart"/>
            <w:r>
              <w:t>Sirgala</w:t>
            </w:r>
            <w:proofErr w:type="spellEnd"/>
            <w:r>
              <w:t xml:space="preserve"> küla, </w:t>
            </w:r>
            <w:proofErr w:type="spellStart"/>
            <w:r>
              <w:t>Soldina</w:t>
            </w:r>
            <w:proofErr w:type="spellEnd"/>
            <w:r>
              <w:t xml:space="preserve"> küla, Sõtke küla, Tõrvajõe küla, </w:t>
            </w:r>
            <w:proofErr w:type="spellStart"/>
            <w:r>
              <w:t>Udria</w:t>
            </w:r>
            <w:proofErr w:type="spellEnd"/>
            <w:r>
              <w:t xml:space="preserve"> küla, Vaivara küla, Viivikonna küla, </w:t>
            </w:r>
            <w:proofErr w:type="spellStart"/>
            <w:r>
              <w:t>Vodava</w:t>
            </w:r>
            <w:proofErr w:type="spellEnd"/>
            <w:r>
              <w:t xml:space="preserve"> küla</w:t>
            </w:r>
          </w:p>
        </w:tc>
        <w:tc>
          <w:tcPr>
            <w:tcW w:w="1837" w:type="dxa"/>
          </w:tcPr>
          <w:p w14:paraId="3EA6EC27" w14:textId="77777777" w:rsidR="00652FD0" w:rsidRDefault="009A7842">
            <w:pPr>
              <w:jc w:val="right"/>
            </w:pPr>
            <w:r>
              <w:t>4175</w:t>
            </w:r>
          </w:p>
        </w:tc>
      </w:tr>
      <w:tr w:rsidR="00652FD0" w14:paraId="500255C6" w14:textId="77777777">
        <w:trPr>
          <w:trHeight w:val="227"/>
        </w:trPr>
        <w:tc>
          <w:tcPr>
            <w:tcW w:w="1980" w:type="dxa"/>
            <w:vAlign w:val="center"/>
          </w:tcPr>
          <w:p w14:paraId="37F6BB41" w14:textId="77777777" w:rsidR="00652FD0" w:rsidRDefault="009A7842">
            <w:r>
              <w:t>Toila vald</w:t>
            </w:r>
          </w:p>
        </w:tc>
        <w:tc>
          <w:tcPr>
            <w:tcW w:w="5245" w:type="dxa"/>
          </w:tcPr>
          <w:p w14:paraId="0F7A7A3E" w14:textId="77777777" w:rsidR="00652FD0" w:rsidRDefault="009A7842">
            <w:pPr>
              <w:jc w:val="both"/>
            </w:pPr>
            <w:r>
              <w:t xml:space="preserve">Altküla, </w:t>
            </w:r>
            <w:proofErr w:type="spellStart"/>
            <w:r>
              <w:t>Amula</w:t>
            </w:r>
            <w:proofErr w:type="spellEnd"/>
            <w:r>
              <w:t xml:space="preserve"> küla, Kaasikaia küla, Kaasikvälja küla, Kabelimetsa küla, Kohtla küla, Kohtla-Nõmme alev, Konju küla, Kukruse küla, </w:t>
            </w:r>
            <w:proofErr w:type="spellStart"/>
            <w:r>
              <w:t>Martsa</w:t>
            </w:r>
            <w:proofErr w:type="spellEnd"/>
            <w:r>
              <w:t xml:space="preserve"> küla, </w:t>
            </w:r>
            <w:proofErr w:type="spellStart"/>
            <w:r>
              <w:t>Metsamägara</w:t>
            </w:r>
            <w:proofErr w:type="spellEnd"/>
            <w:r>
              <w:t xml:space="preserve"> küla, Mõisamaa küla, </w:t>
            </w:r>
            <w:proofErr w:type="spellStart"/>
            <w:r>
              <w:t>Ontika</w:t>
            </w:r>
            <w:proofErr w:type="spellEnd"/>
            <w:r>
              <w:t xml:space="preserve"> küla, Paate küla, Peeri küla, </w:t>
            </w:r>
            <w:proofErr w:type="spellStart"/>
            <w:r>
              <w:t>Päite</w:t>
            </w:r>
            <w:proofErr w:type="spellEnd"/>
            <w:r>
              <w:t xml:space="preserve"> küla, Pühajõe küla, Roodu küla, Saka küla, Servaääre küla, Toila alevik, Täkumetsa küla, </w:t>
            </w:r>
            <w:proofErr w:type="spellStart"/>
            <w:r>
              <w:t>Uikala</w:t>
            </w:r>
            <w:proofErr w:type="spellEnd"/>
            <w:r>
              <w:t xml:space="preserve"> küla, Vaivina küla, Valaste küla, Vitsiku küla, </w:t>
            </w:r>
            <w:proofErr w:type="spellStart"/>
            <w:r>
              <w:t>Voka</w:t>
            </w:r>
            <w:proofErr w:type="spellEnd"/>
            <w:r>
              <w:t xml:space="preserve"> küla, </w:t>
            </w:r>
            <w:proofErr w:type="spellStart"/>
            <w:r>
              <w:t>Voka</w:t>
            </w:r>
            <w:proofErr w:type="spellEnd"/>
            <w:r>
              <w:t xml:space="preserve"> alevik</w:t>
            </w:r>
          </w:p>
        </w:tc>
        <w:tc>
          <w:tcPr>
            <w:tcW w:w="1837" w:type="dxa"/>
          </w:tcPr>
          <w:p w14:paraId="68B056E4" w14:textId="77777777" w:rsidR="00652FD0" w:rsidRDefault="009A7842">
            <w:pPr>
              <w:jc w:val="right"/>
            </w:pPr>
            <w:r>
              <w:t>3812</w:t>
            </w:r>
          </w:p>
        </w:tc>
      </w:tr>
      <w:tr w:rsidR="00652FD0" w14:paraId="6A4304A5" w14:textId="77777777">
        <w:trPr>
          <w:trHeight w:val="227"/>
        </w:trPr>
        <w:tc>
          <w:tcPr>
            <w:tcW w:w="7225" w:type="dxa"/>
            <w:gridSpan w:val="2"/>
          </w:tcPr>
          <w:p w14:paraId="04A16AD2" w14:textId="77777777" w:rsidR="00652FD0" w:rsidRDefault="00652FD0">
            <w:pPr>
              <w:jc w:val="both"/>
            </w:pPr>
          </w:p>
        </w:tc>
        <w:tc>
          <w:tcPr>
            <w:tcW w:w="1837" w:type="dxa"/>
          </w:tcPr>
          <w:p w14:paraId="3F8B9E41" w14:textId="77777777" w:rsidR="00652FD0" w:rsidRDefault="009A7842">
            <w:pPr>
              <w:jc w:val="right"/>
              <w:rPr>
                <w:b/>
              </w:rPr>
            </w:pPr>
            <w:r>
              <w:rPr>
                <w:b/>
              </w:rPr>
              <w:t>9077</w:t>
            </w:r>
          </w:p>
        </w:tc>
      </w:tr>
    </w:tbl>
    <w:p w14:paraId="28161066" w14:textId="77777777" w:rsidR="00652FD0" w:rsidRDefault="00652FD0">
      <w:pPr>
        <w:jc w:val="both"/>
      </w:pPr>
    </w:p>
    <w:p w14:paraId="717FE674" w14:textId="77777777" w:rsidR="00652FD0" w:rsidRDefault="009A7842">
      <w:pPr>
        <w:jc w:val="both"/>
      </w:pPr>
      <w:r>
        <w:lastRenderedPageBreak/>
        <w:t xml:space="preserve">KIKO tegevuspiirkond on koos tegutsenud alates 2006. aastast ning omab tugevat kultuurilist sidet ja kasvavat koostegutsemise tahet. Tegevuspiirkonnas on edukalt ellu viidud kahe EL programmperioodi LEADER-strateegiad ning tegevusrühma võimekus ei ole muudatuste tõttu kannatanud. </w:t>
      </w:r>
    </w:p>
    <w:p w14:paraId="52B8E255" w14:textId="77777777" w:rsidR="00652FD0" w:rsidRDefault="009A7842">
      <w:pPr>
        <w:jc w:val="both"/>
      </w:pPr>
      <w:r>
        <w:t>Lisaks tihenenud sidemetele tegevuspiirkonna kogukonna, ettevõtlussektori ja organisatsioonide vahel, eristub KIKO oluliselt ülejäänud Eestist ja teiste kohalike tegevusrühmade territooriumist rahvastiku koosseisu poolest, sest suur osa elanikest on mitte-eestlased. Vähene eesti keele oskus muudab peaaegu võimatuks eestikeelse meediaruumi jälgimise ning sellest tulenevalt on levinud ka usaldamatus riigi ja selle institutsioonide vastu. Vähe integreeritud elanikkonna osa on mõnel välisriigil kergem riigivastastes tegevustes ära kasutada Eesti siseasjadesse sekkumise huvi korral. Seega on väga oluline puuduliku keeleoskusega elanikkonna osa sidumine muu Eestiga ning KIKO tegevusrühmal on selle sidususe ja usalduse loomisel piirkonnas suur roll. Venekeelse elanikkonna kaasamine LEADER-tegevustesse on nõudnud ja nõuab tegevusrühmalt jätkuvalt suuri jõupingutusi, kuid Kirderanniku Koostöökogu pikaaegse töö tulemusel on õnnestunud aasta-aastalt jõuda aina rohkemate venekeelsete ettevõtjate ja kolmanda sektori esindajateni. Uuel perioodil on kavas tihedam info edastamine ja kogukondade kaasamine nii eesti- kui venekeelse kogukonna seas.</w:t>
      </w:r>
    </w:p>
    <w:p w14:paraId="19CFA9D4" w14:textId="77777777" w:rsidR="00652FD0" w:rsidRDefault="009A7842">
      <w:pPr>
        <w:jc w:val="both"/>
      </w:pPr>
      <w:r>
        <w:t>Lisaks on piirkonnas ettevõtlusaktiivsus võrreldes ülejäänud Eestiga väga madal, mida saab siduda muust rahvusest elanike suure osakaaluga ning nende kultuurilise tausta ja hoiakute erinevusega. Seega on ettevõtluse toetamine, sh LEADER-projektitoetuse abil, piirkonnas olulise tähtsusega, et tõsta ettevõtlusaktiivsust, aga ka selleks, et suurendada usaldust riigiinstitutsioonide ja nendelt saadava abi ning toetuste vastu</w:t>
      </w:r>
    </w:p>
    <w:p w14:paraId="4EB2E06A" w14:textId="77777777" w:rsidR="00652FD0" w:rsidRDefault="009A7842">
      <w:pPr>
        <w:jc w:val="both"/>
      </w:pPr>
      <w:r>
        <w:t xml:space="preserve">Eelnevat arvesse võttes on oluline käsitleda Kirde-Eestit, sh Kirderanniku tegevuspiirkonda, kõrgendatud tähelepanu vajava piirkonnana ka LEADER-tegevuses, kuna ta eristub ülejäänud Eestist </w:t>
      </w:r>
      <w:proofErr w:type="spellStart"/>
      <w:r>
        <w:t>kultuurilis</w:t>
      </w:r>
      <w:proofErr w:type="spellEnd"/>
      <w:r>
        <w:t xml:space="preserve">-etnilise eripära ja mitmete teiste näitajate (ettevõtlusaktiivsus, tööpuudus, keskmine sissetulek elaniku kohta, elukvaliteet, julgeoleku küsimused jne) poolest ning piirkond vajab arenemiseks oluliselt suuremat pingutust, võrreldes teiste piirkondadega Eestis. </w:t>
      </w:r>
    </w:p>
    <w:p w14:paraId="3F581767" w14:textId="77777777" w:rsidR="00652FD0" w:rsidRDefault="009A7842">
      <w:pPr>
        <w:jc w:val="both"/>
      </w:pPr>
      <w:r>
        <w:rPr>
          <w:color w:val="000000"/>
        </w:rPr>
        <w:t>Eelnevat arvesse võttes ja teades, et Kirderanniku Koostöökogul on olemas pikaajaline kogemus ja oskusteave ning liikmete ja juhtkonna tahe piirkonna arendamiseks, on KIKO tegevuspiirkond suuruses, mille elanike arv jääb alla 10 000, põhjendatud. Samuti aitab see vältida olukorda, kus KIKO piirkonda arendataks territoriaalses koosluses, millel puudub ühine ja tugev majanduslik, kultuuriline ning sotsiaalne sidusus.</w:t>
      </w:r>
    </w:p>
    <w:p w14:paraId="31869C8A" w14:textId="77777777" w:rsidR="00652FD0" w:rsidRDefault="00652FD0">
      <w:pPr>
        <w:jc w:val="both"/>
        <w:rPr>
          <w:b/>
        </w:rPr>
      </w:pPr>
    </w:p>
    <w:p w14:paraId="143036F9" w14:textId="77777777" w:rsidR="00652FD0" w:rsidRDefault="009A7842">
      <w:pPr>
        <w:jc w:val="both"/>
        <w:rPr>
          <w:b/>
        </w:rPr>
      </w:pPr>
      <w:r>
        <w:rPr>
          <w:b/>
        </w:rPr>
        <w:t>Piirkonna rahvastiku muutused ja trendid</w:t>
      </w:r>
    </w:p>
    <w:p w14:paraId="18B9A3F5" w14:textId="77777777" w:rsidR="00652FD0" w:rsidRDefault="009A7842">
      <w:pPr>
        <w:jc w:val="both"/>
      </w:pPr>
      <w:r>
        <w:t>Sarnaselt 2015-2022 strateegiaperioodile eelnenud aastatele, on KIKO tegevuspiirkonna rahvastik jätkanud vähenemist ka perioodil 2015-2022. Pigem on rahvastiku vähenemine kiirenenud.</w:t>
      </w:r>
      <w:r>
        <w:rPr>
          <w:sz w:val="24"/>
          <w:szCs w:val="24"/>
          <w:vertAlign w:val="superscript"/>
        </w:rPr>
        <w:footnoteReference w:id="2"/>
      </w:r>
    </w:p>
    <w:p w14:paraId="24D3BC02" w14:textId="77777777" w:rsidR="00652FD0" w:rsidRDefault="009A7842">
      <w:pPr>
        <w:jc w:val="both"/>
      </w:pPr>
      <w:r>
        <w:t xml:space="preserve">Kuna Statistikaameti poolt avaldatav statistika võimaldab üldjuhul eraldada andmeid haldusüksuse järgi ning vallasiseste linnade lõikes, kuid ei anna statistikat asustusüksuste/külade lõikes (sh ka linnaliste külade), on analüüsi aluseks olevas statistikas kajastatud üldjuhul Toila ja Jõhvi valla andmeid koos linnaliste küladega (Järve küla ja Jõhvi küla). </w:t>
      </w:r>
    </w:p>
    <w:p w14:paraId="69E04F92" w14:textId="77777777" w:rsidR="00652FD0" w:rsidRDefault="009A7842">
      <w:pPr>
        <w:jc w:val="both"/>
      </w:pPr>
      <w:r>
        <w:lastRenderedPageBreak/>
        <w:t>2015. aastal elas Jõhvi vallas (v.a. Jõhvi linn), Narva-Jõesuu linnas ja Toila vallas 10 987 elanikku. Aastaks 2022 on elanike arv vähenenud 1011 elaniku võrra (keskmiselt 145 inimese võrra aastas) 9976 elanikuni. Sealjuures on piirkonna tõmbekeskuse - Jõhvi linna - rahvastiku vähenemine peatunud ja viimased aastad on kaasa toonud mõningase Jõhvi linna rahvastiku kasvu.</w:t>
      </w:r>
    </w:p>
    <w:p w14:paraId="5D5992BE" w14:textId="77777777" w:rsidR="00652FD0" w:rsidRDefault="00652FD0">
      <w:pPr>
        <w:jc w:val="both"/>
      </w:pPr>
    </w:p>
    <w:tbl>
      <w:tblPr>
        <w:tblStyle w:val="aff5"/>
        <w:tblW w:w="9071" w:type="dxa"/>
        <w:tblInd w:w="-211" w:type="dxa"/>
        <w:tblBorders>
          <w:top w:val="single" w:sz="4" w:space="0" w:color="B7E995"/>
          <w:left w:val="single" w:sz="4" w:space="0" w:color="B7E995"/>
          <w:bottom w:val="single" w:sz="4" w:space="0" w:color="B7E995"/>
          <w:insideH w:val="single" w:sz="4" w:space="0" w:color="B7E995"/>
        </w:tblBorders>
        <w:tblLayout w:type="fixed"/>
        <w:tblLook w:val="0000" w:firstRow="0" w:lastRow="0" w:firstColumn="0" w:lastColumn="0" w:noHBand="0" w:noVBand="0"/>
      </w:tblPr>
      <w:tblGrid>
        <w:gridCol w:w="1811"/>
        <w:gridCol w:w="1812"/>
        <w:gridCol w:w="1812"/>
        <w:gridCol w:w="1813"/>
        <w:gridCol w:w="1823"/>
      </w:tblGrid>
      <w:tr w:rsidR="00652FD0" w14:paraId="609EBF15" w14:textId="77777777">
        <w:tc>
          <w:tcPr>
            <w:tcW w:w="1811" w:type="dxa"/>
            <w:tcBorders>
              <w:top w:val="single" w:sz="4" w:space="0" w:color="B7E995"/>
              <w:left w:val="single" w:sz="4" w:space="0" w:color="B7E995"/>
              <w:bottom w:val="single" w:sz="4" w:space="0" w:color="B7E995"/>
            </w:tcBorders>
          </w:tcPr>
          <w:p w14:paraId="505F62C8" w14:textId="77777777" w:rsidR="00652FD0" w:rsidRDefault="009A7842">
            <w:pPr>
              <w:rPr>
                <w:b/>
              </w:rPr>
            </w:pPr>
            <w:r>
              <w:rPr>
                <w:b/>
              </w:rPr>
              <w:t>Piirkond</w:t>
            </w:r>
          </w:p>
        </w:tc>
        <w:tc>
          <w:tcPr>
            <w:tcW w:w="1812" w:type="dxa"/>
            <w:tcBorders>
              <w:top w:val="single" w:sz="4" w:space="0" w:color="B7E995"/>
              <w:left w:val="single" w:sz="4" w:space="0" w:color="B7E995"/>
              <w:bottom w:val="single" w:sz="4" w:space="0" w:color="B7E995"/>
            </w:tcBorders>
          </w:tcPr>
          <w:p w14:paraId="765D71BD" w14:textId="77777777" w:rsidR="00652FD0" w:rsidRDefault="009A7842">
            <w:pPr>
              <w:rPr>
                <w:b/>
              </w:rPr>
            </w:pPr>
            <w:r>
              <w:rPr>
                <w:b/>
              </w:rPr>
              <w:t>2015</w:t>
            </w:r>
          </w:p>
        </w:tc>
        <w:tc>
          <w:tcPr>
            <w:tcW w:w="1812" w:type="dxa"/>
            <w:tcBorders>
              <w:top w:val="single" w:sz="4" w:space="0" w:color="B7E995"/>
              <w:left w:val="single" w:sz="4" w:space="0" w:color="B7E995"/>
              <w:bottom w:val="single" w:sz="4" w:space="0" w:color="B7E995"/>
            </w:tcBorders>
          </w:tcPr>
          <w:p w14:paraId="79E14CC1" w14:textId="77777777" w:rsidR="00652FD0" w:rsidRDefault="009A7842">
            <w:pPr>
              <w:rPr>
                <w:b/>
              </w:rPr>
            </w:pPr>
            <w:r>
              <w:rPr>
                <w:b/>
              </w:rPr>
              <w:t>2022</w:t>
            </w:r>
          </w:p>
        </w:tc>
        <w:tc>
          <w:tcPr>
            <w:tcW w:w="1813" w:type="dxa"/>
            <w:tcBorders>
              <w:top w:val="single" w:sz="4" w:space="0" w:color="B7E995"/>
              <w:left w:val="single" w:sz="4" w:space="0" w:color="B7E995"/>
              <w:bottom w:val="single" w:sz="4" w:space="0" w:color="B7E995"/>
            </w:tcBorders>
          </w:tcPr>
          <w:p w14:paraId="534A73EF" w14:textId="77777777" w:rsidR="00652FD0" w:rsidRDefault="009A7842">
            <w:pPr>
              <w:rPr>
                <w:b/>
              </w:rPr>
            </w:pPr>
            <w:r>
              <w:rPr>
                <w:b/>
              </w:rPr>
              <w:t>Muutus (arv)</w:t>
            </w:r>
          </w:p>
        </w:tc>
        <w:tc>
          <w:tcPr>
            <w:tcW w:w="1823" w:type="dxa"/>
            <w:tcBorders>
              <w:top w:val="single" w:sz="4" w:space="0" w:color="B7E995"/>
              <w:left w:val="single" w:sz="4" w:space="0" w:color="B7E995"/>
              <w:bottom w:val="single" w:sz="4" w:space="0" w:color="B7E995"/>
              <w:right w:val="single" w:sz="4" w:space="0" w:color="B7E995"/>
            </w:tcBorders>
          </w:tcPr>
          <w:p w14:paraId="6A4E8059" w14:textId="77777777" w:rsidR="00652FD0" w:rsidRDefault="009A7842">
            <w:pPr>
              <w:rPr>
                <w:b/>
              </w:rPr>
            </w:pPr>
            <w:r>
              <w:rPr>
                <w:b/>
              </w:rPr>
              <w:t>Muutus (%)</w:t>
            </w:r>
          </w:p>
        </w:tc>
      </w:tr>
      <w:tr w:rsidR="00652FD0" w14:paraId="4E735B47" w14:textId="77777777">
        <w:tc>
          <w:tcPr>
            <w:tcW w:w="1811" w:type="dxa"/>
            <w:tcBorders>
              <w:top w:val="single" w:sz="4" w:space="0" w:color="B7E995"/>
              <w:left w:val="single" w:sz="4" w:space="0" w:color="B7E995"/>
              <w:bottom w:val="single" w:sz="4" w:space="0" w:color="B7E995"/>
            </w:tcBorders>
          </w:tcPr>
          <w:p w14:paraId="45155FEC" w14:textId="77777777" w:rsidR="00652FD0" w:rsidRDefault="009A7842">
            <w:r>
              <w:t>Eesti</w:t>
            </w:r>
          </w:p>
        </w:tc>
        <w:tc>
          <w:tcPr>
            <w:tcW w:w="1812" w:type="dxa"/>
            <w:tcBorders>
              <w:top w:val="single" w:sz="4" w:space="0" w:color="B7E995"/>
              <w:left w:val="single" w:sz="4" w:space="0" w:color="B7E995"/>
              <w:bottom w:val="single" w:sz="4" w:space="0" w:color="B7E995"/>
            </w:tcBorders>
          </w:tcPr>
          <w:p w14:paraId="600DABA9" w14:textId="77777777" w:rsidR="00652FD0" w:rsidRDefault="009A7842">
            <w:r>
              <w:t>1 314 870</w:t>
            </w:r>
          </w:p>
        </w:tc>
        <w:tc>
          <w:tcPr>
            <w:tcW w:w="1812" w:type="dxa"/>
            <w:tcBorders>
              <w:top w:val="single" w:sz="4" w:space="0" w:color="B7E995"/>
              <w:left w:val="single" w:sz="4" w:space="0" w:color="B7E995"/>
              <w:bottom w:val="single" w:sz="4" w:space="0" w:color="B7E995"/>
            </w:tcBorders>
          </w:tcPr>
          <w:p w14:paraId="077F64D0" w14:textId="77777777" w:rsidR="00652FD0" w:rsidRDefault="009A7842">
            <w:r>
              <w:t>1 331 796</w:t>
            </w:r>
          </w:p>
        </w:tc>
        <w:tc>
          <w:tcPr>
            <w:tcW w:w="1813" w:type="dxa"/>
            <w:tcBorders>
              <w:top w:val="single" w:sz="4" w:space="0" w:color="B7E995"/>
              <w:left w:val="single" w:sz="4" w:space="0" w:color="B7E995"/>
              <w:bottom w:val="single" w:sz="4" w:space="0" w:color="B7E995"/>
            </w:tcBorders>
          </w:tcPr>
          <w:p w14:paraId="3D4B410D" w14:textId="77777777" w:rsidR="00652FD0" w:rsidRDefault="009A7842">
            <w:r>
              <w:t>16 926</w:t>
            </w:r>
          </w:p>
        </w:tc>
        <w:tc>
          <w:tcPr>
            <w:tcW w:w="1823" w:type="dxa"/>
            <w:tcBorders>
              <w:top w:val="single" w:sz="4" w:space="0" w:color="B7E995"/>
              <w:left w:val="single" w:sz="4" w:space="0" w:color="B7E995"/>
              <w:bottom w:val="single" w:sz="4" w:space="0" w:color="B7E995"/>
              <w:right w:val="single" w:sz="4" w:space="0" w:color="B7E995"/>
            </w:tcBorders>
          </w:tcPr>
          <w:p w14:paraId="0B0B6020" w14:textId="77777777" w:rsidR="00652FD0" w:rsidRDefault="009A7842">
            <w:r>
              <w:t>1,6%</w:t>
            </w:r>
          </w:p>
        </w:tc>
      </w:tr>
      <w:tr w:rsidR="00652FD0" w14:paraId="2DBC29E9" w14:textId="77777777">
        <w:tc>
          <w:tcPr>
            <w:tcW w:w="1811" w:type="dxa"/>
            <w:tcBorders>
              <w:top w:val="single" w:sz="4" w:space="0" w:color="B7E995"/>
              <w:left w:val="single" w:sz="4" w:space="0" w:color="B7E995"/>
              <w:bottom w:val="single" w:sz="4" w:space="0" w:color="B7E995"/>
            </w:tcBorders>
          </w:tcPr>
          <w:p w14:paraId="3A81A0B7" w14:textId="77777777" w:rsidR="00652FD0" w:rsidRDefault="009A7842">
            <w:r>
              <w:t>Ida-Viru maakond</w:t>
            </w:r>
          </w:p>
        </w:tc>
        <w:tc>
          <w:tcPr>
            <w:tcW w:w="1812" w:type="dxa"/>
            <w:tcBorders>
              <w:top w:val="single" w:sz="4" w:space="0" w:color="B7E995"/>
              <w:left w:val="single" w:sz="4" w:space="0" w:color="B7E995"/>
              <w:bottom w:val="single" w:sz="4" w:space="0" w:color="B7E995"/>
            </w:tcBorders>
          </w:tcPr>
          <w:p w14:paraId="19FF51DE" w14:textId="77777777" w:rsidR="00652FD0" w:rsidRDefault="009A7842">
            <w:r>
              <w:t>144 941</w:t>
            </w:r>
          </w:p>
        </w:tc>
        <w:tc>
          <w:tcPr>
            <w:tcW w:w="1812" w:type="dxa"/>
            <w:tcBorders>
              <w:top w:val="single" w:sz="4" w:space="0" w:color="B7E995"/>
              <w:left w:val="single" w:sz="4" w:space="0" w:color="B7E995"/>
              <w:bottom w:val="single" w:sz="4" w:space="0" w:color="B7E995"/>
            </w:tcBorders>
          </w:tcPr>
          <w:p w14:paraId="72F46CC4" w14:textId="77777777" w:rsidR="00652FD0" w:rsidRDefault="009A7842">
            <w:r>
              <w:t>132 736</w:t>
            </w:r>
          </w:p>
        </w:tc>
        <w:tc>
          <w:tcPr>
            <w:tcW w:w="1813" w:type="dxa"/>
            <w:tcBorders>
              <w:top w:val="single" w:sz="4" w:space="0" w:color="B7E995"/>
              <w:left w:val="single" w:sz="4" w:space="0" w:color="B7E995"/>
              <w:bottom w:val="single" w:sz="4" w:space="0" w:color="B7E995"/>
            </w:tcBorders>
          </w:tcPr>
          <w:p w14:paraId="25FD811C" w14:textId="77777777" w:rsidR="00652FD0" w:rsidRDefault="009A7842">
            <w:r>
              <w:t>-12 205</w:t>
            </w:r>
          </w:p>
        </w:tc>
        <w:tc>
          <w:tcPr>
            <w:tcW w:w="1823" w:type="dxa"/>
            <w:tcBorders>
              <w:top w:val="single" w:sz="4" w:space="0" w:color="B7E995"/>
              <w:left w:val="single" w:sz="4" w:space="0" w:color="B7E995"/>
              <w:bottom w:val="single" w:sz="4" w:space="0" w:color="B7E995"/>
              <w:right w:val="single" w:sz="4" w:space="0" w:color="B7E995"/>
            </w:tcBorders>
          </w:tcPr>
          <w:p w14:paraId="094EC3DA" w14:textId="77777777" w:rsidR="00652FD0" w:rsidRDefault="009A7842">
            <w:r>
              <w:t>-8,4%</w:t>
            </w:r>
          </w:p>
        </w:tc>
      </w:tr>
      <w:tr w:rsidR="00652FD0" w14:paraId="73B897AE" w14:textId="77777777">
        <w:tc>
          <w:tcPr>
            <w:tcW w:w="1811" w:type="dxa"/>
            <w:tcBorders>
              <w:top w:val="single" w:sz="4" w:space="0" w:color="B7E995"/>
              <w:left w:val="single" w:sz="4" w:space="0" w:color="B7E995"/>
              <w:bottom w:val="single" w:sz="4" w:space="0" w:color="B7E995"/>
            </w:tcBorders>
          </w:tcPr>
          <w:p w14:paraId="26A08D76" w14:textId="77777777" w:rsidR="00652FD0" w:rsidRDefault="009A7842">
            <w:r>
              <w:t>Jõhvi linn</w:t>
            </w:r>
          </w:p>
        </w:tc>
        <w:tc>
          <w:tcPr>
            <w:tcW w:w="1812" w:type="dxa"/>
            <w:tcBorders>
              <w:top w:val="single" w:sz="4" w:space="0" w:color="B7E995"/>
              <w:left w:val="single" w:sz="4" w:space="0" w:color="B7E995"/>
              <w:bottom w:val="single" w:sz="4" w:space="0" w:color="B7E995"/>
            </w:tcBorders>
          </w:tcPr>
          <w:p w14:paraId="785FBC15" w14:textId="77777777" w:rsidR="00652FD0" w:rsidRDefault="009A7842">
            <w:r>
              <w:t>10 409</w:t>
            </w:r>
          </w:p>
        </w:tc>
        <w:tc>
          <w:tcPr>
            <w:tcW w:w="1812" w:type="dxa"/>
            <w:tcBorders>
              <w:top w:val="single" w:sz="4" w:space="0" w:color="B7E995"/>
              <w:left w:val="single" w:sz="4" w:space="0" w:color="B7E995"/>
              <w:bottom w:val="single" w:sz="4" w:space="0" w:color="B7E995"/>
            </w:tcBorders>
          </w:tcPr>
          <w:p w14:paraId="0BBF7821" w14:textId="77777777" w:rsidR="00652FD0" w:rsidRDefault="009A7842">
            <w:r>
              <w:t>10 481</w:t>
            </w:r>
          </w:p>
        </w:tc>
        <w:tc>
          <w:tcPr>
            <w:tcW w:w="1813" w:type="dxa"/>
            <w:tcBorders>
              <w:top w:val="single" w:sz="4" w:space="0" w:color="B7E995"/>
              <w:left w:val="single" w:sz="4" w:space="0" w:color="B7E995"/>
              <w:bottom w:val="single" w:sz="4" w:space="0" w:color="B7E995"/>
            </w:tcBorders>
          </w:tcPr>
          <w:p w14:paraId="4B703F43" w14:textId="77777777" w:rsidR="00652FD0" w:rsidRDefault="009A7842">
            <w:r>
              <w:t>72</w:t>
            </w:r>
          </w:p>
        </w:tc>
        <w:tc>
          <w:tcPr>
            <w:tcW w:w="1823" w:type="dxa"/>
            <w:tcBorders>
              <w:top w:val="single" w:sz="4" w:space="0" w:color="B7E995"/>
              <w:left w:val="single" w:sz="4" w:space="0" w:color="B7E995"/>
              <w:bottom w:val="single" w:sz="4" w:space="0" w:color="B7E995"/>
              <w:right w:val="single" w:sz="4" w:space="0" w:color="B7E995"/>
            </w:tcBorders>
          </w:tcPr>
          <w:p w14:paraId="2C37CCCD" w14:textId="77777777" w:rsidR="00652FD0" w:rsidRDefault="009A7842">
            <w:r>
              <w:t>0,7%</w:t>
            </w:r>
          </w:p>
        </w:tc>
      </w:tr>
      <w:tr w:rsidR="00652FD0" w14:paraId="23925F6A" w14:textId="77777777">
        <w:tc>
          <w:tcPr>
            <w:tcW w:w="1811" w:type="dxa"/>
            <w:tcBorders>
              <w:top w:val="single" w:sz="4" w:space="0" w:color="B7E995"/>
              <w:left w:val="single" w:sz="4" w:space="0" w:color="B7E995"/>
              <w:bottom w:val="single" w:sz="4" w:space="0" w:color="B7E995"/>
            </w:tcBorders>
          </w:tcPr>
          <w:p w14:paraId="0B9FEBCB" w14:textId="77777777" w:rsidR="00652FD0" w:rsidRDefault="009A7842">
            <w:r>
              <w:t>Jõhvi vald (v.a linn)</w:t>
            </w:r>
          </w:p>
        </w:tc>
        <w:tc>
          <w:tcPr>
            <w:tcW w:w="1812" w:type="dxa"/>
            <w:tcBorders>
              <w:top w:val="single" w:sz="4" w:space="0" w:color="B7E995"/>
              <w:left w:val="single" w:sz="4" w:space="0" w:color="B7E995"/>
              <w:bottom w:val="single" w:sz="4" w:space="0" w:color="B7E995"/>
            </w:tcBorders>
          </w:tcPr>
          <w:p w14:paraId="11258EB6" w14:textId="77777777" w:rsidR="00652FD0" w:rsidRDefault="009A7842">
            <w:r>
              <w:t>1 604</w:t>
            </w:r>
          </w:p>
        </w:tc>
        <w:tc>
          <w:tcPr>
            <w:tcW w:w="1812" w:type="dxa"/>
            <w:tcBorders>
              <w:top w:val="single" w:sz="4" w:space="0" w:color="B7E995"/>
              <w:left w:val="single" w:sz="4" w:space="0" w:color="B7E995"/>
              <w:bottom w:val="single" w:sz="4" w:space="0" w:color="B7E995"/>
            </w:tcBorders>
          </w:tcPr>
          <w:p w14:paraId="68E085ED" w14:textId="77777777" w:rsidR="00652FD0" w:rsidRDefault="009A7842">
            <w:r>
              <w:t>1 466</w:t>
            </w:r>
          </w:p>
        </w:tc>
        <w:tc>
          <w:tcPr>
            <w:tcW w:w="1813" w:type="dxa"/>
            <w:tcBorders>
              <w:top w:val="single" w:sz="4" w:space="0" w:color="B7E995"/>
              <w:left w:val="single" w:sz="4" w:space="0" w:color="B7E995"/>
              <w:bottom w:val="single" w:sz="4" w:space="0" w:color="B7E995"/>
            </w:tcBorders>
          </w:tcPr>
          <w:p w14:paraId="087EBC94" w14:textId="77777777" w:rsidR="00652FD0" w:rsidRDefault="009A7842">
            <w:r>
              <w:t>-138</w:t>
            </w:r>
          </w:p>
        </w:tc>
        <w:tc>
          <w:tcPr>
            <w:tcW w:w="1823" w:type="dxa"/>
            <w:tcBorders>
              <w:top w:val="single" w:sz="4" w:space="0" w:color="B7E995"/>
              <w:left w:val="single" w:sz="4" w:space="0" w:color="B7E995"/>
              <w:bottom w:val="single" w:sz="4" w:space="0" w:color="B7E995"/>
              <w:right w:val="single" w:sz="4" w:space="0" w:color="B7E995"/>
            </w:tcBorders>
          </w:tcPr>
          <w:p w14:paraId="01152754" w14:textId="77777777" w:rsidR="00652FD0" w:rsidRDefault="009A7842">
            <w:r>
              <w:t>-8,6%</w:t>
            </w:r>
          </w:p>
        </w:tc>
      </w:tr>
      <w:tr w:rsidR="00652FD0" w14:paraId="17E3F3D0" w14:textId="77777777">
        <w:tc>
          <w:tcPr>
            <w:tcW w:w="1811" w:type="dxa"/>
            <w:tcBorders>
              <w:top w:val="single" w:sz="4" w:space="0" w:color="B7E995"/>
              <w:left w:val="single" w:sz="4" w:space="0" w:color="B7E995"/>
              <w:bottom w:val="single" w:sz="4" w:space="0" w:color="B7E995"/>
            </w:tcBorders>
          </w:tcPr>
          <w:p w14:paraId="41632B31" w14:textId="77777777" w:rsidR="00652FD0" w:rsidRDefault="009A7842">
            <w:r>
              <w:t>Narva-Jõesuu linn</w:t>
            </w:r>
          </w:p>
        </w:tc>
        <w:tc>
          <w:tcPr>
            <w:tcW w:w="1812" w:type="dxa"/>
            <w:tcBorders>
              <w:top w:val="single" w:sz="4" w:space="0" w:color="B7E995"/>
              <w:left w:val="single" w:sz="4" w:space="0" w:color="B7E995"/>
              <w:bottom w:val="single" w:sz="4" w:space="0" w:color="B7E995"/>
            </w:tcBorders>
          </w:tcPr>
          <w:p w14:paraId="147CD94C" w14:textId="77777777" w:rsidR="00652FD0" w:rsidRDefault="009A7842">
            <w:r>
              <w:t>4 523</w:t>
            </w:r>
          </w:p>
        </w:tc>
        <w:tc>
          <w:tcPr>
            <w:tcW w:w="1812" w:type="dxa"/>
            <w:tcBorders>
              <w:top w:val="single" w:sz="4" w:space="0" w:color="B7E995"/>
              <w:left w:val="single" w:sz="4" w:space="0" w:color="B7E995"/>
              <w:bottom w:val="single" w:sz="4" w:space="0" w:color="B7E995"/>
            </w:tcBorders>
          </w:tcPr>
          <w:p w14:paraId="14A8F65A" w14:textId="77777777" w:rsidR="00652FD0" w:rsidRDefault="009A7842">
            <w:r>
              <w:t>4 175</w:t>
            </w:r>
          </w:p>
        </w:tc>
        <w:tc>
          <w:tcPr>
            <w:tcW w:w="1813" w:type="dxa"/>
            <w:tcBorders>
              <w:top w:val="single" w:sz="4" w:space="0" w:color="B7E995"/>
              <w:left w:val="single" w:sz="4" w:space="0" w:color="B7E995"/>
              <w:bottom w:val="single" w:sz="4" w:space="0" w:color="B7E995"/>
            </w:tcBorders>
          </w:tcPr>
          <w:p w14:paraId="30FFA7F3" w14:textId="77777777" w:rsidR="00652FD0" w:rsidRDefault="009A7842">
            <w:r>
              <w:t>-348</w:t>
            </w:r>
          </w:p>
        </w:tc>
        <w:tc>
          <w:tcPr>
            <w:tcW w:w="1823" w:type="dxa"/>
            <w:tcBorders>
              <w:top w:val="single" w:sz="4" w:space="0" w:color="B7E995"/>
              <w:left w:val="single" w:sz="4" w:space="0" w:color="B7E995"/>
              <w:bottom w:val="single" w:sz="4" w:space="0" w:color="B7E995"/>
              <w:right w:val="single" w:sz="4" w:space="0" w:color="B7E995"/>
            </w:tcBorders>
          </w:tcPr>
          <w:p w14:paraId="5ADAD32B" w14:textId="77777777" w:rsidR="00652FD0" w:rsidRDefault="009A7842">
            <w:r>
              <w:t>-7,7%</w:t>
            </w:r>
          </w:p>
        </w:tc>
      </w:tr>
      <w:tr w:rsidR="00652FD0" w14:paraId="5CDBF86B" w14:textId="77777777">
        <w:tc>
          <w:tcPr>
            <w:tcW w:w="1811" w:type="dxa"/>
            <w:tcBorders>
              <w:top w:val="single" w:sz="4" w:space="0" w:color="B7E995"/>
              <w:left w:val="single" w:sz="4" w:space="0" w:color="B7E995"/>
              <w:bottom w:val="single" w:sz="4" w:space="0" w:color="B7E995"/>
            </w:tcBorders>
          </w:tcPr>
          <w:p w14:paraId="1F0D2837" w14:textId="77777777" w:rsidR="00652FD0" w:rsidRDefault="009A7842">
            <w:r>
              <w:t>Toila vald</w:t>
            </w:r>
          </w:p>
        </w:tc>
        <w:tc>
          <w:tcPr>
            <w:tcW w:w="1812" w:type="dxa"/>
            <w:tcBorders>
              <w:top w:val="single" w:sz="4" w:space="0" w:color="B7E995"/>
              <w:left w:val="single" w:sz="4" w:space="0" w:color="B7E995"/>
              <w:bottom w:val="single" w:sz="4" w:space="0" w:color="B7E995"/>
            </w:tcBorders>
          </w:tcPr>
          <w:p w14:paraId="56CC7B8E" w14:textId="77777777" w:rsidR="00652FD0" w:rsidRDefault="009A7842">
            <w:r>
              <w:t>4 860</w:t>
            </w:r>
          </w:p>
        </w:tc>
        <w:tc>
          <w:tcPr>
            <w:tcW w:w="1812" w:type="dxa"/>
            <w:tcBorders>
              <w:top w:val="single" w:sz="4" w:space="0" w:color="B7E995"/>
              <w:left w:val="single" w:sz="4" w:space="0" w:color="B7E995"/>
              <w:bottom w:val="single" w:sz="4" w:space="0" w:color="B7E995"/>
            </w:tcBorders>
          </w:tcPr>
          <w:p w14:paraId="7DACCB8D" w14:textId="77777777" w:rsidR="00652FD0" w:rsidRDefault="009A7842">
            <w:r>
              <w:t>4 335</w:t>
            </w:r>
          </w:p>
        </w:tc>
        <w:tc>
          <w:tcPr>
            <w:tcW w:w="1813" w:type="dxa"/>
            <w:tcBorders>
              <w:top w:val="single" w:sz="4" w:space="0" w:color="B7E995"/>
              <w:left w:val="single" w:sz="4" w:space="0" w:color="B7E995"/>
              <w:bottom w:val="single" w:sz="4" w:space="0" w:color="B7E995"/>
            </w:tcBorders>
          </w:tcPr>
          <w:p w14:paraId="6909DFAC" w14:textId="77777777" w:rsidR="00652FD0" w:rsidRDefault="009A7842">
            <w:r>
              <w:t>-525</w:t>
            </w:r>
          </w:p>
        </w:tc>
        <w:tc>
          <w:tcPr>
            <w:tcW w:w="1823" w:type="dxa"/>
            <w:tcBorders>
              <w:top w:val="single" w:sz="4" w:space="0" w:color="B7E995"/>
              <w:left w:val="single" w:sz="4" w:space="0" w:color="B7E995"/>
              <w:bottom w:val="single" w:sz="4" w:space="0" w:color="B7E995"/>
              <w:right w:val="single" w:sz="4" w:space="0" w:color="B7E995"/>
            </w:tcBorders>
          </w:tcPr>
          <w:p w14:paraId="3AD6C8A3" w14:textId="77777777" w:rsidR="00652FD0" w:rsidRDefault="009A7842">
            <w:r>
              <w:t>-10,8%</w:t>
            </w:r>
          </w:p>
        </w:tc>
      </w:tr>
      <w:tr w:rsidR="00652FD0" w14:paraId="69893453" w14:textId="77777777">
        <w:tc>
          <w:tcPr>
            <w:tcW w:w="1811" w:type="dxa"/>
            <w:tcBorders>
              <w:top w:val="single" w:sz="4" w:space="0" w:color="B7E995"/>
              <w:left w:val="single" w:sz="4" w:space="0" w:color="B7E995"/>
              <w:bottom w:val="single" w:sz="4" w:space="0" w:color="B7E995"/>
            </w:tcBorders>
          </w:tcPr>
          <w:p w14:paraId="7DD60D97" w14:textId="77777777" w:rsidR="00652FD0" w:rsidRDefault="009A7842">
            <w:pPr>
              <w:rPr>
                <w:b/>
              </w:rPr>
            </w:pPr>
            <w:r>
              <w:rPr>
                <w:b/>
              </w:rPr>
              <w:t>KIKO (sh. Jõhvi ja Järve küla)</w:t>
            </w:r>
          </w:p>
        </w:tc>
        <w:tc>
          <w:tcPr>
            <w:tcW w:w="1812" w:type="dxa"/>
            <w:tcBorders>
              <w:top w:val="single" w:sz="4" w:space="0" w:color="B7E995"/>
              <w:left w:val="single" w:sz="4" w:space="0" w:color="B7E995"/>
              <w:bottom w:val="single" w:sz="4" w:space="0" w:color="B7E995"/>
            </w:tcBorders>
          </w:tcPr>
          <w:p w14:paraId="17D44934" w14:textId="77777777" w:rsidR="00652FD0" w:rsidRDefault="009A7842">
            <w:pPr>
              <w:rPr>
                <w:b/>
              </w:rPr>
            </w:pPr>
            <w:r>
              <w:rPr>
                <w:b/>
              </w:rPr>
              <w:t>10 987</w:t>
            </w:r>
          </w:p>
        </w:tc>
        <w:tc>
          <w:tcPr>
            <w:tcW w:w="1812" w:type="dxa"/>
            <w:tcBorders>
              <w:top w:val="single" w:sz="4" w:space="0" w:color="B7E995"/>
              <w:left w:val="single" w:sz="4" w:space="0" w:color="B7E995"/>
              <w:bottom w:val="single" w:sz="4" w:space="0" w:color="B7E995"/>
            </w:tcBorders>
          </w:tcPr>
          <w:p w14:paraId="4609005F" w14:textId="77777777" w:rsidR="00652FD0" w:rsidRDefault="009A7842">
            <w:pPr>
              <w:rPr>
                <w:b/>
              </w:rPr>
            </w:pPr>
            <w:r>
              <w:rPr>
                <w:b/>
              </w:rPr>
              <w:t>9 976</w:t>
            </w:r>
          </w:p>
        </w:tc>
        <w:tc>
          <w:tcPr>
            <w:tcW w:w="1813" w:type="dxa"/>
            <w:tcBorders>
              <w:top w:val="single" w:sz="4" w:space="0" w:color="B7E995"/>
              <w:left w:val="single" w:sz="4" w:space="0" w:color="B7E995"/>
              <w:bottom w:val="single" w:sz="4" w:space="0" w:color="B7E995"/>
            </w:tcBorders>
          </w:tcPr>
          <w:p w14:paraId="626003FE" w14:textId="77777777" w:rsidR="00652FD0" w:rsidRDefault="009A7842">
            <w:pPr>
              <w:rPr>
                <w:b/>
              </w:rPr>
            </w:pPr>
            <w:r>
              <w:rPr>
                <w:b/>
              </w:rPr>
              <w:t>-1 011</w:t>
            </w:r>
          </w:p>
        </w:tc>
        <w:tc>
          <w:tcPr>
            <w:tcW w:w="1823" w:type="dxa"/>
            <w:tcBorders>
              <w:top w:val="single" w:sz="4" w:space="0" w:color="B7E995"/>
              <w:left w:val="single" w:sz="4" w:space="0" w:color="B7E995"/>
              <w:bottom w:val="single" w:sz="4" w:space="0" w:color="B7E995"/>
              <w:right w:val="single" w:sz="4" w:space="0" w:color="B7E995"/>
            </w:tcBorders>
          </w:tcPr>
          <w:p w14:paraId="18860C0E" w14:textId="77777777" w:rsidR="00652FD0" w:rsidRDefault="009A7842">
            <w:pPr>
              <w:rPr>
                <w:b/>
              </w:rPr>
            </w:pPr>
            <w:r>
              <w:rPr>
                <w:b/>
              </w:rPr>
              <w:t>-9,2%</w:t>
            </w:r>
          </w:p>
        </w:tc>
      </w:tr>
    </w:tbl>
    <w:p w14:paraId="4FA939AE" w14:textId="77777777" w:rsidR="00652FD0" w:rsidRDefault="009A7842">
      <w:pPr>
        <w:rPr>
          <w:sz w:val="20"/>
          <w:szCs w:val="20"/>
        </w:rPr>
      </w:pPr>
      <w:r>
        <w:rPr>
          <w:sz w:val="20"/>
          <w:szCs w:val="20"/>
        </w:rPr>
        <w:t>Tabel 2: KIKO ja võrdluspiirkondade elanike muutuste dünaamika (Statistikaamet, 01.06.2022).</w:t>
      </w:r>
    </w:p>
    <w:p w14:paraId="2A16A6C6" w14:textId="77777777" w:rsidR="00652FD0" w:rsidRDefault="00652FD0">
      <w:pPr>
        <w:rPr>
          <w:sz w:val="20"/>
          <w:szCs w:val="20"/>
        </w:rPr>
      </w:pPr>
    </w:p>
    <w:p w14:paraId="4208B63F" w14:textId="77777777" w:rsidR="00652FD0" w:rsidRDefault="009A7842">
      <w:r>
        <w:rPr>
          <w:noProof/>
        </w:rPr>
        <w:lastRenderedPageBreak/>
        <w:drawing>
          <wp:inline distT="0" distB="0" distL="0" distR="0" wp14:anchorId="26DEFDCE" wp14:editId="53BB8EDE">
            <wp:extent cx="5504815" cy="3218815"/>
            <wp:effectExtent l="0" t="0" r="0" b="0"/>
            <wp:docPr id="171098142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5504815" cy="3218815"/>
                    </a:xfrm>
                    <a:prstGeom prst="rect">
                      <a:avLst/>
                    </a:prstGeom>
                    <a:ln/>
                  </pic:spPr>
                </pic:pic>
              </a:graphicData>
            </a:graphic>
          </wp:inline>
        </w:drawing>
      </w:r>
    </w:p>
    <w:p w14:paraId="63447131" w14:textId="77777777" w:rsidR="00652FD0" w:rsidRDefault="009A7842">
      <w:pPr>
        <w:rPr>
          <w:sz w:val="20"/>
          <w:szCs w:val="20"/>
        </w:rPr>
      </w:pPr>
      <w:r>
        <w:rPr>
          <w:sz w:val="20"/>
          <w:szCs w:val="20"/>
        </w:rPr>
        <w:t xml:space="preserve">Joonis 1: Rahvastiku muutuse dünaamika KIKO piirkonnas </w:t>
      </w:r>
      <w:proofErr w:type="spellStart"/>
      <w:r>
        <w:rPr>
          <w:sz w:val="20"/>
          <w:szCs w:val="20"/>
        </w:rPr>
        <w:t>vanusegrupiti</w:t>
      </w:r>
      <w:proofErr w:type="spellEnd"/>
      <w:r>
        <w:rPr>
          <w:sz w:val="20"/>
          <w:szCs w:val="20"/>
        </w:rPr>
        <w:t xml:space="preserve"> 2015-2022 (Statistikaamet, 01.06.2022).</w:t>
      </w:r>
    </w:p>
    <w:p w14:paraId="53B74AA1" w14:textId="77777777" w:rsidR="00652FD0" w:rsidRDefault="009A7842">
      <w:pPr>
        <w:numPr>
          <w:ilvl w:val="0"/>
          <w:numId w:val="36"/>
        </w:numPr>
        <w:spacing w:after="0"/>
        <w:jc w:val="both"/>
      </w:pPr>
      <w:r>
        <w:rPr>
          <w:b/>
          <w:color w:val="000000"/>
        </w:rPr>
        <w:t>Vanusegrupis 0-19</w:t>
      </w:r>
      <w:r>
        <w:rPr>
          <w:color w:val="000000"/>
        </w:rPr>
        <w:t xml:space="preserve"> on rahvastiku vähenemine võrreldes eelmise perioodiga aeglustunud. Viimase 7 aasta jooksul on vanusegrupp kahanenud 4% võrra (eelneval referentsperioodil 2005-2015 oli kahanemine 24%). Kõige kiiremini on vanusegrupp kahanenud Toila vallas (-8,8%), sellele järgneb Narva-Jõesuu linna territoorium (-2,7%) ning Jõhvi valla territooriumil on vanusegrupp kasvanud 25 inimese võrra (+8,1%).</w:t>
      </w:r>
    </w:p>
    <w:p w14:paraId="39B6D68F" w14:textId="77777777" w:rsidR="00652FD0" w:rsidRDefault="009A7842">
      <w:pPr>
        <w:numPr>
          <w:ilvl w:val="0"/>
          <w:numId w:val="36"/>
        </w:numPr>
        <w:spacing w:after="0" w:line="240" w:lineRule="auto"/>
        <w:jc w:val="both"/>
      </w:pPr>
      <w:r>
        <w:rPr>
          <w:b/>
          <w:color w:val="000000"/>
        </w:rPr>
        <w:t>Vanusegrupis  20-64</w:t>
      </w:r>
      <w:r>
        <w:rPr>
          <w:color w:val="000000"/>
        </w:rPr>
        <w:t xml:space="preserve"> on kahanemine olnud kõige suurem. Kokku on vanusegrupp kahanenud rohkem kui 1200 inimese võrra (-18,1%). Valdade vahelised erisused on väikesed: Jõhvi vald -18,1%, Narva-Jõesuu vald -18,7% ja Toila vald -17,6%. Antud vanusegrupis on trendiks pigem kahanemise kiirenemine.  </w:t>
      </w:r>
    </w:p>
    <w:p w14:paraId="3651FE25" w14:textId="77777777" w:rsidR="00652FD0" w:rsidRDefault="009A7842">
      <w:pPr>
        <w:numPr>
          <w:ilvl w:val="0"/>
          <w:numId w:val="36"/>
        </w:numPr>
        <w:jc w:val="both"/>
      </w:pPr>
      <w:r>
        <w:rPr>
          <w:b/>
          <w:color w:val="000000"/>
        </w:rPr>
        <w:t>Vanusgrupis 65 ja vanemad</w:t>
      </w:r>
      <w:r>
        <w:rPr>
          <w:color w:val="000000"/>
        </w:rPr>
        <w:t xml:space="preserve"> on vastavalt </w:t>
      </w:r>
      <w:r>
        <w:t xml:space="preserve">ootustele </w:t>
      </w:r>
      <w:r>
        <w:rPr>
          <w:color w:val="000000"/>
        </w:rPr>
        <w:t xml:space="preserve">toimunud kasv. </w:t>
      </w:r>
    </w:p>
    <w:p w14:paraId="028FB540" w14:textId="77777777" w:rsidR="00652FD0" w:rsidRDefault="009A7842">
      <w:pPr>
        <w:jc w:val="both"/>
      </w:pPr>
      <w:r>
        <w:t>Sündide arv KIKO piirkonnas langeb ja surmade arv tõuseb, mille tulemusena on loomulik iive trendina negatiivne ning süvenev.</w:t>
      </w:r>
    </w:p>
    <w:p w14:paraId="5E2909A0" w14:textId="77777777" w:rsidR="00652FD0" w:rsidRDefault="009A7842">
      <w:pPr>
        <w:jc w:val="both"/>
      </w:pPr>
      <w:r>
        <w:t>Piirkonna rahvastiku kahanemist soodustab ka negatiivne rändesaldo. Samas on rändesaldo trend liikumas pigem positiivses suunas, mis on võrreldes eelmise strateegiaperioodiga kaasa toonud rahvastiku vähenemise aeglustumise (2015, -93 elanikku; 2021, -42 elanikku).</w:t>
      </w:r>
    </w:p>
    <w:p w14:paraId="676333DD" w14:textId="77777777" w:rsidR="00652FD0" w:rsidRDefault="009A7842">
      <w:pPr>
        <w:jc w:val="both"/>
      </w:pPr>
      <w:r>
        <w:t xml:space="preserve">Statistikaameti rahvastikuprognoosi järgi jätkab Ida-Viru maakonna rahvastik vähenemist kiirenevas tempos. Sealjuures jätkub noorte ja tööealiste osakaalu vähenemine kogu rahvastikust ning oluliselt suureneb vanemaealiste osakaal. Rahvastiku vähenemise tempo on küll aeglustunud, kuid noorte ja tööealiste osakaal kogu rahvastikust jätkab siiski vähenemist määral, mis mõjutab piirkonna arengut ja suurendab survet tööturule. </w:t>
      </w:r>
    </w:p>
    <w:p w14:paraId="63C995FA" w14:textId="77777777" w:rsidR="00652FD0" w:rsidRDefault="00652FD0">
      <w:pPr>
        <w:rPr>
          <w:b/>
        </w:rPr>
      </w:pPr>
      <w:bookmarkStart w:id="45" w:name="_heading=h.23ckvvd" w:colFirst="0" w:colLast="0"/>
      <w:bookmarkEnd w:id="45"/>
    </w:p>
    <w:p w14:paraId="478B78DA" w14:textId="77777777" w:rsidR="00652FD0" w:rsidRDefault="009A7842">
      <w:pPr>
        <w:rPr>
          <w:b/>
        </w:rPr>
      </w:pPr>
      <w:r>
        <w:rPr>
          <w:b/>
        </w:rPr>
        <w:t>Sotsiaalsed riskirühmad ja sotsiaalne kaasatus</w:t>
      </w:r>
    </w:p>
    <w:p w14:paraId="4CA825A7" w14:textId="77777777" w:rsidR="00652FD0" w:rsidRDefault="009A7842">
      <w:pPr>
        <w:jc w:val="both"/>
      </w:pPr>
      <w:bookmarkStart w:id="46" w:name="_heading=h.ihv636" w:colFirst="0" w:colLast="0"/>
      <w:bookmarkEnd w:id="46"/>
      <w:r>
        <w:t xml:space="preserve">KIKO tegevuspiirkonna olulisemate sotsiaalsete riskirühmade hulka kuuluvad üle 65-aastased, puuetega inimesed ning suure hoolduskoormusega inimesed. Sotsiaalsesse riskirühma kuuluvatel </w:t>
      </w:r>
      <w:r>
        <w:lastRenderedPageBreak/>
        <w:t xml:space="preserve">inimestel on suurem risk jääda välja ühiskonnaelust ning mitte omada ligipääsu tegevustele, mis aitaksid neil elada täisväärtuslikku elu.  </w:t>
      </w:r>
    </w:p>
    <w:p w14:paraId="69B94511" w14:textId="77777777" w:rsidR="00652FD0" w:rsidRDefault="009A7842">
      <w:pPr>
        <w:jc w:val="both"/>
      </w:pPr>
      <w:r>
        <w:t xml:space="preserve">Statistikaameti rahvastikuprognoosi põhistsenaariumi järgi suureneb Eestis 2035. aastaks 65-aastaste ja vanemate osakaal 24,2% rahvastikust, sealjuures Ida-Viru maakonnas 37,1% rahvastikust. </w:t>
      </w:r>
    </w:p>
    <w:p w14:paraId="039B8F5F" w14:textId="77777777" w:rsidR="00652FD0" w:rsidRDefault="009A7842">
      <w:pPr>
        <w:jc w:val="both"/>
      </w:pPr>
      <w:r>
        <w:rPr>
          <w:noProof/>
        </w:rPr>
        <w:drawing>
          <wp:inline distT="0" distB="0" distL="0" distR="0" wp14:anchorId="5D64BBFB" wp14:editId="7C8C6425">
            <wp:extent cx="5486400" cy="2609850"/>
            <wp:effectExtent l="0" t="0" r="0" b="0"/>
            <wp:docPr id="1710981424" name="Diagramm 17109814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1D7DC19" w14:textId="77777777" w:rsidR="00652FD0" w:rsidRDefault="009A7842">
      <w:pPr>
        <w:jc w:val="both"/>
        <w:rPr>
          <w:sz w:val="20"/>
          <w:szCs w:val="20"/>
        </w:rPr>
      </w:pPr>
      <w:r>
        <w:rPr>
          <w:sz w:val="20"/>
          <w:szCs w:val="20"/>
        </w:rPr>
        <w:t>Joonis 2: Rahvastikuprognoos: 65-aastaste ja vanemate osakaal rahvastikust (Statistikaamet, 01.03.2023).</w:t>
      </w:r>
    </w:p>
    <w:p w14:paraId="5123617B" w14:textId="77777777" w:rsidR="00652FD0" w:rsidRDefault="009A7842">
      <w:pPr>
        <w:jc w:val="both"/>
      </w:pPr>
      <w:r>
        <w:t xml:space="preserve">65-aastaste ja vanemate vanusegrupi kasv on toimunud ka KIKO piirkonnas. 2022. aastal oli KIKO piirkonnas 65-aastaste ja vanemate osakaal 24,9% piirkonna rahvastikust (2015. aastal 19,9%). Rahvastiku vananemine on toonud kaasa suurema hooldusvajaduse ning vajaduse mõelda rohkem eakate kaasamisele.  </w:t>
      </w:r>
    </w:p>
    <w:p w14:paraId="555F8094" w14:textId="77777777" w:rsidR="00652FD0" w:rsidRDefault="009A7842">
      <w:pPr>
        <w:jc w:val="both"/>
      </w:pPr>
      <w:r>
        <w:t>Puuetega inimeste osakaal rahvastikust on Eestis ja Ida-Viru maakonnas viimastel aastatel pigem vähenenud ja 2022. aastal oli neid vastavalt 10,1% (Eesti) ja 15,9% (Ida-Virumaa).  Analüüsid näitavad, et puuetega inimestest osalevad tööhõives vaid pooled ning 28,4% puuetega inimestest ohustab vaesus või sotsiaalne tõrjutus, samas kui puueteta inimestest ohustab see 17,8%.</w:t>
      </w:r>
      <w:r>
        <w:rPr>
          <w:vertAlign w:val="superscript"/>
        </w:rPr>
        <w:footnoteReference w:id="3"/>
      </w:r>
    </w:p>
    <w:p w14:paraId="4BD496E4" w14:textId="77777777" w:rsidR="00652FD0" w:rsidRDefault="009A7842">
      <w:pPr>
        <w:jc w:val="both"/>
      </w:pPr>
      <w:r>
        <w:t>KIKO tegevuspiirkonnas elas 1.01.2022 seisuga 2484 puuetega inimest, kes moodustasid 12,1% piirkonna rahvastikust. Tegemist on mõnevõrra väiksema osakaaluga kui Ida-Virumaal tervikuna, kuid see on siiski suurem kui Eesti keskmine. Üle 65% KIKO piirkonna puuetega inimestest on vanemad kui 65 aastat ja 30% puuetega inimestest on vanuses 16-64.</w:t>
      </w:r>
      <w:r>
        <w:rPr>
          <w:vertAlign w:val="superscript"/>
        </w:rPr>
        <w:footnoteReference w:id="4"/>
      </w:r>
    </w:p>
    <w:p w14:paraId="35AD7C99" w14:textId="77777777" w:rsidR="00652FD0" w:rsidRDefault="009A7842">
      <w:pPr>
        <w:jc w:val="both"/>
      </w:pPr>
      <w:r>
        <w:t>Vanus ja puue on mõlemad tugevalt seotud inimeste terviseseisundiga. 17,1% Ida-Virumaa elanikest (vanuses 16+) peab oma terviseseisundit halvaks või väga halvaks. Kuigi nende elanike osakaal on viimaste aastate jooksul vähenenud, on tegemist siiski Eesti keskmisest (12,9%) oluliselt suurema osakaaluga. 37,1% Ida-Virumaa elanikest toovad välja, et nende igapäevategevused on suurel või mõningal määral piiratud tulenevalt nende terviseseisundist. Kõige enam peavad oma igapäevaelu terviseseisundist tulenevalt piiratuks 65-aastased ja vanemad, seda arvab ligi 60% antud vanuserühmast.</w:t>
      </w:r>
      <w:r>
        <w:rPr>
          <w:vertAlign w:val="superscript"/>
        </w:rPr>
        <w:footnoteReference w:id="5"/>
      </w:r>
      <w:r>
        <w:t xml:space="preserve">  </w:t>
      </w:r>
    </w:p>
    <w:p w14:paraId="5B91D644" w14:textId="77777777" w:rsidR="00652FD0" w:rsidRDefault="009A7842">
      <w:pPr>
        <w:jc w:val="both"/>
      </w:pPr>
      <w:r>
        <w:t xml:space="preserve">Lisaks eakatele ja puuetega inimestele, on sotsiaalse kaasatuse riskirühmas hoolduskoormusega inimesed. Elanikkonna hoolduskoormuse uuringu andmetel tegeleb mõne teise inimese </w:t>
      </w:r>
      <w:r>
        <w:lastRenderedPageBreak/>
        <w:t>hooldamisega 15% vähemalt 16-aastastest Eesti elanikest, sealjuures maakonniti on hooldajate osakaal suurim Ida-Viru maakonnas (23%). Eristades hooldajate seas leibkonnasiseseid hooldajaid</w:t>
      </w:r>
      <w:r>
        <w:rPr>
          <w:vertAlign w:val="superscript"/>
        </w:rPr>
        <w:footnoteReference w:id="6"/>
      </w:r>
      <w:r>
        <w:t xml:space="preserve"> ja </w:t>
      </w:r>
      <w:proofErr w:type="spellStart"/>
      <w:r>
        <w:t>väljaspoolt</w:t>
      </w:r>
      <w:proofErr w:type="spellEnd"/>
      <w:r>
        <w:t xml:space="preserve"> leibkonda pärit hooldajaid</w:t>
      </w:r>
      <w:r>
        <w:rPr>
          <w:vertAlign w:val="superscript"/>
        </w:rPr>
        <w:footnoteReference w:id="7"/>
      </w:r>
      <w:r>
        <w:t>, on nende  osakaal mõlemas kategoorias samuti kõrgeim Ida-Viru maakonnas (vastavalt 10% ja 16%).</w:t>
      </w:r>
      <w:r>
        <w:rPr>
          <w:vertAlign w:val="superscript"/>
        </w:rPr>
        <w:footnoteReference w:id="8"/>
      </w:r>
      <w:r>
        <w:t xml:space="preserve"> </w:t>
      </w:r>
    </w:p>
    <w:p w14:paraId="04D5E2FF" w14:textId="77777777" w:rsidR="00652FD0" w:rsidRDefault="009A7842">
      <w:pPr>
        <w:jc w:val="both"/>
      </w:pPr>
      <w:r>
        <w:t xml:space="preserve">Hoolduskoormus võib olla oluliseks takistuseks tööturul osalemisel, mõjutada toimetulekut ning tekitada või suurendada sotsiaalset tõrjutust. </w:t>
      </w:r>
    </w:p>
    <w:p w14:paraId="1C720085" w14:textId="77777777" w:rsidR="00652FD0" w:rsidRDefault="00652FD0">
      <w:pPr>
        <w:jc w:val="both"/>
      </w:pPr>
    </w:p>
    <w:p w14:paraId="5C8AA46A" w14:textId="77777777" w:rsidR="00652FD0" w:rsidRDefault="009A7842">
      <w:pPr>
        <w:rPr>
          <w:b/>
        </w:rPr>
      </w:pPr>
      <w:bookmarkStart w:id="47" w:name="_heading=h.32hioqz" w:colFirst="0" w:colLast="0"/>
      <w:bookmarkEnd w:id="47"/>
      <w:r>
        <w:rPr>
          <w:b/>
        </w:rPr>
        <w:t>Peamised järeldused</w:t>
      </w:r>
    </w:p>
    <w:p w14:paraId="4DD255E4" w14:textId="77777777" w:rsidR="00652FD0" w:rsidRDefault="009A7842">
      <w:pPr>
        <w:numPr>
          <w:ilvl w:val="0"/>
          <w:numId w:val="37"/>
        </w:numPr>
        <w:spacing w:after="0"/>
        <w:jc w:val="both"/>
      </w:pPr>
      <w:r>
        <w:rPr>
          <w:color w:val="000000"/>
        </w:rPr>
        <w:t xml:space="preserve">KIKO piirkonna rahvastik jätkab vähenemist ja elanikkond vananeb kiirenevas tempos. Erinevalt teiste vanusegruppide elanikkonna kahanemisest, on 65 ja vanemate vanusegrupis toimunud elanikkonna kasv. </w:t>
      </w:r>
    </w:p>
    <w:p w14:paraId="1935EE70" w14:textId="77777777" w:rsidR="00652FD0" w:rsidRDefault="009A7842">
      <w:pPr>
        <w:numPr>
          <w:ilvl w:val="0"/>
          <w:numId w:val="37"/>
        </w:numPr>
        <w:spacing w:after="0"/>
        <w:jc w:val="both"/>
      </w:pPr>
      <w:r>
        <w:rPr>
          <w:color w:val="000000"/>
        </w:rPr>
        <w:t>Aktiivne elanikkond (20-64) väheneb kõige kiiremini, mis avaldab mõju kogu piirkonna arengule.</w:t>
      </w:r>
      <w:r>
        <w:rPr>
          <w:color w:val="000000"/>
          <w:sz w:val="24"/>
          <w:szCs w:val="24"/>
        </w:rPr>
        <w:t xml:space="preserve"> V</w:t>
      </w:r>
      <w:r>
        <w:rPr>
          <w:color w:val="000000"/>
        </w:rPr>
        <w:t>õrreldes eelmise perioodi andmetega on tööealiste (20-64) vanusegrupi langustrend pidev ja järsem.</w:t>
      </w:r>
    </w:p>
    <w:p w14:paraId="4508F3A9" w14:textId="77777777" w:rsidR="00652FD0" w:rsidRDefault="009A7842">
      <w:pPr>
        <w:numPr>
          <w:ilvl w:val="0"/>
          <w:numId w:val="37"/>
        </w:numPr>
        <w:spacing w:after="0"/>
        <w:jc w:val="both"/>
      </w:pPr>
      <w:r>
        <w:rPr>
          <w:color w:val="000000"/>
        </w:rPr>
        <w:t xml:space="preserve">Noorima vanusegrupi (0-19) vähenemine on aeglustunud, </w:t>
      </w:r>
      <w:r>
        <w:t xml:space="preserve">mistõttu </w:t>
      </w:r>
      <w:r>
        <w:rPr>
          <w:color w:val="000000"/>
        </w:rPr>
        <w:t>muutub üha olulisemaks pakkuda peredele ja noortele tegevusi ning toetada töökohtade säilimist ja loomist, et ei toimuks edasist piirkonnast lahkumist.</w:t>
      </w:r>
    </w:p>
    <w:p w14:paraId="03788459" w14:textId="77777777" w:rsidR="00652FD0" w:rsidRDefault="009A7842">
      <w:pPr>
        <w:numPr>
          <w:ilvl w:val="0"/>
          <w:numId w:val="37"/>
        </w:numPr>
        <w:spacing w:after="0"/>
        <w:jc w:val="both"/>
      </w:pPr>
      <w:r>
        <w:rPr>
          <w:color w:val="000000"/>
        </w:rPr>
        <w:t xml:space="preserve">Positiivsena saab välja tuua, et rändesaldo on trendina pigem paranev. Kuna KIKO piirkonna näol on tegemist keskuste ja linnalähedase atraktiivse piirkonnaga, võib see olla sisserändajatele atraktiivne elukoht. Oluline on jätkuvalt parandada teenuste kättesaadavust ja elukeskkonna atraktiivsust piirkonna elanikele. </w:t>
      </w:r>
    </w:p>
    <w:p w14:paraId="4179F7AA" w14:textId="77777777" w:rsidR="00652FD0" w:rsidRDefault="009A7842">
      <w:pPr>
        <w:numPr>
          <w:ilvl w:val="0"/>
          <w:numId w:val="37"/>
        </w:numPr>
        <w:pBdr>
          <w:top w:val="nil"/>
          <w:left w:val="nil"/>
          <w:bottom w:val="nil"/>
          <w:right w:val="nil"/>
          <w:between w:val="nil"/>
        </w:pBdr>
        <w:spacing w:after="0"/>
        <w:jc w:val="both"/>
      </w:pPr>
      <w:r>
        <w:rPr>
          <w:color w:val="000000"/>
        </w:rPr>
        <w:t>KIKO piirkonnas on Eesti keskmisest suurem osakaal sotsiaalsetesse riskirühmadesse kuuluvaid elanikke. Arvestades rahvastikutrende ning vanusegruppide tervisenäitajaid, võib arvata, et KIKO piirkonnas nende riskirühmade osakaal pigem suureneb, mis toob kaasa suurema hoolduskoormuse ning tõstab sotsiaalsete oskuste ja kontaktide vähenemise riski.  Sellest tulenevalt on vaja teha jõupingutusi riskirühmade toetamiseks ja vajaduste täitmiseks, et tagada nende heaolu, väärikas vananemine ning kaasatus ühiskonda.</w:t>
      </w:r>
    </w:p>
    <w:p w14:paraId="7F1F0A79" w14:textId="77777777" w:rsidR="00652FD0" w:rsidRDefault="00652FD0">
      <w:pPr>
        <w:jc w:val="both"/>
      </w:pPr>
    </w:p>
    <w:p w14:paraId="64E1BC5D" w14:textId="77777777" w:rsidR="00652FD0" w:rsidRDefault="00652FD0">
      <w:pPr>
        <w:ind w:left="720"/>
        <w:jc w:val="both"/>
      </w:pPr>
    </w:p>
    <w:p w14:paraId="43043817" w14:textId="77777777" w:rsidR="00652FD0" w:rsidRDefault="009A7842">
      <w:pPr>
        <w:pStyle w:val="Pealkiri3"/>
        <w:rPr>
          <w:rFonts w:eastAsia="Cambria" w:cs="Cambria"/>
          <w:color w:val="76923C"/>
          <w:szCs w:val="24"/>
        </w:rPr>
      </w:pPr>
      <w:bookmarkStart w:id="48" w:name="_Toc135391690"/>
      <w:r>
        <w:rPr>
          <w:rFonts w:eastAsia="Cambria" w:cs="Cambria"/>
          <w:color w:val="76923C"/>
          <w:szCs w:val="24"/>
        </w:rPr>
        <w:t>1.2.2. Majandus</w:t>
      </w:r>
      <w:bookmarkEnd w:id="48"/>
    </w:p>
    <w:p w14:paraId="13E8B14F" w14:textId="77777777" w:rsidR="00652FD0" w:rsidRDefault="00652FD0">
      <w:pPr>
        <w:jc w:val="both"/>
      </w:pPr>
    </w:p>
    <w:p w14:paraId="60E6ED34" w14:textId="77777777" w:rsidR="00652FD0" w:rsidRDefault="009A7842">
      <w:pPr>
        <w:jc w:val="both"/>
      </w:pPr>
      <w:r>
        <w:t xml:space="preserve">Põhiandmed sisemajanduse koguprodukti kohta on esitatud maakonnapõhiselt. Kuna KIKO piirkond asub Ida-Viru maakonna tõmbekeskuste ja suuremate linnapiirkondade vahetus läheduses, on nende piirkondade majandused omavahel tihedalt seotud. </w:t>
      </w:r>
    </w:p>
    <w:p w14:paraId="1626C500" w14:textId="77777777" w:rsidR="00652FD0" w:rsidRDefault="00652FD0">
      <w:pPr>
        <w:jc w:val="both"/>
      </w:pPr>
    </w:p>
    <w:p w14:paraId="6860540F" w14:textId="77777777" w:rsidR="00652FD0" w:rsidRDefault="009A7842">
      <w:pPr>
        <w:jc w:val="both"/>
      </w:pPr>
      <w:r>
        <w:rPr>
          <w:noProof/>
        </w:rPr>
        <w:lastRenderedPageBreak/>
        <w:drawing>
          <wp:inline distT="0" distB="0" distL="0" distR="0" wp14:anchorId="30EAE916" wp14:editId="3EFCBE65">
            <wp:extent cx="5803900" cy="3249295"/>
            <wp:effectExtent l="0" t="0" r="0" b="0"/>
            <wp:docPr id="171098142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5803900" cy="3249295"/>
                    </a:xfrm>
                    <a:prstGeom prst="rect">
                      <a:avLst/>
                    </a:prstGeom>
                    <a:ln/>
                  </pic:spPr>
                </pic:pic>
              </a:graphicData>
            </a:graphic>
          </wp:inline>
        </w:drawing>
      </w:r>
    </w:p>
    <w:p w14:paraId="5285B317" w14:textId="77777777" w:rsidR="00652FD0" w:rsidRDefault="009A7842">
      <w:pPr>
        <w:jc w:val="both"/>
        <w:rPr>
          <w:sz w:val="20"/>
          <w:szCs w:val="20"/>
        </w:rPr>
      </w:pPr>
      <w:r>
        <w:rPr>
          <w:sz w:val="20"/>
          <w:szCs w:val="20"/>
        </w:rPr>
        <w:t xml:space="preserve">Joonis 3: Ida-Viru maakonna SKP jooksevhindades, SKP elaniku kohta ja SKP osatähtsus Eesti </w:t>
      </w:r>
      <w:proofErr w:type="spellStart"/>
      <w:r>
        <w:rPr>
          <w:sz w:val="20"/>
          <w:szCs w:val="20"/>
        </w:rPr>
        <w:t>SKP-st</w:t>
      </w:r>
      <w:proofErr w:type="spellEnd"/>
      <w:r>
        <w:rPr>
          <w:sz w:val="20"/>
          <w:szCs w:val="20"/>
        </w:rPr>
        <w:t xml:space="preserve"> (Statistikaamet, 01.06.2022).</w:t>
      </w:r>
    </w:p>
    <w:p w14:paraId="6E346BEB" w14:textId="77777777" w:rsidR="00652FD0" w:rsidRDefault="009A7842">
      <w:pPr>
        <w:jc w:val="both"/>
      </w:pPr>
      <w:r>
        <w:t>Eelnevates piirkonna analüüsides on välja toodud seos Ida-Viru maakonna SKP ja maailmaturu naftahinna vahel. Ka aastatel 2015-2020 on antud seos selgelt nähtav, mis tähendab, et maakonna majandus on endiselt tugevalt sõltuv põlevkivisektorist. Arvestades 2020. aasta tervishoiukriisi ja 2022. aasta Venemaa agressiooni tõttu tekkinud hinnahüppeid (sealhulgas naftahinna hüppelist kasvu), ei ole selles osas ette näha suuremaid muutusi. Samas on vaja KIKO piirkonnas jätkuvalt soodustada majanduse mitmekesistamist ja lisandväärtuse tõstmist.</w:t>
      </w:r>
    </w:p>
    <w:p w14:paraId="6C1D0C28" w14:textId="77777777" w:rsidR="00652FD0" w:rsidRDefault="009A7842">
      <w:pPr>
        <w:jc w:val="both"/>
      </w:pPr>
      <w:r>
        <w:t xml:space="preserve">Võrreldes viimase 15 aasta andmeid, on Kirde-Eesti, sh. Ida-Viru maakonna, SKP osakaal Eesti </w:t>
      </w:r>
      <w:proofErr w:type="spellStart"/>
      <w:r>
        <w:t>SKP-st</w:t>
      </w:r>
      <w:proofErr w:type="spellEnd"/>
      <w:r>
        <w:t xml:space="preserve"> jätkuvalt vähenenud. Sama kehtib ka teiste Eesti piirkondade kohta, välja arvatud Põhja-Eesti, kuna sinna on koondunud suurem osa Eesti majandustegevusest. Samas on viimase 10 aasta jooksul näha languskõvera aeglustumist ning viimase 5 aasta trendijoon on pigem positiivne. </w:t>
      </w:r>
    </w:p>
    <w:p w14:paraId="3168490D" w14:textId="77777777" w:rsidR="00652FD0" w:rsidRDefault="009A7842">
      <w:pPr>
        <w:jc w:val="both"/>
      </w:pPr>
      <w:r>
        <w:rPr>
          <w:noProof/>
        </w:rPr>
        <w:lastRenderedPageBreak/>
        <w:drawing>
          <wp:inline distT="0" distB="0" distL="0" distR="0" wp14:anchorId="0120F486" wp14:editId="68516543">
            <wp:extent cx="5499100" cy="3213100"/>
            <wp:effectExtent l="0" t="0" r="0" b="0"/>
            <wp:docPr id="1710981430"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2"/>
                    <a:srcRect/>
                    <a:stretch>
                      <a:fillRect/>
                    </a:stretch>
                  </pic:blipFill>
                  <pic:spPr>
                    <a:xfrm>
                      <a:off x="0" y="0"/>
                      <a:ext cx="5499100" cy="3213100"/>
                    </a:xfrm>
                    <a:prstGeom prst="rect">
                      <a:avLst/>
                    </a:prstGeom>
                    <a:ln/>
                  </pic:spPr>
                </pic:pic>
              </a:graphicData>
            </a:graphic>
          </wp:inline>
        </w:drawing>
      </w:r>
    </w:p>
    <w:p w14:paraId="08C74E91" w14:textId="77777777" w:rsidR="00652FD0" w:rsidRDefault="009A7842">
      <w:pPr>
        <w:jc w:val="both"/>
        <w:rPr>
          <w:sz w:val="20"/>
          <w:szCs w:val="20"/>
        </w:rPr>
      </w:pPr>
      <w:r>
        <w:rPr>
          <w:sz w:val="20"/>
          <w:szCs w:val="20"/>
        </w:rPr>
        <w:t>Joonis 4: Ettevõtete arv ja ettevõtlusaktiivsus KIKO piirkonnas (Statistikaamet, 01.06.2022).</w:t>
      </w:r>
    </w:p>
    <w:p w14:paraId="611DD828" w14:textId="77777777" w:rsidR="00652FD0" w:rsidRDefault="00652FD0">
      <w:pPr>
        <w:jc w:val="both"/>
        <w:rPr>
          <w:sz w:val="20"/>
          <w:szCs w:val="20"/>
        </w:rPr>
      </w:pPr>
    </w:p>
    <w:p w14:paraId="50FA5B4F" w14:textId="77777777" w:rsidR="00652FD0" w:rsidRDefault="009A7842">
      <w:pPr>
        <w:jc w:val="both"/>
      </w:pPr>
      <w:r>
        <w:t xml:space="preserve">Ettevõtete arv on viimastel aastatel KIKO piirkonnas pidevalt kasvanud ning majanduslikult aktiivsete ettevõtete osakaal on püsinud võrdlemisi stabiilsena (umbes 80%). </w:t>
      </w:r>
    </w:p>
    <w:p w14:paraId="2F8DCB4E" w14:textId="77777777" w:rsidR="00652FD0" w:rsidRDefault="009A7842">
      <w:pPr>
        <w:jc w:val="both"/>
      </w:pPr>
      <w:r>
        <w:t xml:space="preserve">Kui vaadelda KIKO piirkonna arengut viimasel viiel aastal uue strateegiaperioodi tegevuspiirkonna piirides, on ettevõtlusaktiivsus oluliselt kasvanud (+17%). Kasv on suurem nii Eesti keskmisest (+8%) kui Ida-Viru maakonnast, kus on näha hoopis ettevõtlusaktiivsuse kahanemist (-13%). </w:t>
      </w:r>
    </w:p>
    <w:p w14:paraId="6DBD2E7F" w14:textId="77777777" w:rsidR="00652FD0" w:rsidRDefault="009A7842">
      <w:pPr>
        <w:jc w:val="both"/>
      </w:pPr>
      <w:r>
        <w:t>Samas KIKO piirkonna elanikud ise peavad madalat ettevõtlusaktiivsust endiselt üheks suurimaks probleemiks seoses piirkonna arenguga. Lisaks ettevõtlusaktiivsusele on probleemiks ka ettevõtjate vähene ambitsioonikus ja innovaatilisus.</w:t>
      </w:r>
      <w:r>
        <w:rPr>
          <w:vertAlign w:val="superscript"/>
        </w:rPr>
        <w:footnoteReference w:id="9"/>
      </w:r>
    </w:p>
    <w:p w14:paraId="0DADC310" w14:textId="77777777" w:rsidR="00652FD0" w:rsidRDefault="009A7842">
      <w:pPr>
        <w:jc w:val="both"/>
      </w:pPr>
      <w:r>
        <w:t xml:space="preserve">Suurem osa ettevõtetest on registreeritud osaühingutena (75,8%) ja füüsilistest isikutest ettevõtjatena (FIE, 22,2%). Suuremas osas ettevõtetes (93%) töötab alla 10 inimese, mis on sarnane Eesti ja Ida-Viru maakonna keskmisega (95%) või isegi mõnevõrra väiksem. </w:t>
      </w:r>
    </w:p>
    <w:p w14:paraId="5E20F947" w14:textId="77777777" w:rsidR="00652FD0" w:rsidRDefault="009A7842">
      <w:pPr>
        <w:jc w:val="both"/>
      </w:pPr>
      <w:r>
        <w:t xml:space="preserve">Turism on seotud mitmete ettevõtlusvaldkondadega ning kõik KIKO piirkonna omavalitsused peavad turismi jätkuvalt oluliseks valdkonnaks. Ida-Virumaal on tegutsev turismiklaster, mille turundustegevused on viimastel aastatel Ida-Virumaa nähtavust suurendanud, andes oma panuse piirkonna maine tõstmisse. Lisaks peavad piirkonna omavalitsused oluliseks ettevõtluskoostöö arendamist, seda eriti turismivaldkonnas. </w:t>
      </w:r>
    </w:p>
    <w:p w14:paraId="32080909" w14:textId="77777777" w:rsidR="00652FD0" w:rsidRDefault="009A7842">
      <w:pPr>
        <w:jc w:val="both"/>
      </w:pPr>
      <w:r>
        <w:t xml:space="preserve">Aastate 2020-2021 tervishoiukriisi ja 2022. aasta Venemaa agressiooni tulemusel on piirkonnas vähenenud külastuste arv, sealjuures eelnevalt prioriteediks seatud Venemaa suunalt. Seega on oluline külastusteenuste ümberkujundamine vastavalt siseturistide  ning uute </w:t>
      </w:r>
      <w:proofErr w:type="spellStart"/>
      <w:r>
        <w:t>välissihtturgude</w:t>
      </w:r>
      <w:proofErr w:type="spellEnd"/>
      <w:r>
        <w:t xml:space="preserve"> (Soome ja Läti) ootustele ning liikuda edasi ühiste turundustegevustega. Osaliselt on maakonna tasandil ümbersuunitlemine toimunud, sest majutatud siseturistide arv jõudis 2021. aastal pea </w:t>
      </w:r>
      <w:r>
        <w:lastRenderedPageBreak/>
        <w:t>samale tasemele aastaga 2019 ning ületas selle taseme 2022. aastal (kasv 3%)</w:t>
      </w:r>
      <w:r>
        <w:rPr>
          <w:vertAlign w:val="superscript"/>
        </w:rPr>
        <w:footnoteReference w:id="10"/>
      </w:r>
      <w:r>
        <w:t>. Samas oli kasv väiksem kui Eesti keskmine, mis tähendab, et siseturistid vajavad piirkonda tulemiseks lisamotivatsiooni. Välisturgude osas on maakonnas põhirõhk asetatud Soomele.</w:t>
      </w:r>
    </w:p>
    <w:p w14:paraId="794F7BDA" w14:textId="77777777" w:rsidR="00652FD0" w:rsidRDefault="00652FD0">
      <w:pPr>
        <w:jc w:val="both"/>
      </w:pPr>
    </w:p>
    <w:p w14:paraId="794F5560" w14:textId="77777777" w:rsidR="00652FD0" w:rsidRDefault="009A7842">
      <w:pPr>
        <w:rPr>
          <w:b/>
        </w:rPr>
      </w:pPr>
      <w:r>
        <w:rPr>
          <w:b/>
        </w:rPr>
        <w:t>Peamised järeldused</w:t>
      </w:r>
    </w:p>
    <w:p w14:paraId="738B3563" w14:textId="77777777" w:rsidR="00652FD0" w:rsidRDefault="009A7842">
      <w:pPr>
        <w:numPr>
          <w:ilvl w:val="0"/>
          <w:numId w:val="58"/>
        </w:numPr>
        <w:spacing w:after="0"/>
        <w:jc w:val="both"/>
      </w:pPr>
      <w:r>
        <w:rPr>
          <w:color w:val="000000"/>
        </w:rPr>
        <w:t xml:space="preserve">Ida-Viru (sh. KIKO piirkonna) SKP ja lisandväärtus kasvab, kuid olulist muutust võrreldes Eesti keskmise ja osakaaluga Eesti </w:t>
      </w:r>
      <w:proofErr w:type="spellStart"/>
      <w:r>
        <w:rPr>
          <w:color w:val="000000"/>
        </w:rPr>
        <w:t>SKP-st</w:t>
      </w:r>
      <w:proofErr w:type="spellEnd"/>
      <w:r>
        <w:rPr>
          <w:color w:val="000000"/>
        </w:rPr>
        <w:t xml:space="preserve"> toimunud ei ole.</w:t>
      </w:r>
    </w:p>
    <w:p w14:paraId="3E8C1E5C" w14:textId="77777777" w:rsidR="00652FD0" w:rsidRDefault="009A7842">
      <w:pPr>
        <w:numPr>
          <w:ilvl w:val="0"/>
          <w:numId w:val="58"/>
        </w:numPr>
        <w:spacing w:after="0"/>
        <w:jc w:val="both"/>
      </w:pPr>
      <w:r>
        <w:rPr>
          <w:color w:val="000000"/>
        </w:rPr>
        <w:t xml:space="preserve">Piirkonna töötasu on jätkuvalt Eesti keskmisest oluliselt madalam, suuremat muutust viimaste aastatega toimunud ole. Brutopalk kasvab Eesti keskmisega samas tempos. Kuna piirkonnas ei ole veel piisavalt kaasaegseid hästi tasustatud töökohti, võib see kaasa tuua noorte spetsialistide lahkumise või piirkonda mitte-tulemise. </w:t>
      </w:r>
    </w:p>
    <w:p w14:paraId="207591F4" w14:textId="77777777" w:rsidR="00652FD0" w:rsidRDefault="009A7842">
      <w:pPr>
        <w:numPr>
          <w:ilvl w:val="0"/>
          <w:numId w:val="58"/>
        </w:numPr>
        <w:spacing w:after="0"/>
        <w:jc w:val="both"/>
      </w:pPr>
      <w:r>
        <w:rPr>
          <w:color w:val="000000"/>
        </w:rPr>
        <w:t xml:space="preserve">Piirkonna jaoks olulise turismisektori näitajad on viimasel ajal maailmas toimunud sündmuste tõttu langenud, ära on langenud oluline Venemaa turg ja ka muude välisriikide külastajad. Kuigi piirkond on end ümber suunitlemas Eesti turule ning välisturgudest ka Soome turule, tuleb sellel suunal edasi tegutseda ning luua tooteid/teenuseid, mis sobivad üheaegselt nii </w:t>
      </w:r>
      <w:proofErr w:type="spellStart"/>
      <w:r>
        <w:rPr>
          <w:color w:val="000000"/>
        </w:rPr>
        <w:t>sise</w:t>
      </w:r>
      <w:proofErr w:type="spellEnd"/>
      <w:r>
        <w:rPr>
          <w:color w:val="000000"/>
        </w:rPr>
        <w:t xml:space="preserve">- kui välisturistidele. </w:t>
      </w:r>
    </w:p>
    <w:p w14:paraId="596D1202" w14:textId="77777777" w:rsidR="00652FD0" w:rsidRDefault="009A7842">
      <w:pPr>
        <w:numPr>
          <w:ilvl w:val="0"/>
          <w:numId w:val="58"/>
        </w:numPr>
        <w:spacing w:after="0"/>
        <w:jc w:val="both"/>
      </w:pPr>
      <w:r>
        <w:rPr>
          <w:color w:val="000000"/>
        </w:rPr>
        <w:t xml:space="preserve">KIKO piirkonnas on ettevõtete ja majanduslikult aktiivsete ettevõtete arv kasvanud. Samuti on trendiks ettevõtete lisandumine. </w:t>
      </w:r>
    </w:p>
    <w:p w14:paraId="4858C4CC" w14:textId="77777777" w:rsidR="00652FD0" w:rsidRDefault="009A7842">
      <w:pPr>
        <w:numPr>
          <w:ilvl w:val="0"/>
          <w:numId w:val="58"/>
        </w:numPr>
        <w:jc w:val="both"/>
      </w:pPr>
      <w:r>
        <w:rPr>
          <w:color w:val="000000"/>
        </w:rPr>
        <w:t xml:space="preserve">KIKO piirkonna ettevõtlusaktiivsus on Eesti keskmisest madalam, kuid ettevõtlusaktiivsus kasvab jõudsalt. Seda hoolimata asjaolust, et Ida-Viru maakonna osas on näha pigem ettevõtlusaktiivsuse langust. Oluline on ettevõtlikkusega seonduvaid toetusi ja võimalusi veelgi rohkem elanikkonnani viia. </w:t>
      </w:r>
    </w:p>
    <w:p w14:paraId="1082996F" w14:textId="77777777" w:rsidR="00652FD0" w:rsidRDefault="00652FD0"/>
    <w:p w14:paraId="7D44EA32" w14:textId="77777777" w:rsidR="00652FD0" w:rsidRDefault="009A7842">
      <w:pPr>
        <w:pStyle w:val="Pealkiri3"/>
        <w:rPr>
          <w:rFonts w:eastAsia="Cambria" w:cs="Cambria"/>
          <w:color w:val="76923C"/>
          <w:szCs w:val="24"/>
        </w:rPr>
      </w:pPr>
      <w:bookmarkStart w:id="49" w:name="_Toc135391691"/>
      <w:r>
        <w:rPr>
          <w:rFonts w:eastAsia="Cambria" w:cs="Cambria"/>
          <w:color w:val="76923C"/>
          <w:szCs w:val="24"/>
        </w:rPr>
        <w:t>1.2.3. Avalikud teenused ja kodanikuühiskond</w:t>
      </w:r>
      <w:bookmarkEnd w:id="49"/>
    </w:p>
    <w:p w14:paraId="57D98D2E" w14:textId="77777777" w:rsidR="00652FD0" w:rsidRDefault="00652FD0">
      <w:pPr>
        <w:rPr>
          <w:b/>
        </w:rPr>
      </w:pPr>
    </w:p>
    <w:p w14:paraId="5009F1DB" w14:textId="77777777" w:rsidR="00652FD0" w:rsidRDefault="009A7842">
      <w:pPr>
        <w:rPr>
          <w:b/>
        </w:rPr>
      </w:pPr>
      <w:r>
        <w:rPr>
          <w:b/>
        </w:rPr>
        <w:t>Haridus</w:t>
      </w:r>
    </w:p>
    <w:p w14:paraId="289037BA" w14:textId="77777777" w:rsidR="00652FD0" w:rsidRDefault="009A7842">
      <w:pPr>
        <w:jc w:val="both"/>
      </w:pPr>
      <w:r>
        <w:t>KIKO piirkonna omavalitsustes on 6 alusharidust pakkuvat haridusasutust 49 rühmaga.</w:t>
      </w:r>
      <w:r>
        <w:rPr>
          <w:vertAlign w:val="superscript"/>
        </w:rPr>
        <w:footnoteReference w:id="11"/>
      </w:r>
      <w:r>
        <w:t xml:space="preserve"> Alusharidust saavate laste arv on viimase strateegiaperioodi jooksul kõikunud vahemikus 710 – 780 last. Hoolimata negatiivsest iibest ja prognoosidest, ei ole viimase 7 aasta jooksul toimunud alusharidust saavate laste arvu vähenemist. Pigem on trendiks laste arvu väike kasv, mis on kooskõlas rahvastikuanalüüsiga, mis näitas rahvastiku kahanemise aeglustumist nooremas vanusegrupis. Üldharidust pakuvad KIKO piirkonna omavalitsustes 5 põhikooli ja 2 gümnaasiumit. Jätkunud on väike kasvutrend üldharidusasutustes õppijate arvus (2015: 1941 õpilast, 2021: 2072 õpilast) ning vähemalt siiani ei ole prognoositud langustrend realiseerunud. Kindlasti tuleb aga arvestada võimalike langustega, kui rahvastiku vähenemine jätkub ning rändesaldot ei suudeta positiivseks muuta.</w:t>
      </w:r>
    </w:p>
    <w:p w14:paraId="3FB693E4" w14:textId="77777777" w:rsidR="00652FD0" w:rsidRDefault="009A7842">
      <w:pPr>
        <w:jc w:val="both"/>
      </w:pPr>
      <w:r>
        <w:t xml:space="preserve">Huviharidust pakkuvaid huvikoole on KIKO piirkonna omavalitsustes 2021/2022 õppeaastal 9, millest suurem osa (6) asub Jõhvi vallas (kõik Jõhvi linnas). Huviharidust pakutakse nii muusika-, kunsti-, spordi-, tehnika kui </w:t>
      </w:r>
      <w:proofErr w:type="spellStart"/>
      <w:r>
        <w:t>üldkultuuri</w:t>
      </w:r>
      <w:proofErr w:type="spellEnd"/>
      <w:r>
        <w:t xml:space="preserve"> (sh keeleõppe) valdkondades.</w:t>
      </w:r>
    </w:p>
    <w:p w14:paraId="5A5469F1" w14:textId="77777777" w:rsidR="00652FD0" w:rsidRDefault="009A7842">
      <w:pPr>
        <w:jc w:val="both"/>
      </w:pPr>
      <w:r>
        <w:t xml:space="preserve">Viimastel aastatel on pärast varasemat pidevat kasvu hakanud õppurite arv huvikoolides kahenema – 2015: 1055 õpilast, 2019: 1279 õpilast ja 2021: 1079 õpilast. See võib tuleneda </w:t>
      </w:r>
      <w:r>
        <w:lastRenderedPageBreak/>
        <w:t xml:space="preserve">asjaolust, et huvitegevusega on hakanud tegelema ka muud organisatsioonid peale huvikoolide (erinevad mittetulunduslikud ja kogukondlikud ühendused ning huviringid üldhariduskoolide juures) ning LEADER- ja muid toetusi on huvitegevuse mitmekesistamiseks saanud organisatsioonid, mis pole ametlikult huvikoolid.  </w:t>
      </w:r>
    </w:p>
    <w:p w14:paraId="737133C4" w14:textId="77777777" w:rsidR="00652FD0" w:rsidRDefault="009A7842">
      <w:pPr>
        <w:jc w:val="both"/>
      </w:pPr>
      <w:r>
        <w:t xml:space="preserve">Mitmekesine huvitegevus ja selle võimaldamine piirkonna elanikele on oluline atraktiivse elukeskkonna osa, ükskõik, kas seda pakuvad huvikoolid, piirkonna muud organisatsioonid või korraldatakse kogukonna poolt omaalgatuslikult. </w:t>
      </w:r>
    </w:p>
    <w:p w14:paraId="58DBD1A6" w14:textId="77777777" w:rsidR="00652FD0" w:rsidRDefault="00652FD0">
      <w:pPr>
        <w:jc w:val="both"/>
      </w:pPr>
    </w:p>
    <w:p w14:paraId="0406B96E" w14:textId="77777777" w:rsidR="00652FD0" w:rsidRDefault="009A7842">
      <w:pPr>
        <w:rPr>
          <w:b/>
        </w:rPr>
      </w:pPr>
      <w:r>
        <w:rPr>
          <w:b/>
        </w:rPr>
        <w:t>Kultuur, sport ja vaba aeg</w:t>
      </w:r>
    </w:p>
    <w:p w14:paraId="11046890" w14:textId="77777777" w:rsidR="00652FD0" w:rsidRDefault="009A7842">
      <w:pPr>
        <w:jc w:val="both"/>
      </w:pPr>
      <w:r>
        <w:t xml:space="preserve">KIKO piirkonnas korraldavad kultuuri- ja vabaaja tegevusi mitmed huvikeskused ning elanikel on olemas võimalused kultuuri- ja sporditegevuseks ning vaba aja sisukaks veetmiseks. Mitmed objektid vajavad värskendamist, kuid üldine infrastruktuur on olemas. </w:t>
      </w:r>
    </w:p>
    <w:p w14:paraId="712C073E" w14:textId="77777777" w:rsidR="00652FD0" w:rsidRDefault="009A7842">
      <w:pPr>
        <w:jc w:val="both"/>
      </w:pPr>
      <w:r>
        <w:t>KIKO piirkonna elanike hulgas läbiviidud küsitluse andmetel peavad piirkonna inimesed probleemiks, et kogukonnad ei käi koos, eriti pärast COVID-19 pandeemiat, ning mitmel pool on kogukonnad mingil määral lõhestunud. 2017. aasta haldusreformi järgselt ei ole tekkinud uut identiteeti ning mõned kogukonnad on rohkem isoleerunud kui enne.</w:t>
      </w:r>
      <w:r>
        <w:rPr>
          <w:vertAlign w:val="superscript"/>
        </w:rPr>
        <w:footnoteReference w:id="12"/>
      </w:r>
    </w:p>
    <w:p w14:paraId="411ED8CC" w14:textId="77777777" w:rsidR="00652FD0" w:rsidRDefault="009A7842">
      <w:pPr>
        <w:jc w:val="both"/>
      </w:pPr>
      <w:r>
        <w:t>Kuigi kõikides omavalitsustes on olemas rahvamajad, kus eri huvigrupid saavad koos käia ja vabaaja tegevusi korraldada, peetakse kooskäimiskohtade vähesust siiski probleemiks. Eriti tuntakse puudust  multifunktsionaalsetest kooskäimiskohtadest.</w:t>
      </w:r>
      <w:r>
        <w:rPr>
          <w:vertAlign w:val="superscript"/>
        </w:rPr>
        <w:footnoteReference w:id="13"/>
      </w:r>
    </w:p>
    <w:p w14:paraId="576FECF0" w14:textId="77777777" w:rsidR="00652FD0" w:rsidRDefault="009A7842">
      <w:pPr>
        <w:jc w:val="both"/>
      </w:pPr>
      <w:r>
        <w:t xml:space="preserve">Lisaks erinevatele kultuuri- ja vabaajakeskustele toimivad KIKO piirkonna omavalitsustes ka noortekeskused, mille eesmärgiks on noorsootöö korraldamine ja noorte aktiveerimine: Jõhvi Avatud Noortekeskus, Toila valla Spordi- ja Kultuurikeskus (noortekeskused </w:t>
      </w:r>
      <w:proofErr w:type="spellStart"/>
      <w:r>
        <w:t>Voka</w:t>
      </w:r>
      <w:proofErr w:type="spellEnd"/>
      <w:r>
        <w:t xml:space="preserve"> alevikus, Kohtla-Nõmme alevis ja Järve külas) ja Narva-Jõesuu Noortekeskus.</w:t>
      </w:r>
    </w:p>
    <w:p w14:paraId="7BE1A36D" w14:textId="77777777" w:rsidR="00652FD0" w:rsidRDefault="009A7842">
      <w:pPr>
        <w:jc w:val="both"/>
      </w:pPr>
      <w:r>
        <w:t xml:space="preserve">Eelnevalt mainitud trend, et huvikoolides õppijate arv on viimastel aastatel jäänud väiksemaks, võib olla osaliselt põhjustatud ka noortekeskuste aktiivsest tööst noorte vabaaja ja huvitegevuse koordineerimisel, sest noortekeskuste tegevustes osalejad ei kajastu huvikoolides õppijate statistikas. </w:t>
      </w:r>
    </w:p>
    <w:p w14:paraId="1A47908D" w14:textId="77777777" w:rsidR="00652FD0" w:rsidRDefault="009A7842">
      <w:pPr>
        <w:jc w:val="both"/>
      </w:pPr>
      <w:r>
        <w:t>Piirkonnas peetakse noortele suunatud tegevuste hulka üldjuhul heaks ning viimastel aastatel on tegevused muutunud mitmekesisemaks ja atraktiivsemaks. Noorsootööga seotud probleemiks peetakse pigem noorte vähest kaasatust neile suunatud tegevuste planeerimisel. Lisaks on probleemiks noorte passiivsus ja omaalgatuslike tegevuste vähesus. Sealjuures arvatakse, et noorte vähene kaasamine neile suunatud tegevuste arendusse süvendab passiivsust, kuna tegevused ei pruugi alati lähtuda noorte soovidest ja vajadustest.</w:t>
      </w:r>
      <w:r>
        <w:rPr>
          <w:vertAlign w:val="superscript"/>
        </w:rPr>
        <w:footnoteReference w:id="14"/>
      </w:r>
    </w:p>
    <w:p w14:paraId="46811FC1" w14:textId="77777777" w:rsidR="00652FD0" w:rsidRDefault="00652FD0">
      <w:pPr>
        <w:jc w:val="both"/>
      </w:pPr>
    </w:p>
    <w:p w14:paraId="62AC013C" w14:textId="77777777" w:rsidR="00652FD0" w:rsidRDefault="009A7842">
      <w:pPr>
        <w:rPr>
          <w:b/>
        </w:rPr>
      </w:pPr>
      <w:r>
        <w:rPr>
          <w:b/>
        </w:rPr>
        <w:t>Kolmas sektor ja kodanikuühiskond</w:t>
      </w:r>
    </w:p>
    <w:p w14:paraId="7BB837A1" w14:textId="77777777" w:rsidR="00652FD0" w:rsidRDefault="009A7842">
      <w:pPr>
        <w:jc w:val="both"/>
      </w:pPr>
      <w:r>
        <w:t xml:space="preserve">Kolmanda sektori organisatsioonide (mittetulundusühingud ja sihtasutused) arv on viimastel aastatel KIKO piirkonnas pigem kasvanud – 2016. aastal 265 ja 2022. aastaks 480. </w:t>
      </w:r>
    </w:p>
    <w:p w14:paraId="653B1DB6" w14:textId="77777777" w:rsidR="00652FD0" w:rsidRDefault="009A7842">
      <w:pPr>
        <w:jc w:val="both"/>
      </w:pPr>
      <w:r>
        <w:lastRenderedPageBreak/>
        <w:t>Kolmanda sektori organisatsioonide juurdekasvule on kindlasti kaasa aidanud kõikides KIKO piirkonna omavalitsustes jagatavad kogukonna- ja mittetulundussektori toetused, sest kolmanda sektori üheks suurimaks probleemiks on ressursside vähesus.</w:t>
      </w:r>
    </w:p>
    <w:p w14:paraId="27EFC3A2" w14:textId="77777777" w:rsidR="00652FD0" w:rsidRDefault="009A7842">
      <w:pPr>
        <w:jc w:val="both"/>
      </w:pPr>
      <w:r>
        <w:t>KIKO piirkonna kõik omavalitsused on oma arengukavades kinnitanud kolmanda sektori olulisust piirkonna arengus.  Samas on KIKO piirkonnas läbiviidud küsitluses välja toodud, et avalik sektor võiks anda kolmandale sektorile üle rohkemate kohalike teenuste ja tegevuste korraldamise.</w:t>
      </w:r>
      <w:r>
        <w:rPr>
          <w:vertAlign w:val="superscript"/>
        </w:rPr>
        <w:footnoteReference w:id="15"/>
      </w:r>
    </w:p>
    <w:p w14:paraId="3430E2A3" w14:textId="77777777" w:rsidR="00652FD0" w:rsidRDefault="009A7842">
      <w:pPr>
        <w:jc w:val="both"/>
      </w:pPr>
      <w:r>
        <w:t>Suurimaks probleemiks kolmanda sektori ja kodanikuühiskonna arendamisel KIKO piirkonnas peetakse aktiivsete kogukonnaliikmete ja eestkõnelejate väsimist ning ressursside (rahalise-, taristu- ja inimressursi) puudust. Lisaks peetakse probleemiks koostöösoovi ja kogukonnatunde vähesust.</w:t>
      </w:r>
      <w:r>
        <w:rPr>
          <w:vertAlign w:val="superscript"/>
        </w:rPr>
        <w:footnoteReference w:id="16"/>
      </w:r>
    </w:p>
    <w:p w14:paraId="52735750" w14:textId="77777777" w:rsidR="00652FD0" w:rsidRDefault="009A7842">
      <w:pPr>
        <w:rPr>
          <w:b/>
        </w:rPr>
      </w:pPr>
      <w:r>
        <w:rPr>
          <w:b/>
        </w:rPr>
        <w:t>Peamised järeldused</w:t>
      </w:r>
    </w:p>
    <w:p w14:paraId="2DE97892" w14:textId="77777777" w:rsidR="00652FD0" w:rsidRDefault="009A7842">
      <w:pPr>
        <w:numPr>
          <w:ilvl w:val="0"/>
          <w:numId w:val="56"/>
        </w:numPr>
        <w:spacing w:after="0"/>
        <w:jc w:val="both"/>
      </w:pPr>
      <w:r>
        <w:rPr>
          <w:color w:val="000000"/>
        </w:rPr>
        <w:t xml:space="preserve">KIKO piirkonnas pakuvad kõik omavalitsused alus-, </w:t>
      </w:r>
      <w:proofErr w:type="spellStart"/>
      <w:r>
        <w:rPr>
          <w:color w:val="000000"/>
        </w:rPr>
        <w:t>üld</w:t>
      </w:r>
      <w:proofErr w:type="spellEnd"/>
      <w:r>
        <w:rPr>
          <w:color w:val="000000"/>
        </w:rPr>
        <w:t>- ja huviharidusteenuseid.</w:t>
      </w:r>
    </w:p>
    <w:p w14:paraId="70C35114" w14:textId="77777777" w:rsidR="00652FD0" w:rsidRDefault="009A7842">
      <w:pPr>
        <w:numPr>
          <w:ilvl w:val="0"/>
          <w:numId w:val="56"/>
        </w:numPr>
        <w:spacing w:after="0"/>
        <w:jc w:val="both"/>
      </w:pPr>
      <w:r>
        <w:rPr>
          <w:color w:val="000000"/>
        </w:rPr>
        <w:t xml:space="preserve">Lasteaialaste ja kooliõpilaste arv ei ole langenud, kuigi sellist trendi on eelnevad analüüsid ennustanud. </w:t>
      </w:r>
    </w:p>
    <w:p w14:paraId="100A5684" w14:textId="77777777" w:rsidR="00652FD0" w:rsidRDefault="009A7842">
      <w:pPr>
        <w:numPr>
          <w:ilvl w:val="0"/>
          <w:numId w:val="56"/>
        </w:numPr>
        <w:spacing w:after="0"/>
        <w:jc w:val="both"/>
      </w:pPr>
      <w:r>
        <w:rPr>
          <w:color w:val="000000"/>
        </w:rPr>
        <w:t xml:space="preserve">Huvihariduses osalevate õpilaste arv on hakanud langema. Kuna huvitegevusi pakuvad üha enam ka kohalikud kultuuri- ja noortekeskused, võib see olla tingitud huvitegevuste pakkujate ringi laienemisest. Oluline on jätkata koostööd erinevate piirkondade ja asutuste vahel. </w:t>
      </w:r>
    </w:p>
    <w:p w14:paraId="77A5CF4E" w14:textId="77777777" w:rsidR="00652FD0" w:rsidRDefault="009A7842">
      <w:pPr>
        <w:numPr>
          <w:ilvl w:val="0"/>
          <w:numId w:val="56"/>
        </w:numPr>
        <w:spacing w:after="0"/>
        <w:jc w:val="both"/>
      </w:pPr>
      <w:r>
        <w:rPr>
          <w:color w:val="000000"/>
        </w:rPr>
        <w:t xml:space="preserve">Noorsootööga tegeletakse piirkonna kõikides omavalitsustes, kuid probleemiks on noorte passiivsus ja vähene omaalgatus. Probleemina on välja toodud ka noorte vähest kaasamist neile planeeritavate tegevuste arendamisel. Noorte aktiveerimisel tuleb rohkem mõelda nende kaasamise ja koostöö peale. </w:t>
      </w:r>
    </w:p>
    <w:p w14:paraId="2F0EDCDF" w14:textId="77777777" w:rsidR="00652FD0" w:rsidRDefault="009A7842">
      <w:pPr>
        <w:numPr>
          <w:ilvl w:val="0"/>
          <w:numId w:val="56"/>
        </w:numPr>
        <w:spacing w:after="0"/>
        <w:jc w:val="both"/>
      </w:pPr>
      <w:r>
        <w:rPr>
          <w:color w:val="000000"/>
        </w:rPr>
        <w:t xml:space="preserve">MTÜ-de arv on erinevalt eelnevast perioodist kasvanud ja kõik omavalitsused on loonud lahendused kolmanda sektori toetamiseks. </w:t>
      </w:r>
    </w:p>
    <w:p w14:paraId="683C2276" w14:textId="77777777" w:rsidR="00652FD0" w:rsidRDefault="009A7842">
      <w:pPr>
        <w:numPr>
          <w:ilvl w:val="0"/>
          <w:numId w:val="56"/>
        </w:numPr>
        <w:jc w:val="both"/>
      </w:pPr>
      <w:r>
        <w:rPr>
          <w:color w:val="000000"/>
        </w:rPr>
        <w:t xml:space="preserve">Piirkonnas on mitmeid kultuuri-, rahva- ja seltsimaju, samas tuuakse välja, et kooskäimiskohti ei ole piisavalt. Kooskäimiskohtade arendamisel tuleks toetada pigem multifunktsionaalseid objekte, kus saavad koos tegutseda nii huvi- ja kultuuritegevusega kui mikrotasandil ettevõtlusega tegelevad kogukonna liikmed. </w:t>
      </w:r>
      <w:r>
        <w:br w:type="page"/>
      </w:r>
    </w:p>
    <w:p w14:paraId="660305B2" w14:textId="77777777" w:rsidR="00652FD0" w:rsidRDefault="00652FD0">
      <w:pPr>
        <w:jc w:val="both"/>
      </w:pPr>
    </w:p>
    <w:p w14:paraId="1CFE6F08" w14:textId="77777777" w:rsidR="00652FD0" w:rsidRDefault="009A7842">
      <w:pPr>
        <w:pStyle w:val="Pealkiri2"/>
        <w:rPr>
          <w:rFonts w:eastAsia="Cambria" w:cs="Cambria"/>
          <w:color w:val="76923C"/>
          <w:szCs w:val="26"/>
        </w:rPr>
      </w:pPr>
      <w:bookmarkStart w:id="50" w:name="_Toc135391692"/>
      <w:r>
        <w:rPr>
          <w:rFonts w:eastAsia="Cambria" w:cs="Cambria"/>
          <w:color w:val="76923C"/>
          <w:szCs w:val="26"/>
        </w:rPr>
        <w:t>1.3. 2015-2022 strateegiaperioodi elluviimise tulemused</w:t>
      </w:r>
      <w:bookmarkEnd w:id="50"/>
      <w:r>
        <w:rPr>
          <w:rFonts w:eastAsia="Cambria" w:cs="Cambria"/>
          <w:color w:val="76923C"/>
          <w:szCs w:val="26"/>
        </w:rPr>
        <w:t xml:space="preserve"> </w:t>
      </w:r>
    </w:p>
    <w:p w14:paraId="67F658ED" w14:textId="77777777" w:rsidR="00652FD0" w:rsidRDefault="00652FD0">
      <w:pPr>
        <w:jc w:val="both"/>
      </w:pPr>
    </w:p>
    <w:p w14:paraId="70BE5FD3" w14:textId="77777777" w:rsidR="00652FD0" w:rsidRDefault="009A7842">
      <w:pPr>
        <w:jc w:val="both"/>
      </w:pPr>
      <w:r>
        <w:t xml:space="preserve">Strateegia koostamise ajaks ei ole eelmine strateegiaperiood veel lõppenud, kuna strateegiat pikendati esialgu kahe aasta võrra (üleminekuperiood) ning eeldatavasti pikeneb vana perioodi strateegia rakendamine kuni aastani 2024.  </w:t>
      </w:r>
    </w:p>
    <w:p w14:paraId="526F18CA" w14:textId="77777777" w:rsidR="00652FD0" w:rsidRDefault="009A7842">
      <w:pPr>
        <w:jc w:val="both"/>
      </w:pPr>
      <w:r>
        <w:t xml:space="preserve">Toetuste rahastamise kohta antakse tulemused 2022. aasta aprilli seisuga, seirenäitajate osas 2022. aasta lõpu seisuga. </w:t>
      </w:r>
    </w:p>
    <w:p w14:paraId="0B16D008" w14:textId="77777777" w:rsidR="00652FD0" w:rsidRDefault="009A7842">
      <w:pPr>
        <w:jc w:val="both"/>
      </w:pPr>
      <w:r>
        <w:t xml:space="preserve">2022. aasta aprilli seisuga on aastatel 2015-2022 rahastatud kokku 129 projekti, mis jagunevad 4 meetme vahel. </w:t>
      </w:r>
    </w:p>
    <w:p w14:paraId="053783CC" w14:textId="77777777" w:rsidR="00652FD0" w:rsidRDefault="00652FD0">
      <w:pPr>
        <w:jc w:val="both"/>
      </w:pPr>
    </w:p>
    <w:tbl>
      <w:tblPr>
        <w:tblStyle w:val="aff6"/>
        <w:tblW w:w="8652" w:type="dxa"/>
        <w:tblInd w:w="100" w:type="dxa"/>
        <w:tblBorders>
          <w:top w:val="single" w:sz="4" w:space="0" w:color="B7E995"/>
          <w:left w:val="single" w:sz="4" w:space="0" w:color="B7E995"/>
          <w:bottom w:val="single" w:sz="4" w:space="0" w:color="B7E995"/>
          <w:insideH w:val="single" w:sz="4" w:space="0" w:color="B7E995"/>
        </w:tblBorders>
        <w:tblLayout w:type="fixed"/>
        <w:tblLook w:val="0000" w:firstRow="0" w:lastRow="0" w:firstColumn="0" w:lastColumn="0" w:noHBand="0" w:noVBand="0"/>
      </w:tblPr>
      <w:tblGrid>
        <w:gridCol w:w="4390"/>
        <w:gridCol w:w="1701"/>
        <w:gridCol w:w="2561"/>
      </w:tblGrid>
      <w:tr w:rsidR="00652FD0" w14:paraId="02F3F9C3" w14:textId="77777777">
        <w:tc>
          <w:tcPr>
            <w:tcW w:w="4390" w:type="dxa"/>
            <w:tcBorders>
              <w:top w:val="single" w:sz="4" w:space="0" w:color="B7E995"/>
              <w:left w:val="single" w:sz="4" w:space="0" w:color="B7E995"/>
              <w:bottom w:val="single" w:sz="4" w:space="0" w:color="B7E995"/>
            </w:tcBorders>
          </w:tcPr>
          <w:p w14:paraId="3DC7E820" w14:textId="77777777" w:rsidR="00652FD0" w:rsidRDefault="009A7842">
            <w:pPr>
              <w:jc w:val="both"/>
              <w:rPr>
                <w:b/>
              </w:rPr>
            </w:pPr>
            <w:r>
              <w:rPr>
                <w:b/>
              </w:rPr>
              <w:t>Meede</w:t>
            </w:r>
          </w:p>
        </w:tc>
        <w:tc>
          <w:tcPr>
            <w:tcW w:w="1701" w:type="dxa"/>
            <w:tcBorders>
              <w:top w:val="single" w:sz="4" w:space="0" w:color="B7E995"/>
              <w:left w:val="single" w:sz="4" w:space="0" w:color="B7E995"/>
              <w:bottom w:val="single" w:sz="4" w:space="0" w:color="B7E995"/>
            </w:tcBorders>
          </w:tcPr>
          <w:p w14:paraId="3920E440" w14:textId="77777777" w:rsidR="00652FD0" w:rsidRDefault="009A7842">
            <w:pPr>
              <w:jc w:val="right"/>
              <w:rPr>
                <w:b/>
              </w:rPr>
            </w:pPr>
            <w:r>
              <w:rPr>
                <w:b/>
              </w:rPr>
              <w:t>Projekte kokku</w:t>
            </w:r>
          </w:p>
        </w:tc>
        <w:tc>
          <w:tcPr>
            <w:tcW w:w="2561" w:type="dxa"/>
            <w:tcBorders>
              <w:top w:val="single" w:sz="4" w:space="0" w:color="B7E995"/>
              <w:left w:val="single" w:sz="4" w:space="0" w:color="B7E995"/>
              <w:bottom w:val="single" w:sz="4" w:space="0" w:color="B7E995"/>
              <w:right w:val="single" w:sz="4" w:space="0" w:color="B7E995"/>
            </w:tcBorders>
          </w:tcPr>
          <w:p w14:paraId="3DE12FCF" w14:textId="77777777" w:rsidR="00652FD0" w:rsidRDefault="009A7842">
            <w:pPr>
              <w:jc w:val="right"/>
              <w:rPr>
                <w:b/>
              </w:rPr>
            </w:pPr>
            <w:r>
              <w:rPr>
                <w:b/>
              </w:rPr>
              <w:t>Toetusi kokku, EUR</w:t>
            </w:r>
          </w:p>
        </w:tc>
      </w:tr>
      <w:tr w:rsidR="00652FD0" w14:paraId="2B544810" w14:textId="77777777">
        <w:tc>
          <w:tcPr>
            <w:tcW w:w="4390" w:type="dxa"/>
            <w:tcBorders>
              <w:top w:val="single" w:sz="4" w:space="0" w:color="B7E995"/>
              <w:left w:val="single" w:sz="4" w:space="0" w:color="B7E995"/>
              <w:bottom w:val="single" w:sz="4" w:space="0" w:color="B7E995"/>
            </w:tcBorders>
          </w:tcPr>
          <w:p w14:paraId="64C14DFB" w14:textId="77777777" w:rsidR="00652FD0" w:rsidRDefault="009A7842">
            <w:pPr>
              <w:jc w:val="both"/>
            </w:pPr>
            <w:r>
              <w:t xml:space="preserve">Meede 1 </w:t>
            </w:r>
          </w:p>
          <w:p w14:paraId="66D99377" w14:textId="77777777" w:rsidR="00652FD0" w:rsidRDefault="009A7842">
            <w:pPr>
              <w:jc w:val="both"/>
            </w:pPr>
            <w:r>
              <w:t>Ettevõtluse  arendamine  ja kompetentsi   tõstmine</w:t>
            </w:r>
          </w:p>
        </w:tc>
        <w:tc>
          <w:tcPr>
            <w:tcW w:w="1701" w:type="dxa"/>
            <w:tcBorders>
              <w:top w:val="single" w:sz="4" w:space="0" w:color="B7E995"/>
              <w:left w:val="single" w:sz="4" w:space="0" w:color="B7E995"/>
              <w:bottom w:val="single" w:sz="4" w:space="0" w:color="B7E995"/>
            </w:tcBorders>
          </w:tcPr>
          <w:p w14:paraId="43FB21AF" w14:textId="77777777" w:rsidR="00652FD0" w:rsidRDefault="009A7842">
            <w:pPr>
              <w:jc w:val="right"/>
            </w:pPr>
            <w:r>
              <w:t>68</w:t>
            </w:r>
          </w:p>
        </w:tc>
        <w:tc>
          <w:tcPr>
            <w:tcW w:w="2561" w:type="dxa"/>
            <w:tcBorders>
              <w:top w:val="single" w:sz="4" w:space="0" w:color="B7E995"/>
              <w:left w:val="single" w:sz="4" w:space="0" w:color="B7E995"/>
              <w:bottom w:val="single" w:sz="4" w:space="0" w:color="B7E995"/>
              <w:right w:val="single" w:sz="4" w:space="0" w:color="B7E995"/>
            </w:tcBorders>
          </w:tcPr>
          <w:p w14:paraId="14480E2B" w14:textId="77777777" w:rsidR="00652FD0" w:rsidRDefault="009A7842">
            <w:pPr>
              <w:jc w:val="right"/>
            </w:pPr>
            <w:r>
              <w:t>1 107 519</w:t>
            </w:r>
          </w:p>
        </w:tc>
      </w:tr>
      <w:tr w:rsidR="00652FD0" w14:paraId="46D63DF7" w14:textId="77777777">
        <w:tc>
          <w:tcPr>
            <w:tcW w:w="4390" w:type="dxa"/>
            <w:tcBorders>
              <w:top w:val="single" w:sz="4" w:space="0" w:color="B7E995"/>
              <w:left w:val="single" w:sz="4" w:space="0" w:color="B7E995"/>
              <w:bottom w:val="single" w:sz="4" w:space="0" w:color="B7E995"/>
            </w:tcBorders>
          </w:tcPr>
          <w:p w14:paraId="5B5D4961" w14:textId="77777777" w:rsidR="00652FD0" w:rsidRDefault="009A7842">
            <w:pPr>
              <w:jc w:val="both"/>
            </w:pPr>
            <w:r>
              <w:t>Meede 2</w:t>
            </w:r>
          </w:p>
          <w:p w14:paraId="24D4F797" w14:textId="77777777" w:rsidR="00652FD0" w:rsidRDefault="009A7842">
            <w:pPr>
              <w:jc w:val="both"/>
            </w:pPr>
            <w:r>
              <w:t>Elukeskkonna arendamine</w:t>
            </w:r>
          </w:p>
        </w:tc>
        <w:tc>
          <w:tcPr>
            <w:tcW w:w="1701" w:type="dxa"/>
            <w:tcBorders>
              <w:top w:val="single" w:sz="4" w:space="0" w:color="B7E995"/>
              <w:left w:val="single" w:sz="4" w:space="0" w:color="B7E995"/>
              <w:bottom w:val="single" w:sz="4" w:space="0" w:color="B7E995"/>
            </w:tcBorders>
          </w:tcPr>
          <w:p w14:paraId="192B1E2B" w14:textId="77777777" w:rsidR="00652FD0" w:rsidRDefault="009A7842">
            <w:pPr>
              <w:jc w:val="right"/>
            </w:pPr>
            <w:r>
              <w:t>36</w:t>
            </w:r>
          </w:p>
        </w:tc>
        <w:tc>
          <w:tcPr>
            <w:tcW w:w="2561" w:type="dxa"/>
            <w:tcBorders>
              <w:top w:val="single" w:sz="4" w:space="0" w:color="B7E995"/>
              <w:left w:val="single" w:sz="4" w:space="0" w:color="B7E995"/>
              <w:bottom w:val="single" w:sz="4" w:space="0" w:color="B7E995"/>
              <w:right w:val="single" w:sz="4" w:space="0" w:color="B7E995"/>
            </w:tcBorders>
          </w:tcPr>
          <w:p w14:paraId="263127F2" w14:textId="77777777" w:rsidR="00652FD0" w:rsidRDefault="009A7842">
            <w:pPr>
              <w:jc w:val="right"/>
            </w:pPr>
            <w:r>
              <w:t>644 174</w:t>
            </w:r>
          </w:p>
        </w:tc>
      </w:tr>
      <w:tr w:rsidR="00652FD0" w14:paraId="09D36928" w14:textId="77777777">
        <w:tc>
          <w:tcPr>
            <w:tcW w:w="4390" w:type="dxa"/>
            <w:tcBorders>
              <w:top w:val="single" w:sz="4" w:space="0" w:color="B7E995"/>
              <w:left w:val="single" w:sz="4" w:space="0" w:color="B7E995"/>
              <w:bottom w:val="single" w:sz="4" w:space="0" w:color="B7E995"/>
            </w:tcBorders>
          </w:tcPr>
          <w:p w14:paraId="2413F869" w14:textId="77777777" w:rsidR="00652FD0" w:rsidRDefault="009A7842">
            <w:pPr>
              <w:jc w:val="both"/>
            </w:pPr>
            <w:r>
              <w:t>Meede 3</w:t>
            </w:r>
          </w:p>
          <w:p w14:paraId="2D2D9928" w14:textId="77777777" w:rsidR="00652FD0" w:rsidRDefault="009A7842">
            <w:pPr>
              <w:jc w:val="both"/>
            </w:pPr>
            <w:r>
              <w:t>Koostöö ja ühistegevuste arendamine</w:t>
            </w:r>
          </w:p>
        </w:tc>
        <w:tc>
          <w:tcPr>
            <w:tcW w:w="1701" w:type="dxa"/>
            <w:tcBorders>
              <w:top w:val="single" w:sz="4" w:space="0" w:color="B7E995"/>
              <w:left w:val="single" w:sz="4" w:space="0" w:color="B7E995"/>
              <w:bottom w:val="single" w:sz="4" w:space="0" w:color="B7E995"/>
            </w:tcBorders>
          </w:tcPr>
          <w:p w14:paraId="4959522C" w14:textId="77777777" w:rsidR="00652FD0" w:rsidRDefault="009A7842">
            <w:pPr>
              <w:jc w:val="right"/>
            </w:pPr>
            <w:r>
              <w:t>24</w:t>
            </w:r>
          </w:p>
        </w:tc>
        <w:tc>
          <w:tcPr>
            <w:tcW w:w="2561" w:type="dxa"/>
            <w:tcBorders>
              <w:top w:val="single" w:sz="4" w:space="0" w:color="B7E995"/>
              <w:left w:val="single" w:sz="4" w:space="0" w:color="B7E995"/>
              <w:bottom w:val="single" w:sz="4" w:space="0" w:color="B7E995"/>
              <w:right w:val="single" w:sz="4" w:space="0" w:color="B7E995"/>
            </w:tcBorders>
          </w:tcPr>
          <w:p w14:paraId="02B23622" w14:textId="77777777" w:rsidR="00652FD0" w:rsidRDefault="009A7842">
            <w:pPr>
              <w:jc w:val="right"/>
            </w:pPr>
            <w:r>
              <w:t>447 378</w:t>
            </w:r>
          </w:p>
        </w:tc>
      </w:tr>
      <w:tr w:rsidR="00652FD0" w14:paraId="20312583" w14:textId="77777777">
        <w:tc>
          <w:tcPr>
            <w:tcW w:w="4390" w:type="dxa"/>
            <w:tcBorders>
              <w:top w:val="single" w:sz="4" w:space="0" w:color="B7E995"/>
              <w:left w:val="single" w:sz="4" w:space="0" w:color="B7E995"/>
              <w:bottom w:val="single" w:sz="4" w:space="0" w:color="B7E995"/>
            </w:tcBorders>
          </w:tcPr>
          <w:p w14:paraId="0E75DCDB" w14:textId="77777777" w:rsidR="00652FD0" w:rsidRDefault="009A7842">
            <w:pPr>
              <w:jc w:val="both"/>
            </w:pPr>
            <w:r>
              <w:t>Meede 4</w:t>
            </w:r>
          </w:p>
          <w:p w14:paraId="5AA6864E" w14:textId="77777777" w:rsidR="00652FD0" w:rsidRDefault="009A7842">
            <w:pPr>
              <w:jc w:val="both"/>
            </w:pPr>
            <w:r>
              <w:t>COVID-19 kriisiga toimetuleku toetamise ja selle mõjude vähendamise meede</w:t>
            </w:r>
          </w:p>
        </w:tc>
        <w:tc>
          <w:tcPr>
            <w:tcW w:w="1701" w:type="dxa"/>
            <w:tcBorders>
              <w:top w:val="single" w:sz="4" w:space="0" w:color="B7E995"/>
              <w:left w:val="single" w:sz="4" w:space="0" w:color="B7E995"/>
              <w:bottom w:val="single" w:sz="4" w:space="0" w:color="B7E995"/>
            </w:tcBorders>
          </w:tcPr>
          <w:p w14:paraId="417B373D" w14:textId="77777777" w:rsidR="00652FD0" w:rsidRDefault="009A7842">
            <w:pPr>
              <w:jc w:val="right"/>
            </w:pPr>
            <w:r>
              <w:t>1</w:t>
            </w:r>
          </w:p>
        </w:tc>
        <w:tc>
          <w:tcPr>
            <w:tcW w:w="2561" w:type="dxa"/>
            <w:tcBorders>
              <w:top w:val="single" w:sz="4" w:space="0" w:color="B7E995"/>
              <w:left w:val="single" w:sz="4" w:space="0" w:color="B7E995"/>
              <w:bottom w:val="single" w:sz="4" w:space="0" w:color="B7E995"/>
              <w:right w:val="single" w:sz="4" w:space="0" w:color="B7E995"/>
            </w:tcBorders>
          </w:tcPr>
          <w:p w14:paraId="2F02F9AD" w14:textId="77777777" w:rsidR="00652FD0" w:rsidRDefault="009A7842">
            <w:pPr>
              <w:jc w:val="right"/>
            </w:pPr>
            <w:r>
              <w:t>9 600</w:t>
            </w:r>
          </w:p>
        </w:tc>
      </w:tr>
      <w:tr w:rsidR="00652FD0" w14:paraId="5B90D429" w14:textId="77777777">
        <w:tc>
          <w:tcPr>
            <w:tcW w:w="4390" w:type="dxa"/>
            <w:tcBorders>
              <w:top w:val="single" w:sz="4" w:space="0" w:color="B7E995"/>
              <w:left w:val="single" w:sz="4" w:space="0" w:color="B7E995"/>
              <w:bottom w:val="single" w:sz="4" w:space="0" w:color="B7E995"/>
            </w:tcBorders>
          </w:tcPr>
          <w:p w14:paraId="1878C6E4" w14:textId="77777777" w:rsidR="00652FD0" w:rsidRDefault="009A7842">
            <w:pPr>
              <w:jc w:val="both"/>
              <w:rPr>
                <w:b/>
              </w:rPr>
            </w:pPr>
            <w:r>
              <w:rPr>
                <w:b/>
              </w:rPr>
              <w:t>KOKKU</w:t>
            </w:r>
          </w:p>
        </w:tc>
        <w:tc>
          <w:tcPr>
            <w:tcW w:w="1701" w:type="dxa"/>
            <w:tcBorders>
              <w:top w:val="single" w:sz="4" w:space="0" w:color="B7E995"/>
              <w:left w:val="single" w:sz="4" w:space="0" w:color="B7E995"/>
              <w:bottom w:val="single" w:sz="4" w:space="0" w:color="B7E995"/>
            </w:tcBorders>
          </w:tcPr>
          <w:p w14:paraId="6C72EA6C" w14:textId="77777777" w:rsidR="00652FD0" w:rsidRDefault="009A7842">
            <w:pPr>
              <w:jc w:val="right"/>
              <w:rPr>
                <w:b/>
              </w:rPr>
            </w:pPr>
            <w:r>
              <w:rPr>
                <w:b/>
              </w:rPr>
              <w:t>129</w:t>
            </w:r>
          </w:p>
        </w:tc>
        <w:tc>
          <w:tcPr>
            <w:tcW w:w="2561" w:type="dxa"/>
            <w:tcBorders>
              <w:top w:val="single" w:sz="4" w:space="0" w:color="B7E995"/>
              <w:left w:val="single" w:sz="4" w:space="0" w:color="B7E995"/>
              <w:bottom w:val="single" w:sz="4" w:space="0" w:color="B7E995"/>
              <w:right w:val="single" w:sz="4" w:space="0" w:color="B7E995"/>
            </w:tcBorders>
          </w:tcPr>
          <w:p w14:paraId="0F982A06" w14:textId="77777777" w:rsidR="00652FD0" w:rsidRDefault="009A7842">
            <w:pPr>
              <w:jc w:val="right"/>
              <w:rPr>
                <w:b/>
              </w:rPr>
            </w:pPr>
            <w:r>
              <w:rPr>
                <w:b/>
              </w:rPr>
              <w:t>2 208 671</w:t>
            </w:r>
          </w:p>
        </w:tc>
      </w:tr>
    </w:tbl>
    <w:p w14:paraId="5E281AA2" w14:textId="77777777" w:rsidR="00652FD0" w:rsidRDefault="00652FD0">
      <w:pPr>
        <w:jc w:val="both"/>
        <w:rPr>
          <w:sz w:val="20"/>
          <w:szCs w:val="20"/>
        </w:rPr>
      </w:pPr>
    </w:p>
    <w:p w14:paraId="4392AEB7" w14:textId="77777777" w:rsidR="00652FD0" w:rsidRDefault="009A7842">
      <w:pPr>
        <w:jc w:val="both"/>
        <w:rPr>
          <w:sz w:val="20"/>
          <w:szCs w:val="20"/>
        </w:rPr>
      </w:pPr>
      <w:r>
        <w:rPr>
          <w:sz w:val="20"/>
          <w:szCs w:val="20"/>
        </w:rPr>
        <w:t>Tabel 3: KIKO tegevuspiirkonna 2015-2022 strateegia alusel jagatud toetuste jagunemine meetmete lõikes (2014-2020 LEADER-projektide rakendamise info, aprill 2022).</w:t>
      </w:r>
    </w:p>
    <w:p w14:paraId="6D45719A" w14:textId="77777777" w:rsidR="00652FD0" w:rsidRDefault="009A7842">
      <w:pPr>
        <w:jc w:val="both"/>
      </w:pPr>
      <w:r>
        <w:t xml:space="preserve">Toetusi on küsitud ja eraldatud piirkonna kõikide omavalitsuste territooriumitele, aktiivseimateks taotlejateks on olnud Toila vallas asuvad asutused ja organisatsioonid. Kuigi kogusummana on Jõhvi valla territooriumil asuvaid organisatsioone ja ettevõtteid toetatud kõige rohkem, siis elaniku kohta on toetuse summa suurim Toila vallas. </w:t>
      </w:r>
    </w:p>
    <w:p w14:paraId="1C2419F5" w14:textId="77777777" w:rsidR="00652FD0" w:rsidRDefault="009A7842">
      <w:r>
        <w:br w:type="page"/>
      </w:r>
    </w:p>
    <w:p w14:paraId="30048CF8" w14:textId="77777777" w:rsidR="00652FD0" w:rsidRDefault="00652FD0">
      <w:pPr>
        <w:jc w:val="both"/>
      </w:pPr>
    </w:p>
    <w:p w14:paraId="39A0CC14" w14:textId="77777777" w:rsidR="00652FD0" w:rsidRDefault="009A7842">
      <w:pPr>
        <w:jc w:val="both"/>
      </w:pPr>
      <w:r>
        <w:rPr>
          <w:noProof/>
        </w:rPr>
        <w:drawing>
          <wp:inline distT="0" distB="0" distL="0" distR="0" wp14:anchorId="15A6981B" wp14:editId="3325FDCE">
            <wp:extent cx="5499100" cy="3213100"/>
            <wp:effectExtent l="0" t="0" r="0" b="0"/>
            <wp:docPr id="171098142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5499100" cy="3213100"/>
                    </a:xfrm>
                    <a:prstGeom prst="rect">
                      <a:avLst/>
                    </a:prstGeom>
                    <a:ln/>
                  </pic:spPr>
                </pic:pic>
              </a:graphicData>
            </a:graphic>
          </wp:inline>
        </w:drawing>
      </w:r>
    </w:p>
    <w:p w14:paraId="68C1E7C4" w14:textId="77777777" w:rsidR="00652FD0" w:rsidRDefault="009A7842">
      <w:pPr>
        <w:jc w:val="both"/>
        <w:rPr>
          <w:sz w:val="20"/>
          <w:szCs w:val="20"/>
        </w:rPr>
      </w:pPr>
      <w:r>
        <w:rPr>
          <w:sz w:val="20"/>
          <w:szCs w:val="20"/>
        </w:rPr>
        <w:t>Joonis 5: KIKO tegevuspiirkonna 2015-2022 strateegia alusel jagatud toetuste jagunemine piirkonna omavalitsuste lõikes (2014-2020 LEADER-projektide rakendamise info, aprill 2022).</w:t>
      </w:r>
    </w:p>
    <w:p w14:paraId="71E5357F" w14:textId="77777777" w:rsidR="00652FD0" w:rsidRDefault="009A7842">
      <w:pPr>
        <w:jc w:val="both"/>
      </w:pPr>
      <w:r>
        <w:t>Valdkondlikult on kõige suurem osa toetustest eraldatud ettevõtete tootmise toetamiseks, arendamiseks ja kaasajastamiseks, millele järgnevad teenuste arendamiseks suunatud toetused.</w:t>
      </w:r>
    </w:p>
    <w:p w14:paraId="01424D8A" w14:textId="77777777" w:rsidR="00652FD0" w:rsidRDefault="009A7842">
      <w:pPr>
        <w:jc w:val="both"/>
      </w:pPr>
      <w:r>
        <w:t xml:space="preserve">Strateegia alusel on antud toetusi nii ettevõtetele, kolmandale sektorile kui kohaliku omavalitsuse üksustele. Lisaks on 7 projekti taotlejaks olnud KIKO kui organisatsioon ise. Unikaalseid taotlejaid on olnud 79, sealjuures on ka toetuse saajaid (10), kes on saanud toetust rohkem kui kolmele projektile. </w:t>
      </w:r>
    </w:p>
    <w:p w14:paraId="67A5591C" w14:textId="77777777" w:rsidR="00652FD0" w:rsidRDefault="009A7842">
      <w:pPr>
        <w:jc w:val="both"/>
      </w:pPr>
      <w:r>
        <w:t>Kuigi KIKO piirkonnas on levinud arvamus, et toetused on pigem suunatud KIKO liikmeskonnale</w:t>
      </w:r>
      <w:r>
        <w:rPr>
          <w:vertAlign w:val="superscript"/>
        </w:rPr>
        <w:footnoteReference w:id="17"/>
      </w:r>
      <w:r>
        <w:t xml:space="preserve">, on toetatud taotluste arv mitteliikmete ja liikmete vahel positiivselt kaldu mitte-liikmete poole, seda nii edukate taotluste arvu kui toetuste summa poolest. </w:t>
      </w:r>
    </w:p>
    <w:p w14:paraId="4D5866EE" w14:textId="77777777" w:rsidR="00652FD0" w:rsidRDefault="009A7842">
      <w:pPr>
        <w:jc w:val="both"/>
        <w:rPr>
          <w:rFonts w:ascii="Noto Sans Symbols" w:eastAsia="Noto Sans Symbols" w:hAnsi="Noto Sans Symbols" w:cs="Noto Sans Symbols"/>
          <w:color w:val="54A021"/>
          <w:sz w:val="28"/>
          <w:szCs w:val="28"/>
        </w:rPr>
      </w:pPr>
      <w:r>
        <w:t>Kõige aktiivsemateks taotlejateks on olnud ettevõtted, samas ei ole ettevõtted kasutanud võimalust toetuse saamiseks muudest KIKO meetmetest kui ettevõtlusmeede. Ühe põhjusena on välja toodud omafinantseeringu  suurus, mis on sobiv küll ettevõtlustegevuste arendamiseks, kuid võiks olla teistes meetmetes ettevõtetele madalam (sarnasem teiste taotlejatega).</w:t>
      </w:r>
      <w:r>
        <w:rPr>
          <w:vertAlign w:val="superscript"/>
        </w:rPr>
        <w:footnoteReference w:id="18"/>
      </w:r>
      <w:r>
        <w:t xml:space="preserve"> </w:t>
      </w:r>
    </w:p>
    <w:p w14:paraId="5371A302" w14:textId="77777777" w:rsidR="00652FD0" w:rsidRDefault="00652FD0">
      <w:pPr>
        <w:jc w:val="both"/>
        <w:rPr>
          <w:color w:val="76923C"/>
          <w:sz w:val="24"/>
          <w:szCs w:val="24"/>
        </w:rPr>
      </w:pPr>
    </w:p>
    <w:p w14:paraId="498768CE" w14:textId="77777777" w:rsidR="00652FD0" w:rsidRDefault="009A7842">
      <w:pPr>
        <w:pStyle w:val="Pealkiri3"/>
        <w:rPr>
          <w:rFonts w:eastAsia="Cambria" w:cs="Cambria"/>
          <w:color w:val="76923C"/>
          <w:szCs w:val="24"/>
        </w:rPr>
      </w:pPr>
      <w:bookmarkStart w:id="51" w:name="_Toc135391693"/>
      <w:r>
        <w:rPr>
          <w:rFonts w:eastAsia="Cambria" w:cs="Cambria"/>
          <w:color w:val="76923C"/>
          <w:szCs w:val="24"/>
        </w:rPr>
        <w:t>1.3.1. Strateegia rakendamise seirenäitajate ülevaade (tulemused, väljundid)</w:t>
      </w:r>
      <w:bookmarkEnd w:id="51"/>
    </w:p>
    <w:p w14:paraId="6ACC81F2" w14:textId="77777777" w:rsidR="00652FD0" w:rsidRDefault="00652FD0"/>
    <w:p w14:paraId="42A21C52" w14:textId="77777777" w:rsidR="00652FD0" w:rsidRDefault="009A7842">
      <w:pPr>
        <w:jc w:val="both"/>
        <w:rPr>
          <w:u w:val="single"/>
        </w:rPr>
      </w:pPr>
      <w:r>
        <w:rPr>
          <w:u w:val="single"/>
        </w:rPr>
        <w:t>I meede: Ettevõtluse arendamine ja kompetentsi tõstmine</w:t>
      </w:r>
    </w:p>
    <w:p w14:paraId="602555EC" w14:textId="77777777" w:rsidR="00652FD0" w:rsidRDefault="009A7842">
      <w:pPr>
        <w:jc w:val="both"/>
      </w:pPr>
      <w:r>
        <w:t>2015-2022 strateegias seati meetmele alljärgnevad sihid.</w:t>
      </w:r>
    </w:p>
    <w:p w14:paraId="135E1A4D" w14:textId="77777777" w:rsidR="00652FD0" w:rsidRDefault="009A7842">
      <w:pPr>
        <w:jc w:val="both"/>
      </w:pPr>
      <w:r>
        <w:t xml:space="preserve">Tulemusmõõdikud. </w:t>
      </w:r>
    </w:p>
    <w:p w14:paraId="1C23AE1A" w14:textId="77777777" w:rsidR="00652FD0" w:rsidRDefault="009A7842">
      <w:pPr>
        <w:numPr>
          <w:ilvl w:val="0"/>
          <w:numId w:val="57"/>
        </w:numPr>
        <w:pBdr>
          <w:top w:val="nil"/>
          <w:left w:val="nil"/>
          <w:bottom w:val="nil"/>
          <w:right w:val="nil"/>
          <w:between w:val="nil"/>
        </w:pBdr>
        <w:spacing w:after="0"/>
        <w:jc w:val="both"/>
        <w:rPr>
          <w:color w:val="000000"/>
        </w:rPr>
      </w:pPr>
      <w:r>
        <w:rPr>
          <w:color w:val="000000"/>
        </w:rPr>
        <w:lastRenderedPageBreak/>
        <w:t xml:space="preserve">Lisandunud tooted ja teenused: 17. </w:t>
      </w:r>
    </w:p>
    <w:p w14:paraId="1FDAE2C8" w14:textId="77777777" w:rsidR="00652FD0" w:rsidRDefault="009A7842">
      <w:pPr>
        <w:pBdr>
          <w:top w:val="nil"/>
          <w:left w:val="nil"/>
          <w:bottom w:val="nil"/>
          <w:right w:val="nil"/>
          <w:between w:val="nil"/>
        </w:pBdr>
        <w:spacing w:after="0"/>
        <w:jc w:val="both"/>
        <w:rPr>
          <w:color w:val="000000"/>
        </w:rPr>
      </w:pPr>
      <w:r>
        <w:rPr>
          <w:color w:val="000000"/>
        </w:rPr>
        <w:t>Vastavalt seireandmetele on 2022. aasta seisuga strateegia rakendamise tulemusena lisandunud piirkonda 20 uut toodet ja teenust.</w:t>
      </w:r>
    </w:p>
    <w:p w14:paraId="2B3AC323" w14:textId="77777777" w:rsidR="00652FD0" w:rsidRDefault="00652FD0">
      <w:pPr>
        <w:pBdr>
          <w:top w:val="nil"/>
          <w:left w:val="nil"/>
          <w:bottom w:val="nil"/>
          <w:right w:val="nil"/>
          <w:between w:val="nil"/>
        </w:pBdr>
        <w:spacing w:after="0"/>
        <w:jc w:val="both"/>
      </w:pPr>
    </w:p>
    <w:p w14:paraId="085CDD33" w14:textId="77777777" w:rsidR="00652FD0" w:rsidRDefault="009A7842">
      <w:pPr>
        <w:numPr>
          <w:ilvl w:val="0"/>
          <w:numId w:val="46"/>
        </w:numPr>
        <w:pBdr>
          <w:top w:val="nil"/>
          <w:left w:val="nil"/>
          <w:bottom w:val="nil"/>
          <w:right w:val="nil"/>
          <w:between w:val="nil"/>
        </w:pBdr>
        <w:spacing w:after="0"/>
        <w:jc w:val="both"/>
        <w:rPr>
          <w:color w:val="000000"/>
        </w:rPr>
      </w:pPr>
      <w:r>
        <w:rPr>
          <w:color w:val="000000"/>
        </w:rPr>
        <w:t xml:space="preserve">Lisandunud töökohti: 12 (olemas 3 aastat pärast projekti lõppu). </w:t>
      </w:r>
    </w:p>
    <w:p w14:paraId="6D9EABF1" w14:textId="77777777" w:rsidR="00652FD0" w:rsidRDefault="009A7842">
      <w:pPr>
        <w:pBdr>
          <w:top w:val="nil"/>
          <w:left w:val="nil"/>
          <w:bottom w:val="nil"/>
          <w:right w:val="nil"/>
          <w:between w:val="nil"/>
        </w:pBdr>
        <w:spacing w:after="0"/>
        <w:jc w:val="both"/>
        <w:rPr>
          <w:color w:val="000000"/>
        </w:rPr>
      </w:pPr>
      <w:r>
        <w:rPr>
          <w:color w:val="000000"/>
        </w:rPr>
        <w:t>2022. aasta seisuga saab antud tulemust hinnata 20 toetus</w:t>
      </w:r>
      <w:r>
        <w:t>t</w:t>
      </w:r>
      <w:r>
        <w:rPr>
          <w:color w:val="000000"/>
        </w:rPr>
        <w:t xml:space="preserve"> saanud ettevõtte alusel. Võrreldes toetuse taotlemise aastaga on 3 aastat pärast toetuse väljamakset töökohtade koguarvu kasv +29. Sealjuures on </w:t>
      </w:r>
      <w:r>
        <w:t>kolmel</w:t>
      </w:r>
      <w:r>
        <w:rPr>
          <w:color w:val="000000"/>
        </w:rPr>
        <w:t xml:space="preserve"> ettevõttel töökohtade arv kahanenud ja </w:t>
      </w:r>
      <w:r>
        <w:t>üheksal</w:t>
      </w:r>
      <w:r>
        <w:rPr>
          <w:color w:val="000000"/>
        </w:rPr>
        <w:t xml:space="preserve"> ettevõttel jäänud samaks. </w:t>
      </w:r>
    </w:p>
    <w:p w14:paraId="7B372226" w14:textId="77777777" w:rsidR="00652FD0" w:rsidRDefault="009A7842">
      <w:pPr>
        <w:pBdr>
          <w:top w:val="nil"/>
          <w:left w:val="nil"/>
          <w:bottom w:val="nil"/>
          <w:right w:val="nil"/>
          <w:between w:val="nil"/>
        </w:pBdr>
        <w:spacing w:after="0"/>
        <w:jc w:val="both"/>
        <w:rPr>
          <w:color w:val="000000"/>
        </w:rPr>
      </w:pPr>
      <w:r>
        <w:rPr>
          <w:color w:val="000000"/>
        </w:rPr>
        <w:t>Toetust saanud mikroettevõtted (</w:t>
      </w:r>
      <w:r>
        <w:t>eespool mainitud 20-st 9)</w:t>
      </w:r>
      <w:r>
        <w:rPr>
          <w:color w:val="000000"/>
        </w:rPr>
        <w:t xml:space="preserve"> on loonud suhtarvuna rohkem töökohti kui toetust saanud väikeettevõtted. </w:t>
      </w:r>
    </w:p>
    <w:p w14:paraId="0D2617B3" w14:textId="77777777" w:rsidR="00652FD0" w:rsidRDefault="00652FD0">
      <w:pPr>
        <w:pBdr>
          <w:top w:val="nil"/>
          <w:left w:val="nil"/>
          <w:bottom w:val="nil"/>
          <w:right w:val="nil"/>
          <w:between w:val="nil"/>
        </w:pBdr>
        <w:spacing w:after="0"/>
        <w:jc w:val="both"/>
      </w:pPr>
    </w:p>
    <w:p w14:paraId="0967E64D" w14:textId="77777777" w:rsidR="00652FD0" w:rsidRDefault="009A7842">
      <w:pPr>
        <w:numPr>
          <w:ilvl w:val="0"/>
          <w:numId w:val="47"/>
        </w:numPr>
        <w:pBdr>
          <w:top w:val="nil"/>
          <w:left w:val="nil"/>
          <w:bottom w:val="nil"/>
          <w:right w:val="nil"/>
          <w:between w:val="nil"/>
        </w:pBdr>
        <w:spacing w:after="0"/>
        <w:jc w:val="both"/>
        <w:rPr>
          <w:color w:val="000000"/>
        </w:rPr>
      </w:pPr>
      <w:r>
        <w:rPr>
          <w:color w:val="000000"/>
        </w:rPr>
        <w:t>Uued ettevõtted: 10 uut ettevõtet.</w:t>
      </w:r>
    </w:p>
    <w:p w14:paraId="71FADB41" w14:textId="77777777" w:rsidR="00652FD0" w:rsidRDefault="009A7842">
      <w:pPr>
        <w:pBdr>
          <w:top w:val="nil"/>
          <w:left w:val="nil"/>
          <w:bottom w:val="nil"/>
          <w:right w:val="nil"/>
          <w:between w:val="nil"/>
        </w:pBdr>
        <w:spacing w:after="0"/>
        <w:jc w:val="both"/>
        <w:rPr>
          <w:color w:val="000000"/>
          <w:highlight w:val="yellow"/>
        </w:rPr>
      </w:pPr>
      <w:r>
        <w:rPr>
          <w:color w:val="000000"/>
        </w:rPr>
        <w:t>Vastavalt 2022. aasta seireandmetele on perioodi jooksul toetuse abil loodud 1 ettevõte.</w:t>
      </w:r>
      <w:r>
        <w:t xml:space="preserve"> </w:t>
      </w:r>
    </w:p>
    <w:p w14:paraId="3FBA5129" w14:textId="77777777" w:rsidR="00652FD0" w:rsidRDefault="00652FD0">
      <w:pPr>
        <w:pBdr>
          <w:top w:val="nil"/>
          <w:left w:val="nil"/>
          <w:bottom w:val="nil"/>
          <w:right w:val="nil"/>
          <w:between w:val="nil"/>
        </w:pBdr>
        <w:spacing w:after="0"/>
        <w:jc w:val="both"/>
      </w:pPr>
    </w:p>
    <w:p w14:paraId="69C8782B" w14:textId="77777777" w:rsidR="00652FD0" w:rsidRDefault="009A7842">
      <w:pPr>
        <w:numPr>
          <w:ilvl w:val="0"/>
          <w:numId w:val="48"/>
        </w:numPr>
        <w:pBdr>
          <w:top w:val="nil"/>
          <w:left w:val="nil"/>
          <w:bottom w:val="nil"/>
          <w:right w:val="nil"/>
          <w:between w:val="nil"/>
        </w:pBdr>
        <w:spacing w:after="0"/>
        <w:jc w:val="both"/>
        <w:rPr>
          <w:color w:val="000000"/>
        </w:rPr>
      </w:pPr>
      <w:r>
        <w:rPr>
          <w:color w:val="000000"/>
        </w:rPr>
        <w:t xml:space="preserve">Toetuse saajad tegutsevad ka 2022. aastal ja saavad tulu. </w:t>
      </w:r>
    </w:p>
    <w:p w14:paraId="4AB70780" w14:textId="77777777" w:rsidR="00652FD0" w:rsidRDefault="009A7842">
      <w:pPr>
        <w:pBdr>
          <w:top w:val="nil"/>
          <w:left w:val="nil"/>
          <w:bottom w:val="nil"/>
          <w:right w:val="nil"/>
          <w:between w:val="nil"/>
        </w:pBdr>
        <w:spacing w:after="0"/>
        <w:jc w:val="both"/>
        <w:rPr>
          <w:color w:val="000000"/>
        </w:rPr>
      </w:pPr>
      <w:r>
        <w:t xml:space="preserve">Toetuse saajate hulgast, kes said toetuse hiljemalt </w:t>
      </w:r>
      <w:r>
        <w:rPr>
          <w:color w:val="000000"/>
        </w:rPr>
        <w:t>2022. aasta maikuu</w:t>
      </w:r>
      <w:r>
        <w:t>s (kokku 48 ettevõtet), on</w:t>
      </w:r>
      <w:r>
        <w:rPr>
          <w:color w:val="000000"/>
        </w:rPr>
        <w:t xml:space="preserve"> 2022. aasta esialgsete majandusnäitajate alusel tegutsevaid ja tulu teenivad ettevõtteid 94% (45 ettevõtet).  </w:t>
      </w:r>
    </w:p>
    <w:p w14:paraId="6AA79955" w14:textId="77777777" w:rsidR="00652FD0" w:rsidRDefault="009A7842">
      <w:pPr>
        <w:pBdr>
          <w:top w:val="nil"/>
          <w:left w:val="nil"/>
          <w:bottom w:val="nil"/>
          <w:right w:val="nil"/>
          <w:between w:val="nil"/>
        </w:pBdr>
        <w:spacing w:after="0"/>
        <w:jc w:val="both"/>
        <w:rPr>
          <w:color w:val="000000"/>
        </w:rPr>
      </w:pPr>
      <w:r>
        <w:rPr>
          <w:color w:val="000000"/>
        </w:rPr>
        <w:t>Toetuse saanutel (20 unikaalset taotlejat), kellele tehtud viimasest väljamaksest on möödunud 3 aastat, on keskmi</w:t>
      </w:r>
      <w:r>
        <w:t xml:space="preserve">ne </w:t>
      </w:r>
      <w:r>
        <w:rPr>
          <w:color w:val="000000"/>
        </w:rPr>
        <w:t xml:space="preserve">käibe kasv võrreldes taotluse esitamise </w:t>
      </w:r>
      <w:r>
        <w:t>aastaga +</w:t>
      </w:r>
      <w:r>
        <w:rPr>
          <w:color w:val="000000"/>
        </w:rPr>
        <w:t xml:space="preserve">41%. </w:t>
      </w:r>
      <w:r>
        <w:t>7 ettevõttel on toimunud käibe langus (peamiselt toitlustus- ja majutussektori toetuse saanutel COVID-19 pandeemia tulemusena) ja 12 on toimunud käibe kasv.</w:t>
      </w:r>
      <w:r>
        <w:rPr>
          <w:color w:val="000000"/>
        </w:rPr>
        <w:t xml:space="preserve"> Käibe kasv toetuse saanud mikroettevõtetes on </w:t>
      </w:r>
      <w:r>
        <w:t xml:space="preserve">olnud protsentuaalselt </w:t>
      </w:r>
      <w:r>
        <w:rPr>
          <w:color w:val="000000"/>
        </w:rPr>
        <w:t xml:space="preserve">oluliselt suurem kui väikeettevõtetes.  </w:t>
      </w:r>
    </w:p>
    <w:p w14:paraId="3AB237EF" w14:textId="77777777" w:rsidR="00652FD0" w:rsidRDefault="00652FD0">
      <w:pPr>
        <w:pBdr>
          <w:top w:val="nil"/>
          <w:left w:val="nil"/>
          <w:bottom w:val="nil"/>
          <w:right w:val="nil"/>
          <w:between w:val="nil"/>
        </w:pBdr>
        <w:spacing w:after="0"/>
        <w:jc w:val="both"/>
        <w:rPr>
          <w:color w:val="000000"/>
        </w:rPr>
      </w:pPr>
    </w:p>
    <w:p w14:paraId="62188E6F" w14:textId="77777777" w:rsidR="00652FD0" w:rsidRDefault="009A7842">
      <w:pPr>
        <w:pBdr>
          <w:top w:val="nil"/>
          <w:left w:val="nil"/>
          <w:bottom w:val="nil"/>
          <w:right w:val="nil"/>
          <w:between w:val="nil"/>
        </w:pBdr>
        <w:jc w:val="both"/>
        <w:rPr>
          <w:color w:val="000000"/>
        </w:rPr>
      </w:pPr>
      <w:r>
        <w:rPr>
          <w:color w:val="000000"/>
        </w:rPr>
        <w:t xml:space="preserve">Kokkuvõttes on ettevõtlusmeetme tulemusnäitajad saavutatud ja ka ületatud. Seireandmetele tuginedes võib järeldada, et mikroettevõtetele suunatud toetused on suurema mõjuga. </w:t>
      </w:r>
    </w:p>
    <w:p w14:paraId="631D2485" w14:textId="77777777" w:rsidR="00652FD0" w:rsidRDefault="009A7842">
      <w:pPr>
        <w:jc w:val="both"/>
      </w:pPr>
      <w:r>
        <w:t>Väljundmõõdikud.</w:t>
      </w:r>
    </w:p>
    <w:p w14:paraId="700EE73E" w14:textId="77777777" w:rsidR="00652FD0" w:rsidRDefault="009A7842">
      <w:pPr>
        <w:numPr>
          <w:ilvl w:val="0"/>
          <w:numId w:val="49"/>
        </w:numPr>
        <w:pBdr>
          <w:top w:val="nil"/>
          <w:left w:val="nil"/>
          <w:bottom w:val="nil"/>
          <w:right w:val="nil"/>
          <w:between w:val="nil"/>
        </w:pBdr>
        <w:spacing w:after="0"/>
        <w:jc w:val="both"/>
        <w:rPr>
          <w:color w:val="000000"/>
        </w:rPr>
      </w:pPr>
      <w:r>
        <w:rPr>
          <w:color w:val="000000"/>
        </w:rPr>
        <w:t>Toetatud projektide ja kasu saanud ettevõtete arv.</w:t>
      </w:r>
    </w:p>
    <w:p w14:paraId="06CA2911" w14:textId="77777777" w:rsidR="00652FD0" w:rsidRDefault="009A7842">
      <w:pPr>
        <w:pBdr>
          <w:top w:val="nil"/>
          <w:left w:val="nil"/>
          <w:bottom w:val="nil"/>
          <w:right w:val="nil"/>
          <w:between w:val="nil"/>
        </w:pBdr>
        <w:jc w:val="both"/>
        <w:rPr>
          <w:color w:val="000000"/>
        </w:rPr>
      </w:pPr>
      <w:r>
        <w:t>2022. aasta</w:t>
      </w:r>
      <w:r>
        <w:rPr>
          <w:color w:val="000000"/>
        </w:rPr>
        <w:t xml:space="preserve"> seireandmete alusel on toetatud 76 projekti (ei ole arvestatud katkestatud projektidega), sealjuures on toetust saanud 49 unikaalset taotlejat (ettevõtet).  </w:t>
      </w:r>
    </w:p>
    <w:p w14:paraId="14962840" w14:textId="77777777" w:rsidR="00652FD0" w:rsidRDefault="00652FD0">
      <w:pPr>
        <w:jc w:val="both"/>
      </w:pPr>
    </w:p>
    <w:p w14:paraId="5F92E621" w14:textId="77777777" w:rsidR="00652FD0" w:rsidRDefault="009A7842">
      <w:pPr>
        <w:jc w:val="both"/>
        <w:rPr>
          <w:u w:val="single"/>
        </w:rPr>
      </w:pPr>
      <w:r>
        <w:rPr>
          <w:u w:val="single"/>
        </w:rPr>
        <w:t>II meede: Elukeskkonna arendamine</w:t>
      </w:r>
    </w:p>
    <w:p w14:paraId="219379C0" w14:textId="77777777" w:rsidR="00652FD0" w:rsidRDefault="009A7842">
      <w:pPr>
        <w:jc w:val="both"/>
      </w:pPr>
      <w:r>
        <w:t>2015-2022 strateegias seati meetmele alljärgnevad sihid.</w:t>
      </w:r>
    </w:p>
    <w:p w14:paraId="31B27499" w14:textId="77777777" w:rsidR="00652FD0" w:rsidRDefault="009A7842">
      <w:pPr>
        <w:jc w:val="both"/>
      </w:pPr>
      <w:r>
        <w:t>Tulemusmõõdikud.</w:t>
      </w:r>
    </w:p>
    <w:p w14:paraId="262FCDC0" w14:textId="77777777" w:rsidR="00652FD0" w:rsidRDefault="009A7842">
      <w:pPr>
        <w:numPr>
          <w:ilvl w:val="0"/>
          <w:numId w:val="51"/>
        </w:numPr>
        <w:pBdr>
          <w:top w:val="nil"/>
          <w:left w:val="nil"/>
          <w:bottom w:val="nil"/>
          <w:right w:val="nil"/>
          <w:between w:val="nil"/>
        </w:pBdr>
        <w:spacing w:after="0"/>
        <w:jc w:val="both"/>
        <w:rPr>
          <w:color w:val="000000"/>
        </w:rPr>
      </w:pPr>
      <w:r>
        <w:rPr>
          <w:color w:val="000000"/>
        </w:rPr>
        <w:t>Lisandunud kogukonnaüritusi: 40 perioodi jooksul.</w:t>
      </w:r>
    </w:p>
    <w:p w14:paraId="12F5131F" w14:textId="77777777" w:rsidR="00652FD0" w:rsidRDefault="009A7842">
      <w:pPr>
        <w:pBdr>
          <w:top w:val="nil"/>
          <w:left w:val="nil"/>
          <w:bottom w:val="nil"/>
          <w:right w:val="nil"/>
          <w:between w:val="nil"/>
        </w:pBdr>
        <w:spacing w:after="0"/>
        <w:jc w:val="both"/>
        <w:rPr>
          <w:color w:val="000000"/>
        </w:rPr>
      </w:pPr>
      <w:r>
        <w:rPr>
          <w:color w:val="000000"/>
        </w:rPr>
        <w:t xml:space="preserve">Meetme raames on pigem toetatud projekte, mis loovad keskkonda kogukondade kooskäimiseks, seetõttu ei ole KIKO otseselt seiranud lisandunud kogukonnaürituste mahtu. </w:t>
      </w:r>
    </w:p>
    <w:p w14:paraId="5EEB53F7" w14:textId="77777777" w:rsidR="00652FD0" w:rsidRDefault="00652FD0">
      <w:pPr>
        <w:pBdr>
          <w:top w:val="nil"/>
          <w:left w:val="nil"/>
          <w:bottom w:val="nil"/>
          <w:right w:val="nil"/>
          <w:between w:val="nil"/>
        </w:pBdr>
        <w:spacing w:after="0"/>
        <w:jc w:val="both"/>
      </w:pPr>
    </w:p>
    <w:p w14:paraId="0501246B" w14:textId="77777777" w:rsidR="00652FD0" w:rsidRDefault="009A7842">
      <w:pPr>
        <w:numPr>
          <w:ilvl w:val="0"/>
          <w:numId w:val="51"/>
        </w:numPr>
        <w:pBdr>
          <w:top w:val="nil"/>
          <w:left w:val="nil"/>
          <w:bottom w:val="nil"/>
          <w:right w:val="nil"/>
          <w:between w:val="nil"/>
        </w:pBdr>
        <w:spacing w:after="0"/>
        <w:jc w:val="both"/>
        <w:rPr>
          <w:color w:val="000000"/>
        </w:rPr>
      </w:pPr>
      <w:r>
        <w:rPr>
          <w:color w:val="000000"/>
        </w:rPr>
        <w:t>Lisandunud spordi- ja kultuuriinfrastruktuuri objekte (12) ja olulise tähtsusega teenuste osutamise vahendeid (19).</w:t>
      </w:r>
    </w:p>
    <w:p w14:paraId="17DECFC0" w14:textId="77777777" w:rsidR="00652FD0" w:rsidRDefault="009A7842">
      <w:pPr>
        <w:pBdr>
          <w:top w:val="nil"/>
          <w:left w:val="nil"/>
          <w:bottom w:val="nil"/>
          <w:right w:val="nil"/>
          <w:between w:val="nil"/>
        </w:pBdr>
        <w:spacing w:after="0"/>
        <w:jc w:val="both"/>
        <w:rPr>
          <w:color w:val="000000"/>
        </w:rPr>
      </w:pPr>
      <w:r>
        <w:rPr>
          <w:color w:val="000000"/>
        </w:rPr>
        <w:t>2022. aasta seisuga on KIKO toetuste abiga lisandunud piirkonda 9 spordi- ja kultuuriobjekti ning 19 taotluse raames on toetatud vahendite soetamist te</w:t>
      </w:r>
      <w:r>
        <w:t>enuste osutamiseks</w:t>
      </w:r>
      <w:r>
        <w:rPr>
          <w:color w:val="000000"/>
        </w:rPr>
        <w:t xml:space="preserve">.  Kuna strateegia rakendamine jätkub, võib antud tulemusnäitaja saavutamist </w:t>
      </w:r>
      <w:r>
        <w:t xml:space="preserve"> pidada realistlikuks</w:t>
      </w:r>
      <w:r>
        <w:rPr>
          <w:color w:val="000000"/>
        </w:rPr>
        <w:t xml:space="preserve">. </w:t>
      </w:r>
    </w:p>
    <w:p w14:paraId="59D4B90A" w14:textId="77777777" w:rsidR="00652FD0" w:rsidRDefault="00652FD0">
      <w:pPr>
        <w:pBdr>
          <w:top w:val="nil"/>
          <w:left w:val="nil"/>
          <w:bottom w:val="nil"/>
          <w:right w:val="nil"/>
          <w:between w:val="nil"/>
        </w:pBdr>
        <w:ind w:left="720"/>
        <w:jc w:val="both"/>
        <w:rPr>
          <w:color w:val="000000"/>
        </w:rPr>
      </w:pPr>
    </w:p>
    <w:p w14:paraId="50CB88A0" w14:textId="77777777" w:rsidR="00652FD0" w:rsidRDefault="009A7842">
      <w:pPr>
        <w:jc w:val="both"/>
      </w:pPr>
      <w:r>
        <w:t>Väljundmõõdikud.</w:t>
      </w:r>
    </w:p>
    <w:p w14:paraId="2B4553B8" w14:textId="77777777" w:rsidR="00652FD0" w:rsidRDefault="009A7842">
      <w:pPr>
        <w:numPr>
          <w:ilvl w:val="0"/>
          <w:numId w:val="51"/>
        </w:numPr>
        <w:pBdr>
          <w:top w:val="nil"/>
          <w:left w:val="nil"/>
          <w:bottom w:val="nil"/>
          <w:right w:val="nil"/>
          <w:between w:val="nil"/>
        </w:pBdr>
        <w:spacing w:after="0"/>
        <w:jc w:val="both"/>
        <w:rPr>
          <w:color w:val="000000"/>
        </w:rPr>
      </w:pPr>
      <w:r>
        <w:rPr>
          <w:color w:val="000000"/>
        </w:rPr>
        <w:lastRenderedPageBreak/>
        <w:t xml:space="preserve">Rahastatud projektide arv. </w:t>
      </w:r>
    </w:p>
    <w:p w14:paraId="1DA97B69" w14:textId="77777777" w:rsidR="00652FD0" w:rsidRDefault="009A7842">
      <w:pPr>
        <w:pBdr>
          <w:top w:val="nil"/>
          <w:left w:val="nil"/>
          <w:bottom w:val="nil"/>
          <w:right w:val="nil"/>
          <w:between w:val="nil"/>
        </w:pBdr>
        <w:jc w:val="both"/>
        <w:rPr>
          <w:color w:val="000000"/>
        </w:rPr>
      </w:pPr>
      <w:r>
        <w:rPr>
          <w:color w:val="000000"/>
        </w:rPr>
        <w:t xml:space="preserve">2022. aasta seireandmete alusel on toetatud 40 projekti, sealjuures toetusi jagatud 17 piirkonna kolmanda sektori organisatsioonile. </w:t>
      </w:r>
    </w:p>
    <w:p w14:paraId="09F01C27" w14:textId="77777777" w:rsidR="00652FD0" w:rsidRDefault="00652FD0">
      <w:pPr>
        <w:jc w:val="both"/>
        <w:rPr>
          <w:u w:val="single"/>
        </w:rPr>
      </w:pPr>
    </w:p>
    <w:p w14:paraId="5B74AFB3" w14:textId="77777777" w:rsidR="00652FD0" w:rsidRDefault="009A7842">
      <w:pPr>
        <w:jc w:val="both"/>
        <w:rPr>
          <w:u w:val="single"/>
        </w:rPr>
      </w:pPr>
      <w:r>
        <w:rPr>
          <w:u w:val="single"/>
        </w:rPr>
        <w:t>III meede - Koostöö ja ühistegevuse arendamine</w:t>
      </w:r>
    </w:p>
    <w:p w14:paraId="26855453" w14:textId="77777777" w:rsidR="00652FD0" w:rsidRDefault="009A7842">
      <w:pPr>
        <w:jc w:val="both"/>
      </w:pPr>
      <w:r>
        <w:t>2015-2022 strateegias seati meetmele alljärgnevad sihid.</w:t>
      </w:r>
    </w:p>
    <w:p w14:paraId="6400B603" w14:textId="77777777" w:rsidR="00652FD0" w:rsidRDefault="009A7842">
      <w:pPr>
        <w:jc w:val="both"/>
      </w:pPr>
      <w:r>
        <w:t>Tulemusmõõdikud.</w:t>
      </w:r>
    </w:p>
    <w:p w14:paraId="0A538455" w14:textId="77777777" w:rsidR="00652FD0" w:rsidRDefault="009A7842">
      <w:pPr>
        <w:numPr>
          <w:ilvl w:val="0"/>
          <w:numId w:val="51"/>
        </w:numPr>
        <w:pBdr>
          <w:top w:val="nil"/>
          <w:left w:val="nil"/>
          <w:bottom w:val="nil"/>
          <w:right w:val="nil"/>
          <w:between w:val="nil"/>
        </w:pBdr>
        <w:jc w:val="both"/>
        <w:rPr>
          <w:color w:val="000000"/>
        </w:rPr>
      </w:pPr>
      <w:r>
        <w:rPr>
          <w:color w:val="000000"/>
        </w:rPr>
        <w:t>Võrgustike ja partnerluste toimimisaktiivsus.</w:t>
      </w:r>
    </w:p>
    <w:p w14:paraId="4108724B" w14:textId="77777777" w:rsidR="00652FD0" w:rsidRDefault="009A7842">
      <w:pPr>
        <w:jc w:val="both"/>
      </w:pPr>
      <w:r>
        <w:t xml:space="preserve">2022. aasta seisuga on koostööprojektide ja ühisprojektide raames loodud 5 võrgustikku (sealjuures piirkonna ettevõtjate võrgustamine, Viru LEADER võrgustik, Viru toiduvõrgustik, rohelised kogukonnad, loomemajandus). Taotlejad on olnud aktiivsed piirkonnale oluliste teemade populariseerijad (noortega seonduvad tegevused: tehnika, robootika, sport, turism, vabaühenduste ühistegevus jpm). </w:t>
      </w:r>
    </w:p>
    <w:p w14:paraId="7C1570AC" w14:textId="77777777" w:rsidR="00652FD0" w:rsidRDefault="009A7842">
      <w:pPr>
        <w:jc w:val="both"/>
      </w:pPr>
      <w:r>
        <w:t xml:space="preserve">Toetuste jagamisel on arvesse võetud mõju piirkonna kogukondade aktiivsuse ja koostoime tõstmisse. </w:t>
      </w:r>
    </w:p>
    <w:p w14:paraId="5D9076FC" w14:textId="77777777" w:rsidR="00652FD0" w:rsidRDefault="009A7842">
      <w:pPr>
        <w:jc w:val="both"/>
      </w:pPr>
      <w:r>
        <w:t>Väljundmõõdikud.</w:t>
      </w:r>
    </w:p>
    <w:p w14:paraId="0A318F2C" w14:textId="77777777" w:rsidR="00652FD0" w:rsidRDefault="009A7842">
      <w:pPr>
        <w:numPr>
          <w:ilvl w:val="0"/>
          <w:numId w:val="51"/>
        </w:numPr>
        <w:pBdr>
          <w:top w:val="nil"/>
          <w:left w:val="nil"/>
          <w:bottom w:val="nil"/>
          <w:right w:val="nil"/>
          <w:between w:val="nil"/>
        </w:pBdr>
        <w:jc w:val="both"/>
        <w:rPr>
          <w:color w:val="000000"/>
        </w:rPr>
      </w:pPr>
      <w:r>
        <w:rPr>
          <w:color w:val="000000"/>
        </w:rPr>
        <w:t>Rahastatud projektide arv ning koolitustel ja üritustel osalejate arv.</w:t>
      </w:r>
    </w:p>
    <w:p w14:paraId="2A4E347F" w14:textId="77777777" w:rsidR="00652FD0" w:rsidRDefault="009A7842">
      <w:pPr>
        <w:jc w:val="both"/>
      </w:pPr>
      <w:r>
        <w:t xml:space="preserve">2022. aasta seireandmete seisuga on rahastatud 28 projekti ning erinevate projektide raames korraldatud üritustesse ja koolitustele on kaasatud üle 960 osaleja. </w:t>
      </w:r>
    </w:p>
    <w:p w14:paraId="1540B7BE" w14:textId="77777777" w:rsidR="00652FD0" w:rsidRDefault="00652FD0">
      <w:pPr>
        <w:jc w:val="both"/>
      </w:pPr>
    </w:p>
    <w:p w14:paraId="6ED5B210" w14:textId="77777777" w:rsidR="00652FD0" w:rsidRDefault="009A7842">
      <w:pPr>
        <w:jc w:val="both"/>
        <w:rPr>
          <w:u w:val="single"/>
        </w:rPr>
      </w:pPr>
      <w:r>
        <w:rPr>
          <w:u w:val="single"/>
        </w:rPr>
        <w:t>IV meede: COVID-19 kriisiga toimetuleku toetamine ja selle mõjude vähendamine</w:t>
      </w:r>
    </w:p>
    <w:p w14:paraId="171CF8F1" w14:textId="77777777" w:rsidR="00652FD0" w:rsidRDefault="009A7842">
      <w:pPr>
        <w:jc w:val="both"/>
      </w:pPr>
      <w:r>
        <w:t>2015-2022 strateegias seati meetmele alljärgnevad sihid.</w:t>
      </w:r>
    </w:p>
    <w:p w14:paraId="4D86E308" w14:textId="77777777" w:rsidR="00652FD0" w:rsidRDefault="009A7842">
      <w:pPr>
        <w:jc w:val="both"/>
      </w:pPr>
      <w:r>
        <w:t>Tulemusmõõdikud.</w:t>
      </w:r>
    </w:p>
    <w:p w14:paraId="4AC08D8F" w14:textId="77777777" w:rsidR="00652FD0" w:rsidRDefault="009A7842">
      <w:pPr>
        <w:numPr>
          <w:ilvl w:val="0"/>
          <w:numId w:val="51"/>
        </w:numPr>
        <w:pBdr>
          <w:top w:val="nil"/>
          <w:left w:val="nil"/>
          <w:bottom w:val="nil"/>
          <w:right w:val="nil"/>
          <w:between w:val="nil"/>
        </w:pBdr>
        <w:spacing w:after="0"/>
        <w:jc w:val="both"/>
        <w:rPr>
          <w:color w:val="000000"/>
        </w:rPr>
      </w:pPr>
      <w:r>
        <w:rPr>
          <w:color w:val="000000"/>
        </w:rPr>
        <w:t>Lisandunud tooted ja teenused: 3 perioodi jooksul.</w:t>
      </w:r>
    </w:p>
    <w:p w14:paraId="5803971E" w14:textId="77777777" w:rsidR="00652FD0" w:rsidRDefault="009A7842">
      <w:pPr>
        <w:numPr>
          <w:ilvl w:val="0"/>
          <w:numId w:val="51"/>
        </w:numPr>
        <w:pBdr>
          <w:top w:val="nil"/>
          <w:left w:val="nil"/>
          <w:bottom w:val="nil"/>
          <w:right w:val="nil"/>
          <w:between w:val="nil"/>
        </w:pBdr>
        <w:jc w:val="both"/>
        <w:rPr>
          <w:color w:val="000000"/>
        </w:rPr>
      </w:pPr>
      <w:r>
        <w:rPr>
          <w:color w:val="000000"/>
        </w:rPr>
        <w:t>Toetuse saajad tegutsevad ka 2025. aastal ja saavad tulu.</w:t>
      </w:r>
    </w:p>
    <w:p w14:paraId="1CC93085" w14:textId="77777777" w:rsidR="00652FD0" w:rsidRDefault="009A7842">
      <w:pPr>
        <w:jc w:val="both"/>
      </w:pPr>
      <w:r>
        <w:t>Kuigi COVID-19 meedet on rakendatud vaid paar aastat, saab 2022. aasta seisuga öelda, et rahastatud projektide raames on arenduses 4 teenuse lisandumine piirkonda (1 arendus on lõppenud).</w:t>
      </w:r>
    </w:p>
    <w:p w14:paraId="6D5710E4" w14:textId="77777777" w:rsidR="00652FD0" w:rsidRDefault="009A7842">
      <w:pPr>
        <w:jc w:val="both"/>
      </w:pPr>
      <w:r>
        <w:t>Väljundmõõdikud.</w:t>
      </w:r>
    </w:p>
    <w:p w14:paraId="402FEBF8" w14:textId="77777777" w:rsidR="00652FD0" w:rsidRDefault="009A7842">
      <w:pPr>
        <w:numPr>
          <w:ilvl w:val="0"/>
          <w:numId w:val="51"/>
        </w:numPr>
        <w:pBdr>
          <w:top w:val="nil"/>
          <w:left w:val="nil"/>
          <w:bottom w:val="nil"/>
          <w:right w:val="nil"/>
          <w:between w:val="nil"/>
        </w:pBdr>
        <w:jc w:val="both"/>
        <w:rPr>
          <w:color w:val="000000"/>
        </w:rPr>
      </w:pPr>
      <w:r>
        <w:rPr>
          <w:color w:val="000000"/>
        </w:rPr>
        <w:t>Toetatud projektide arv ja kasu saanud ettevõtete arv.</w:t>
      </w:r>
    </w:p>
    <w:p w14:paraId="097C6DBA" w14:textId="77777777" w:rsidR="00652FD0" w:rsidRDefault="009A7842">
      <w:pPr>
        <w:jc w:val="both"/>
      </w:pPr>
      <w:r>
        <w:t xml:space="preserve">2022. aasta seisuga on toetatud 4 projekti ning toetust on saanud 3 unikaalset taotlejat (sh. 1 esmakordne KIKO taotleja). </w:t>
      </w:r>
    </w:p>
    <w:p w14:paraId="058A29E1" w14:textId="77777777" w:rsidR="00652FD0" w:rsidRDefault="00652FD0">
      <w:pPr>
        <w:jc w:val="both"/>
      </w:pPr>
    </w:p>
    <w:p w14:paraId="20753DC9" w14:textId="77777777" w:rsidR="00652FD0" w:rsidRDefault="009A7842">
      <w:pPr>
        <w:jc w:val="both"/>
        <w:rPr>
          <w:i/>
          <w:u w:val="single"/>
        </w:rPr>
      </w:pPr>
      <w:r>
        <w:t xml:space="preserve">Kokkuvõtlikult saab hinnata strateegia meetmete tulemuslikkust väga heaks. Tulemusnäitajad on suures osas saavutatud ning mitmes meetmes ka ületatud. </w:t>
      </w:r>
    </w:p>
    <w:p w14:paraId="4CCFFF77" w14:textId="77777777" w:rsidR="00652FD0" w:rsidRDefault="00652FD0">
      <w:pPr>
        <w:jc w:val="both"/>
        <w:rPr>
          <w:b/>
        </w:rPr>
      </w:pPr>
    </w:p>
    <w:p w14:paraId="628861F4" w14:textId="77777777" w:rsidR="00652FD0" w:rsidRDefault="009A7842">
      <w:pPr>
        <w:jc w:val="both"/>
      </w:pPr>
      <w:r>
        <w:rPr>
          <w:b/>
        </w:rPr>
        <w:lastRenderedPageBreak/>
        <w:t>2022. aasta juunikuus läbiviidud veebiküsitluse</w:t>
      </w:r>
      <w:r>
        <w:t xml:space="preserve"> raames küsiti KIKO piirkonna ettevõtete, kolmanda sektori ja kohaliku omavalitsuse üksuste arvamust KIKO strateegia raames toetuse küsimise soovi, võimalikkuse ja keerukuse kohta. </w:t>
      </w:r>
    </w:p>
    <w:p w14:paraId="2522B2CC" w14:textId="77777777" w:rsidR="00652FD0" w:rsidRDefault="009A7842">
      <w:pPr>
        <w:jc w:val="both"/>
      </w:pPr>
      <w:r>
        <w:t xml:space="preserve">Vastas 51 inimest, nende hulgas 36 taotluse esitanud inimest, kellest 31 olid toetust saanud ja rohkem kui pooled (19) olid saanud toetust rohkem kui ühele projektile. </w:t>
      </w:r>
    </w:p>
    <w:p w14:paraId="3F31F7D4" w14:textId="77777777" w:rsidR="00652FD0" w:rsidRDefault="009A7842">
      <w:pPr>
        <w:jc w:val="both"/>
      </w:pPr>
      <w:r>
        <w:t>Kokkuvõtlikult saab tagasiside küsitluse alusel märkida:</w:t>
      </w:r>
    </w:p>
    <w:p w14:paraId="7AFD50EF" w14:textId="77777777" w:rsidR="00652FD0" w:rsidRDefault="009A7842">
      <w:pPr>
        <w:numPr>
          <w:ilvl w:val="0"/>
          <w:numId w:val="52"/>
        </w:numPr>
        <w:spacing w:after="0"/>
        <w:jc w:val="both"/>
      </w:pPr>
      <w:r>
        <w:rPr>
          <w:color w:val="000000"/>
        </w:rPr>
        <w:t>taotlemise ajal tutvutakse strateegiaga pigem põhjalikult (55%), põgusalt tutvus vaid 13%,</w:t>
      </w:r>
    </w:p>
    <w:p w14:paraId="6316E79E" w14:textId="77777777" w:rsidR="00652FD0" w:rsidRDefault="009A7842">
      <w:pPr>
        <w:numPr>
          <w:ilvl w:val="0"/>
          <w:numId w:val="52"/>
        </w:numPr>
        <w:spacing w:after="0"/>
        <w:jc w:val="both"/>
      </w:pPr>
      <w:r>
        <w:rPr>
          <w:color w:val="000000"/>
        </w:rPr>
        <w:t>idee ühendamine strateegiaga on olnud pigem kerge ja loogiline, samas 45% on pidanud oma ideed kas kohendama või leidnud, et strateegiaga ei ole võimalik seost tekitada (sh ka 1 toetuse saanu),</w:t>
      </w:r>
    </w:p>
    <w:p w14:paraId="00C08FEA" w14:textId="77777777" w:rsidR="00652FD0" w:rsidRDefault="009A7842">
      <w:pPr>
        <w:numPr>
          <w:ilvl w:val="0"/>
          <w:numId w:val="52"/>
        </w:numPr>
        <w:spacing w:after="0"/>
        <w:jc w:val="both"/>
      </w:pPr>
      <w:r>
        <w:rPr>
          <w:color w:val="000000"/>
        </w:rPr>
        <w:t>toetuse andmise tingimused on arusaadavad: 90% vastasid „jah“ või „pigem jah“,</w:t>
      </w:r>
    </w:p>
    <w:p w14:paraId="765DAC9E" w14:textId="77777777" w:rsidR="00652FD0" w:rsidRDefault="009A7842">
      <w:pPr>
        <w:numPr>
          <w:ilvl w:val="0"/>
          <w:numId w:val="52"/>
        </w:numPr>
        <w:spacing w:after="0"/>
        <w:jc w:val="both"/>
      </w:pPr>
      <w:r>
        <w:rPr>
          <w:color w:val="000000"/>
        </w:rPr>
        <w:t>puudust tuntakse rohkemast infost ja abist taotlemise ajal, taotlemist ennast peetakse mõnevõrra keeruliseks ning soovitakse põhjalikumat tuge KIKO poolt,</w:t>
      </w:r>
    </w:p>
    <w:p w14:paraId="02B4147A" w14:textId="77777777" w:rsidR="00652FD0" w:rsidRDefault="009A7842">
      <w:pPr>
        <w:numPr>
          <w:ilvl w:val="0"/>
          <w:numId w:val="52"/>
        </w:numPr>
        <w:jc w:val="both"/>
      </w:pPr>
      <w:r>
        <w:rPr>
          <w:color w:val="000000"/>
        </w:rPr>
        <w:t xml:space="preserve">vastanutel on tunne, et toetused on suunatud pigem liikmetele, kuid toetuste </w:t>
      </w:r>
      <w:r>
        <w:t xml:space="preserve">jaotuse </w:t>
      </w:r>
      <w:r>
        <w:rPr>
          <w:color w:val="000000"/>
        </w:rPr>
        <w:t>analüüs seda arusaama ei toeta.</w:t>
      </w:r>
    </w:p>
    <w:p w14:paraId="51823AB3" w14:textId="77777777" w:rsidR="00652FD0" w:rsidRDefault="009A7842">
      <w:pPr>
        <w:jc w:val="both"/>
      </w:pPr>
      <w:r>
        <w:t>Vastanute arvamuste ja ettepanekute alusel võib KIKO tegevuse parendamiseks välja pakkuda alljärgnevat:</w:t>
      </w:r>
    </w:p>
    <w:p w14:paraId="0C12CF95" w14:textId="77777777" w:rsidR="00652FD0" w:rsidRDefault="009A7842">
      <w:pPr>
        <w:numPr>
          <w:ilvl w:val="0"/>
          <w:numId w:val="53"/>
        </w:numPr>
        <w:spacing w:after="0"/>
        <w:jc w:val="both"/>
      </w:pPr>
      <w:r>
        <w:rPr>
          <w:color w:val="000000"/>
        </w:rPr>
        <w:t>teha tihedamat koostööd konsulentidega, kes aitaksid taotlusi koostada, ning panna konsulentide kontaktid KIKO kodulehele,</w:t>
      </w:r>
    </w:p>
    <w:p w14:paraId="48B2367C" w14:textId="77777777" w:rsidR="00652FD0" w:rsidRDefault="009A7842">
      <w:pPr>
        <w:numPr>
          <w:ilvl w:val="0"/>
          <w:numId w:val="53"/>
        </w:numPr>
        <w:spacing w:after="0"/>
        <w:jc w:val="both"/>
      </w:pPr>
      <w:r>
        <w:rPr>
          <w:color w:val="000000"/>
        </w:rPr>
        <w:t xml:space="preserve">anda rohkem nõu ja abi toetuse saamiseks ning teha seda </w:t>
      </w:r>
      <w:r>
        <w:t>struktureeritult</w:t>
      </w:r>
      <w:r>
        <w:rPr>
          <w:color w:val="000000"/>
        </w:rPr>
        <w:t>,</w:t>
      </w:r>
    </w:p>
    <w:p w14:paraId="77E10517" w14:textId="77777777" w:rsidR="00652FD0" w:rsidRDefault="009A7842">
      <w:pPr>
        <w:numPr>
          <w:ilvl w:val="0"/>
          <w:numId w:val="53"/>
        </w:numPr>
        <w:spacing w:after="0"/>
        <w:jc w:val="both"/>
      </w:pPr>
      <w:r>
        <w:rPr>
          <w:color w:val="000000"/>
        </w:rPr>
        <w:t xml:space="preserve">anda rohkem infot </w:t>
      </w:r>
      <w:r>
        <w:t>taotlemise võimaluste</w:t>
      </w:r>
      <w:r>
        <w:rPr>
          <w:color w:val="000000"/>
        </w:rPr>
        <w:t xml:space="preserve"> kohta (infopäevad),</w:t>
      </w:r>
    </w:p>
    <w:p w14:paraId="0E8D3F97" w14:textId="77777777" w:rsidR="00652FD0" w:rsidRDefault="009A7842">
      <w:pPr>
        <w:numPr>
          <w:ilvl w:val="0"/>
          <w:numId w:val="53"/>
        </w:numPr>
        <w:spacing w:after="0"/>
        <w:jc w:val="both"/>
      </w:pPr>
      <w:r>
        <w:rPr>
          <w:color w:val="000000"/>
        </w:rPr>
        <w:t xml:space="preserve">ühendada info piirkonna toetuste- ja tugimeetmete kohta, näiteks ühine infopakett MAK/IVEK ja KIKO toetuste kohta, ning juurutada omavahelist </w:t>
      </w:r>
      <w:proofErr w:type="spellStart"/>
      <w:r>
        <w:rPr>
          <w:color w:val="000000"/>
        </w:rPr>
        <w:t>ristturundamist</w:t>
      </w:r>
      <w:proofErr w:type="spellEnd"/>
      <w:r>
        <w:rPr>
          <w:color w:val="000000"/>
        </w:rPr>
        <w:t xml:space="preserve">, </w:t>
      </w:r>
    </w:p>
    <w:p w14:paraId="5BCD3DA0" w14:textId="77777777" w:rsidR="00652FD0" w:rsidRDefault="009A7842">
      <w:pPr>
        <w:numPr>
          <w:ilvl w:val="0"/>
          <w:numId w:val="53"/>
        </w:numPr>
        <w:spacing w:after="0"/>
        <w:jc w:val="both"/>
      </w:pPr>
      <w:r>
        <w:t xml:space="preserve">vaadata üle </w:t>
      </w:r>
      <w:r>
        <w:rPr>
          <w:color w:val="000000"/>
        </w:rPr>
        <w:t>projektide hindamiskriteeriumid</w:t>
      </w:r>
      <w:r>
        <w:t xml:space="preserve"> </w:t>
      </w:r>
      <w:r>
        <w:rPr>
          <w:color w:val="000000"/>
        </w:rPr>
        <w:t>ja teha need meetmepõhisemaks</w:t>
      </w:r>
      <w:r>
        <w:t>,</w:t>
      </w:r>
      <w:r>
        <w:rPr>
          <w:color w:val="000000"/>
        </w:rPr>
        <w:t xml:space="preserve"> </w:t>
      </w:r>
    </w:p>
    <w:p w14:paraId="6BC1FEAF" w14:textId="77777777" w:rsidR="00652FD0" w:rsidRDefault="009A7842">
      <w:pPr>
        <w:numPr>
          <w:ilvl w:val="0"/>
          <w:numId w:val="53"/>
        </w:numPr>
        <w:spacing w:after="0"/>
        <w:jc w:val="both"/>
      </w:pPr>
      <w:r>
        <w:t>jagada regulaarselt ja struktureeritult ülevaatlikku infot toetust saanud projektide kohta.</w:t>
      </w:r>
      <w:r>
        <w:br w:type="page"/>
      </w:r>
    </w:p>
    <w:p w14:paraId="0C547E6E" w14:textId="77777777" w:rsidR="00652FD0" w:rsidRDefault="009A7842">
      <w:pPr>
        <w:pStyle w:val="Pealkiri1"/>
        <w:rPr>
          <w:rFonts w:ascii="Calibri" w:eastAsia="Calibri" w:hAnsi="Calibri" w:cs="Calibri"/>
        </w:rPr>
      </w:pPr>
      <w:bookmarkStart w:id="52" w:name="_Toc135391694"/>
      <w:r>
        <w:rPr>
          <w:rFonts w:eastAsia="Cambria" w:cs="Cambria"/>
          <w:color w:val="76923C"/>
        </w:rPr>
        <w:lastRenderedPageBreak/>
        <w:t>2. Tegevuspiirkonna arenguvajadused ja -võimalused</w:t>
      </w:r>
      <w:bookmarkEnd w:id="52"/>
    </w:p>
    <w:p w14:paraId="2083095F" w14:textId="77777777" w:rsidR="00652FD0" w:rsidRDefault="009A7842">
      <w:pPr>
        <w:pStyle w:val="Pealkiri2"/>
        <w:rPr>
          <w:rFonts w:eastAsia="Cambria" w:cs="Cambria"/>
          <w:color w:val="76923C"/>
          <w:szCs w:val="26"/>
        </w:rPr>
      </w:pPr>
      <w:bookmarkStart w:id="53" w:name="_Toc135391695"/>
      <w:r>
        <w:rPr>
          <w:rFonts w:eastAsia="Cambria" w:cs="Cambria"/>
          <w:color w:val="76923C"/>
          <w:szCs w:val="26"/>
        </w:rPr>
        <w:t>2.1. Peamised arenguvajadused</w:t>
      </w:r>
      <w:bookmarkEnd w:id="53"/>
    </w:p>
    <w:p w14:paraId="5E0B38F5" w14:textId="77777777" w:rsidR="00652FD0" w:rsidRDefault="00652FD0">
      <w:pPr>
        <w:jc w:val="both"/>
        <w:rPr>
          <w:color w:val="6B911C"/>
          <w:sz w:val="26"/>
          <w:szCs w:val="26"/>
        </w:rPr>
      </w:pPr>
    </w:p>
    <w:p w14:paraId="6F94F8BA" w14:textId="77777777" w:rsidR="00652FD0" w:rsidRDefault="009A7842">
      <w:pPr>
        <w:jc w:val="both"/>
      </w:pPr>
      <w:r>
        <w:t>KIKO tegevuspiirkonna arenguvajaduste identifitseerimiseks on analüüsitud eelmise strateegiaperioodi tegevusi ja tulemusi ning tegevuspiirkonda katvaid piirkondlikke ja temaatilisi arengukavasid. Samuti viidi läbi temaatilisi strateegiaseminare, fookusgrupi intervjuusid ning küsitlusi.</w:t>
      </w:r>
    </w:p>
    <w:p w14:paraId="4116DCB9" w14:textId="77777777" w:rsidR="00652FD0" w:rsidRDefault="009A7842">
      <w:pPr>
        <w:jc w:val="both"/>
      </w:pPr>
      <w:r>
        <w:t xml:space="preserve">KIKO piirkond on oma peamiste probleemide osas võrdlemisi homogeenne ning seetõttu on võimalik identifitseerida ühised probleemid, mida lahendada. Arenguvajaduste seadmisel on arvesse võetud eelmiste strateegiate rakendamise kogemust, et piirkonda arendada võimalikult efektiivselt. </w:t>
      </w:r>
    </w:p>
    <w:p w14:paraId="251E8771" w14:textId="77777777" w:rsidR="00652FD0" w:rsidRDefault="009A7842">
      <w:pPr>
        <w:jc w:val="both"/>
      </w:pPr>
      <w:r>
        <w:t>Tegevuspiirkonna arenguvajadused ja peamised probleemid on otseses seoses KIKO piirkonna eesmärkidega ja jagunevad peamiselt nelja valdkonna vahel:</w:t>
      </w:r>
    </w:p>
    <w:p w14:paraId="1F3EB28D" w14:textId="77777777" w:rsidR="00652FD0" w:rsidRDefault="009A7842">
      <w:pPr>
        <w:numPr>
          <w:ilvl w:val="0"/>
          <w:numId w:val="63"/>
        </w:numPr>
        <w:spacing w:after="0"/>
        <w:jc w:val="both"/>
        <w:rPr>
          <w:color w:val="000000"/>
        </w:rPr>
      </w:pPr>
      <w:r>
        <w:rPr>
          <w:color w:val="000000"/>
        </w:rPr>
        <w:t>Ettevõtlus ja ettevõtlikkus</w:t>
      </w:r>
    </w:p>
    <w:p w14:paraId="43547D0D" w14:textId="77777777" w:rsidR="00652FD0" w:rsidRDefault="009A7842">
      <w:pPr>
        <w:numPr>
          <w:ilvl w:val="1"/>
          <w:numId w:val="63"/>
        </w:numPr>
        <w:spacing w:after="0"/>
        <w:jc w:val="both"/>
      </w:pPr>
      <w:r>
        <w:rPr>
          <w:color w:val="000000"/>
        </w:rPr>
        <w:t>Madal ettevõtlusaktiivsus</w:t>
      </w:r>
    </w:p>
    <w:p w14:paraId="1B4E2D8C" w14:textId="77777777" w:rsidR="00652FD0" w:rsidRDefault="009A7842">
      <w:pPr>
        <w:numPr>
          <w:ilvl w:val="1"/>
          <w:numId w:val="63"/>
        </w:numPr>
        <w:spacing w:after="0"/>
        <w:jc w:val="both"/>
      </w:pPr>
      <w:r>
        <w:rPr>
          <w:color w:val="000000"/>
        </w:rPr>
        <w:t>Vähe mikro- ja väikeettevõtjaid</w:t>
      </w:r>
    </w:p>
    <w:p w14:paraId="213614D3" w14:textId="77777777" w:rsidR="00652FD0" w:rsidRDefault="009A7842">
      <w:pPr>
        <w:numPr>
          <w:ilvl w:val="1"/>
          <w:numId w:val="63"/>
        </w:numPr>
        <w:spacing w:after="0"/>
        <w:jc w:val="both"/>
      </w:pPr>
      <w:r>
        <w:rPr>
          <w:color w:val="000000"/>
        </w:rPr>
        <w:t>Ambitsioonikuse, uuenduslikkuse puudumine</w:t>
      </w:r>
    </w:p>
    <w:p w14:paraId="32C9A8A3" w14:textId="77777777" w:rsidR="00652FD0" w:rsidRDefault="009A7842">
      <w:pPr>
        <w:numPr>
          <w:ilvl w:val="1"/>
          <w:numId w:val="63"/>
        </w:numPr>
        <w:spacing w:after="0"/>
        <w:jc w:val="both"/>
      </w:pPr>
      <w:r>
        <w:rPr>
          <w:color w:val="000000"/>
        </w:rPr>
        <w:t>Ressursipuudus (sh. investeerimisvõimekus ja oskustega tööjõu puudus)</w:t>
      </w:r>
    </w:p>
    <w:p w14:paraId="7D5741B7" w14:textId="77777777" w:rsidR="00652FD0" w:rsidRDefault="009A7842">
      <w:pPr>
        <w:numPr>
          <w:ilvl w:val="1"/>
          <w:numId w:val="63"/>
        </w:numPr>
        <w:spacing w:after="0"/>
        <w:jc w:val="both"/>
      </w:pPr>
      <w:r>
        <w:rPr>
          <w:color w:val="000000"/>
        </w:rPr>
        <w:t>Turismiteenuste vähene pakkumine ja kasutamine (eriti koostöö teiste pakkujatega)</w:t>
      </w:r>
    </w:p>
    <w:p w14:paraId="1780F4C8" w14:textId="77777777" w:rsidR="00652FD0" w:rsidRDefault="009A7842">
      <w:pPr>
        <w:numPr>
          <w:ilvl w:val="1"/>
          <w:numId w:val="63"/>
        </w:numPr>
        <w:spacing w:after="0"/>
        <w:jc w:val="both"/>
      </w:pPr>
      <w:r>
        <w:rPr>
          <w:color w:val="000000"/>
        </w:rPr>
        <w:t xml:space="preserve">Tarbijate </w:t>
      </w:r>
      <w:r>
        <w:t xml:space="preserve">vähene hulk </w:t>
      </w:r>
      <w:r>
        <w:rPr>
          <w:color w:val="000000"/>
        </w:rPr>
        <w:t>ja nendeni jõudmine (sh. vähene müügivõimekus ja -oskus)</w:t>
      </w:r>
    </w:p>
    <w:p w14:paraId="493B5454" w14:textId="77777777" w:rsidR="00652FD0" w:rsidRDefault="009A7842">
      <w:pPr>
        <w:numPr>
          <w:ilvl w:val="0"/>
          <w:numId w:val="63"/>
        </w:numPr>
        <w:spacing w:after="0"/>
        <w:jc w:val="both"/>
        <w:rPr>
          <w:color w:val="000000"/>
        </w:rPr>
      </w:pPr>
      <w:r>
        <w:rPr>
          <w:color w:val="000000"/>
        </w:rPr>
        <w:t>Elukeskkond</w:t>
      </w:r>
    </w:p>
    <w:p w14:paraId="041EF2C9" w14:textId="77777777" w:rsidR="00652FD0" w:rsidRDefault="009A7842">
      <w:pPr>
        <w:numPr>
          <w:ilvl w:val="1"/>
          <w:numId w:val="63"/>
        </w:numPr>
        <w:spacing w:after="0"/>
        <w:jc w:val="both"/>
      </w:pPr>
      <w:r>
        <w:rPr>
          <w:color w:val="000000"/>
        </w:rPr>
        <w:t xml:space="preserve">Ida-Virumaa maine </w:t>
      </w:r>
    </w:p>
    <w:p w14:paraId="3254BB73" w14:textId="77777777" w:rsidR="00652FD0" w:rsidRDefault="009A7842">
      <w:pPr>
        <w:numPr>
          <w:ilvl w:val="1"/>
          <w:numId w:val="63"/>
        </w:numPr>
        <w:spacing w:after="0"/>
        <w:jc w:val="both"/>
      </w:pPr>
      <w:r>
        <w:rPr>
          <w:color w:val="000000"/>
        </w:rPr>
        <w:t>KIKO piirkond on teistest piirkondadest vähem arenenud</w:t>
      </w:r>
    </w:p>
    <w:p w14:paraId="77A7E79E" w14:textId="77777777" w:rsidR="00652FD0" w:rsidRDefault="009A7842">
      <w:pPr>
        <w:numPr>
          <w:ilvl w:val="1"/>
          <w:numId w:val="63"/>
        </w:numPr>
        <w:spacing w:after="0"/>
        <w:jc w:val="both"/>
      </w:pPr>
      <w:r>
        <w:rPr>
          <w:color w:val="000000"/>
        </w:rPr>
        <w:t>Elukeskkond ei ole atraktiivne ja huvipakkuv</w:t>
      </w:r>
    </w:p>
    <w:p w14:paraId="7F6D851E" w14:textId="77777777" w:rsidR="00652FD0" w:rsidRDefault="009A7842">
      <w:pPr>
        <w:numPr>
          <w:ilvl w:val="1"/>
          <w:numId w:val="63"/>
        </w:numPr>
        <w:spacing w:after="0"/>
        <w:jc w:val="both"/>
      </w:pPr>
      <w:r>
        <w:rPr>
          <w:color w:val="000000"/>
        </w:rPr>
        <w:t>Teenused on kodukohast kaugel või raskesti kättesaadavad</w:t>
      </w:r>
    </w:p>
    <w:p w14:paraId="2798BF52" w14:textId="77777777" w:rsidR="00652FD0" w:rsidRDefault="009A7842">
      <w:pPr>
        <w:numPr>
          <w:ilvl w:val="1"/>
          <w:numId w:val="63"/>
        </w:numPr>
        <w:spacing w:after="0"/>
        <w:jc w:val="both"/>
      </w:pPr>
      <w:r>
        <w:rPr>
          <w:color w:val="000000"/>
        </w:rPr>
        <w:t xml:space="preserve">Vähene koostöö </w:t>
      </w:r>
      <w:proofErr w:type="spellStart"/>
      <w:r>
        <w:rPr>
          <w:color w:val="000000"/>
        </w:rPr>
        <w:t>KOV-de</w:t>
      </w:r>
      <w:proofErr w:type="spellEnd"/>
      <w:r>
        <w:rPr>
          <w:color w:val="000000"/>
        </w:rPr>
        <w:t xml:space="preserve"> ja teiste sektorite vahel</w:t>
      </w:r>
    </w:p>
    <w:p w14:paraId="29F0642A" w14:textId="77777777" w:rsidR="00652FD0" w:rsidRDefault="009A7842">
      <w:pPr>
        <w:numPr>
          <w:ilvl w:val="0"/>
          <w:numId w:val="63"/>
        </w:numPr>
        <w:spacing w:after="0"/>
        <w:jc w:val="both"/>
        <w:rPr>
          <w:color w:val="000000"/>
        </w:rPr>
      </w:pPr>
      <w:r>
        <w:rPr>
          <w:color w:val="000000"/>
        </w:rPr>
        <w:t>Kogukond ja kaasatus</w:t>
      </w:r>
    </w:p>
    <w:p w14:paraId="063F5BA7" w14:textId="77777777" w:rsidR="00652FD0" w:rsidRDefault="009A7842">
      <w:pPr>
        <w:numPr>
          <w:ilvl w:val="1"/>
          <w:numId w:val="63"/>
        </w:numPr>
        <w:spacing w:after="0"/>
        <w:jc w:val="both"/>
      </w:pPr>
      <w:r>
        <w:rPr>
          <w:color w:val="000000"/>
        </w:rPr>
        <w:t>MTÜ-de ja kogukondade madal aktiivsus (sh. kooskäimiskohtade vähesus või nende madal funktsionaalsus)</w:t>
      </w:r>
    </w:p>
    <w:p w14:paraId="47ABD894" w14:textId="77777777" w:rsidR="00652FD0" w:rsidRDefault="009A7842">
      <w:pPr>
        <w:numPr>
          <w:ilvl w:val="1"/>
          <w:numId w:val="63"/>
        </w:numPr>
        <w:spacing w:after="0"/>
        <w:jc w:val="both"/>
      </w:pPr>
      <w:r>
        <w:rPr>
          <w:color w:val="000000"/>
        </w:rPr>
        <w:t>Kogukonnaliikmete (eriti eakate ning puuetega inimeste) vähene sotsiaalne kaasatus</w:t>
      </w:r>
    </w:p>
    <w:p w14:paraId="26A08779" w14:textId="77777777" w:rsidR="00652FD0" w:rsidRDefault="009A7842">
      <w:pPr>
        <w:numPr>
          <w:ilvl w:val="1"/>
          <w:numId w:val="63"/>
        </w:numPr>
        <w:spacing w:after="0"/>
        <w:jc w:val="both"/>
      </w:pPr>
      <w:r>
        <w:rPr>
          <w:color w:val="000000"/>
        </w:rPr>
        <w:t>Eestvedajate</w:t>
      </w:r>
      <w:r>
        <w:t xml:space="preserve"> ja </w:t>
      </w:r>
      <w:r>
        <w:rPr>
          <w:color w:val="000000"/>
        </w:rPr>
        <w:t>särainimeste puudus ja väsimine</w:t>
      </w:r>
    </w:p>
    <w:p w14:paraId="777A0166" w14:textId="77777777" w:rsidR="00652FD0" w:rsidRDefault="009A7842">
      <w:pPr>
        <w:numPr>
          <w:ilvl w:val="1"/>
          <w:numId w:val="63"/>
        </w:numPr>
        <w:spacing w:after="0"/>
        <w:jc w:val="both"/>
      </w:pPr>
      <w:r>
        <w:rPr>
          <w:color w:val="000000"/>
        </w:rPr>
        <w:t xml:space="preserve">Kogukonnatunde puudumine ja madal koostöötahe </w:t>
      </w:r>
    </w:p>
    <w:p w14:paraId="1E949B18" w14:textId="77777777" w:rsidR="00652FD0" w:rsidRDefault="009A7842">
      <w:pPr>
        <w:numPr>
          <w:ilvl w:val="1"/>
          <w:numId w:val="63"/>
        </w:numPr>
        <w:spacing w:after="0"/>
        <w:jc w:val="both"/>
      </w:pPr>
      <w:r>
        <w:rPr>
          <w:color w:val="000000"/>
        </w:rPr>
        <w:t>Kolmanda sektori vahendite nappus ja teadmatus võimalike toetuste kohta</w:t>
      </w:r>
    </w:p>
    <w:p w14:paraId="460EB711" w14:textId="77777777" w:rsidR="00652FD0" w:rsidRDefault="009A7842">
      <w:pPr>
        <w:numPr>
          <w:ilvl w:val="1"/>
          <w:numId w:val="63"/>
        </w:numPr>
        <w:spacing w:after="0"/>
        <w:jc w:val="both"/>
      </w:pPr>
      <w:r>
        <w:rPr>
          <w:color w:val="000000"/>
        </w:rPr>
        <w:t xml:space="preserve">Liiga keerulised toetusmeetmed ja toetuste </w:t>
      </w:r>
      <w:r>
        <w:t xml:space="preserve">taotlemise </w:t>
      </w:r>
      <w:r>
        <w:rPr>
          <w:color w:val="000000"/>
        </w:rPr>
        <w:t xml:space="preserve">vähene võimekus </w:t>
      </w:r>
    </w:p>
    <w:p w14:paraId="3D91EEBA" w14:textId="77777777" w:rsidR="00652FD0" w:rsidRDefault="009A7842">
      <w:pPr>
        <w:numPr>
          <w:ilvl w:val="0"/>
          <w:numId w:val="63"/>
        </w:numPr>
        <w:spacing w:after="0"/>
        <w:jc w:val="both"/>
        <w:rPr>
          <w:color w:val="000000"/>
        </w:rPr>
      </w:pPr>
      <w:r>
        <w:rPr>
          <w:color w:val="000000"/>
        </w:rPr>
        <w:t xml:space="preserve">Noored </w:t>
      </w:r>
    </w:p>
    <w:p w14:paraId="22803076" w14:textId="77777777" w:rsidR="00652FD0" w:rsidRDefault="009A7842">
      <w:pPr>
        <w:numPr>
          <w:ilvl w:val="1"/>
          <w:numId w:val="63"/>
        </w:numPr>
        <w:spacing w:after="0"/>
        <w:jc w:val="both"/>
      </w:pPr>
      <w:r>
        <w:rPr>
          <w:color w:val="000000"/>
        </w:rPr>
        <w:t>Noori on vähe ja nad lahkuvad aktiivses eas</w:t>
      </w:r>
    </w:p>
    <w:p w14:paraId="2ACFDF02" w14:textId="77777777" w:rsidR="00652FD0" w:rsidRDefault="009A7842">
      <w:pPr>
        <w:numPr>
          <w:ilvl w:val="1"/>
          <w:numId w:val="63"/>
        </w:numPr>
        <w:spacing w:after="0"/>
        <w:jc w:val="both"/>
      </w:pPr>
      <w:r>
        <w:rPr>
          <w:color w:val="000000"/>
        </w:rPr>
        <w:t>Noorte passiivsus ja madal ettevõtlikkus, vähe noorte endi algatusi</w:t>
      </w:r>
    </w:p>
    <w:p w14:paraId="03AB15CA" w14:textId="77777777" w:rsidR="00652FD0" w:rsidRDefault="009A7842">
      <w:pPr>
        <w:numPr>
          <w:ilvl w:val="1"/>
          <w:numId w:val="63"/>
        </w:numPr>
        <w:spacing w:after="0"/>
        <w:jc w:val="both"/>
      </w:pPr>
      <w:r>
        <w:rPr>
          <w:color w:val="000000"/>
        </w:rPr>
        <w:t>Noortele suunatud tegevusi ja võimalusi on vähe</w:t>
      </w:r>
    </w:p>
    <w:p w14:paraId="556F937D" w14:textId="77777777" w:rsidR="00652FD0" w:rsidRDefault="009A7842">
      <w:pPr>
        <w:numPr>
          <w:ilvl w:val="1"/>
          <w:numId w:val="63"/>
        </w:numPr>
        <w:spacing w:after="0"/>
        <w:jc w:val="both"/>
      </w:pPr>
      <w:r>
        <w:rPr>
          <w:color w:val="000000"/>
        </w:rPr>
        <w:t>Noortega tegelevad sädeinimesed lahkuvad (noored lähevad järgi või passiivsus suureneb)</w:t>
      </w:r>
    </w:p>
    <w:p w14:paraId="347A0996" w14:textId="77777777" w:rsidR="00652FD0" w:rsidRDefault="009A7842">
      <w:pPr>
        <w:numPr>
          <w:ilvl w:val="1"/>
          <w:numId w:val="63"/>
        </w:numPr>
        <w:spacing w:after="0"/>
        <w:jc w:val="both"/>
      </w:pPr>
      <w:r>
        <w:rPr>
          <w:color w:val="000000"/>
        </w:rPr>
        <w:t>Noori ei kaasata: tehakse noortele, mitte noortega või noorte endi poolt</w:t>
      </w:r>
    </w:p>
    <w:p w14:paraId="48CE9DE7" w14:textId="77777777" w:rsidR="00652FD0" w:rsidRDefault="009A7842">
      <w:pPr>
        <w:numPr>
          <w:ilvl w:val="1"/>
          <w:numId w:val="63"/>
        </w:numPr>
        <w:jc w:val="both"/>
      </w:pPr>
      <w:r>
        <w:rPr>
          <w:color w:val="000000"/>
        </w:rPr>
        <w:t xml:space="preserve">Ida-Virumaa maine </w:t>
      </w:r>
    </w:p>
    <w:p w14:paraId="398C7BAA" w14:textId="77777777" w:rsidR="00652FD0" w:rsidRDefault="00652FD0">
      <w:pPr>
        <w:jc w:val="both"/>
      </w:pPr>
    </w:p>
    <w:p w14:paraId="1224019B" w14:textId="77777777" w:rsidR="00652FD0" w:rsidRDefault="009A7842">
      <w:pPr>
        <w:pStyle w:val="Pealkiri2"/>
      </w:pPr>
      <w:bookmarkStart w:id="54" w:name="_Toc135391696"/>
      <w:r>
        <w:rPr>
          <w:rFonts w:eastAsia="Cambria" w:cs="Cambria"/>
          <w:color w:val="76923C"/>
          <w:szCs w:val="26"/>
        </w:rPr>
        <w:lastRenderedPageBreak/>
        <w:t>2.2. SWOT</w:t>
      </w:r>
      <w:bookmarkEnd w:id="54"/>
    </w:p>
    <w:tbl>
      <w:tblPr>
        <w:tblStyle w:val="aff7"/>
        <w:tblW w:w="9498" w:type="dxa"/>
        <w:tblInd w:w="-216" w:type="dxa"/>
        <w:tblLayout w:type="fixed"/>
        <w:tblLook w:val="0000" w:firstRow="0" w:lastRow="0" w:firstColumn="0" w:lastColumn="0" w:noHBand="0" w:noVBand="0"/>
      </w:tblPr>
      <w:tblGrid>
        <w:gridCol w:w="4820"/>
        <w:gridCol w:w="4678"/>
      </w:tblGrid>
      <w:tr w:rsidR="00652FD0" w14:paraId="3E7030B0" w14:textId="77777777">
        <w:tc>
          <w:tcPr>
            <w:tcW w:w="4820" w:type="dxa"/>
          </w:tcPr>
          <w:p w14:paraId="0A5E45FE" w14:textId="77777777" w:rsidR="00652FD0" w:rsidRDefault="009A7842">
            <w:pPr>
              <w:rPr>
                <w:b/>
              </w:rPr>
            </w:pPr>
            <w:r>
              <w:rPr>
                <w:b/>
              </w:rPr>
              <w:t>TUGEVUSED</w:t>
            </w:r>
          </w:p>
        </w:tc>
        <w:tc>
          <w:tcPr>
            <w:tcW w:w="4678" w:type="dxa"/>
          </w:tcPr>
          <w:p w14:paraId="5DAFDAF7" w14:textId="77777777" w:rsidR="00652FD0" w:rsidRDefault="009A7842">
            <w:pPr>
              <w:rPr>
                <w:b/>
              </w:rPr>
            </w:pPr>
            <w:r>
              <w:rPr>
                <w:b/>
              </w:rPr>
              <w:t>NÕRKUSED</w:t>
            </w:r>
          </w:p>
        </w:tc>
      </w:tr>
      <w:tr w:rsidR="00652FD0" w14:paraId="69B67F7D" w14:textId="77777777">
        <w:tc>
          <w:tcPr>
            <w:tcW w:w="4820" w:type="dxa"/>
          </w:tcPr>
          <w:p w14:paraId="7108AC8C" w14:textId="77777777" w:rsidR="00652FD0" w:rsidRDefault="009A7842">
            <w:pPr>
              <w:numPr>
                <w:ilvl w:val="0"/>
                <w:numId w:val="12"/>
              </w:numPr>
            </w:pPr>
            <w:r>
              <w:rPr>
                <w:color w:val="000000"/>
              </w:rPr>
              <w:t>KIKO piirkonna vahetus läheduses asuv Ida-Virumaa linnastu</w:t>
            </w:r>
          </w:p>
          <w:p w14:paraId="74D0642D" w14:textId="77777777" w:rsidR="00652FD0" w:rsidRDefault="009A7842">
            <w:pPr>
              <w:numPr>
                <w:ilvl w:val="0"/>
                <w:numId w:val="12"/>
              </w:numPr>
            </w:pPr>
            <w:r>
              <w:rPr>
                <w:color w:val="000000"/>
              </w:rPr>
              <w:t>Asukohast ja looduslikust keskkonnast tulenevad aspektid elu- ja ettevõtluskeskkonna arenguks</w:t>
            </w:r>
          </w:p>
          <w:p w14:paraId="79A01325" w14:textId="77777777" w:rsidR="00652FD0" w:rsidRDefault="009A7842">
            <w:pPr>
              <w:numPr>
                <w:ilvl w:val="0"/>
                <w:numId w:val="12"/>
              </w:numPr>
            </w:pPr>
            <w:proofErr w:type="spellStart"/>
            <w:r>
              <w:rPr>
                <w:color w:val="000000"/>
              </w:rPr>
              <w:t>KIKO-l</w:t>
            </w:r>
            <w:proofErr w:type="spellEnd"/>
            <w:r>
              <w:rPr>
                <w:color w:val="000000"/>
              </w:rPr>
              <w:t xml:space="preserve"> on pikaajaline ja hea kogemus LEADER-meetme rakendamisel</w:t>
            </w:r>
          </w:p>
          <w:p w14:paraId="0D0B7BF0" w14:textId="77777777" w:rsidR="00652FD0" w:rsidRDefault="009A7842">
            <w:pPr>
              <w:numPr>
                <w:ilvl w:val="0"/>
                <w:numId w:val="12"/>
              </w:numPr>
            </w:pPr>
            <w:proofErr w:type="spellStart"/>
            <w:r>
              <w:rPr>
                <w:color w:val="000000"/>
              </w:rPr>
              <w:t>KIKO-l</w:t>
            </w:r>
            <w:proofErr w:type="spellEnd"/>
            <w:r>
              <w:rPr>
                <w:color w:val="000000"/>
              </w:rPr>
              <w:t xml:space="preserve"> on hea koostöökogemus (sealhulgas rahvusvaheline) erinevate  võrgustikega ja teiste kohalike tegevusgruppidega</w:t>
            </w:r>
          </w:p>
          <w:p w14:paraId="0C9E65A8" w14:textId="77777777" w:rsidR="00652FD0" w:rsidRDefault="009A7842">
            <w:pPr>
              <w:numPr>
                <w:ilvl w:val="0"/>
                <w:numId w:val="12"/>
              </w:numPr>
            </w:pPr>
            <w:r>
              <w:rPr>
                <w:color w:val="000000"/>
              </w:rPr>
              <w:t>Spordi-, kultuuri- ja vabaaja teenuste olemasolu tegevuspiirkonnas (sh ka piirkonnaga seotud keskustes)</w:t>
            </w:r>
          </w:p>
          <w:p w14:paraId="33AE8BBD" w14:textId="77777777" w:rsidR="00652FD0" w:rsidRDefault="009A7842">
            <w:pPr>
              <w:numPr>
                <w:ilvl w:val="0"/>
                <w:numId w:val="12"/>
              </w:numPr>
            </w:pPr>
            <w:r>
              <w:rPr>
                <w:color w:val="000000"/>
              </w:rPr>
              <w:t>Ajalooline- ja kultuuripärand soodustab ettevõtluse arendamist (turism, tööstus jm)</w:t>
            </w:r>
          </w:p>
          <w:p w14:paraId="4A33A3DB" w14:textId="77777777" w:rsidR="00652FD0" w:rsidRDefault="00652FD0"/>
          <w:p w14:paraId="3A21EC5D" w14:textId="77777777" w:rsidR="00652FD0" w:rsidRDefault="00652FD0"/>
        </w:tc>
        <w:tc>
          <w:tcPr>
            <w:tcW w:w="4678" w:type="dxa"/>
          </w:tcPr>
          <w:p w14:paraId="42758387" w14:textId="77777777" w:rsidR="00652FD0" w:rsidRDefault="009A7842">
            <w:pPr>
              <w:numPr>
                <w:ilvl w:val="0"/>
                <w:numId w:val="12"/>
              </w:numPr>
            </w:pPr>
            <w:r>
              <w:rPr>
                <w:color w:val="000000"/>
              </w:rPr>
              <w:t xml:space="preserve">Vähenev ja vananev elanikkond, piirkonna vanuseline struktuur </w:t>
            </w:r>
          </w:p>
          <w:p w14:paraId="3143A06B" w14:textId="77777777" w:rsidR="00652FD0" w:rsidRDefault="009A7842">
            <w:pPr>
              <w:numPr>
                <w:ilvl w:val="0"/>
                <w:numId w:val="12"/>
              </w:numPr>
            </w:pPr>
            <w:r>
              <w:rPr>
                <w:color w:val="000000"/>
              </w:rPr>
              <w:t>Elanike (sh. noorte ja eakate) ja kogukondade passiivsus, madal kaasatus (sealjuures sotsiaalne kaasatus) ja identiteet</w:t>
            </w:r>
          </w:p>
          <w:p w14:paraId="0A6E0290" w14:textId="77777777" w:rsidR="00652FD0" w:rsidRDefault="009A7842">
            <w:pPr>
              <w:numPr>
                <w:ilvl w:val="0"/>
                <w:numId w:val="12"/>
              </w:numPr>
            </w:pPr>
            <w:r>
              <w:rPr>
                <w:color w:val="000000"/>
              </w:rPr>
              <w:t>Eeskõnelejate ja aktiivsete kogukonnaliikmete väsimine</w:t>
            </w:r>
          </w:p>
          <w:p w14:paraId="3965120C" w14:textId="77777777" w:rsidR="00652FD0" w:rsidRDefault="009A7842">
            <w:pPr>
              <w:numPr>
                <w:ilvl w:val="0"/>
                <w:numId w:val="12"/>
              </w:numPr>
            </w:pPr>
            <w:r>
              <w:rPr>
                <w:color w:val="000000"/>
              </w:rPr>
              <w:t>Huvigruppide ja muude erigruppide (sh rahvuslikud) omavahelise koostöö nõrkus  ja sünergia puudumine</w:t>
            </w:r>
          </w:p>
          <w:p w14:paraId="757237FD" w14:textId="77777777" w:rsidR="00652FD0" w:rsidRDefault="009A7842">
            <w:pPr>
              <w:numPr>
                <w:ilvl w:val="0"/>
                <w:numId w:val="12"/>
              </w:numPr>
            </w:pPr>
            <w:r>
              <w:rPr>
                <w:color w:val="000000"/>
              </w:rPr>
              <w:t>Innovaatiliste ideede vähesus</w:t>
            </w:r>
          </w:p>
          <w:p w14:paraId="39DAD8C0" w14:textId="77777777" w:rsidR="00652FD0" w:rsidRDefault="009A7842">
            <w:pPr>
              <w:numPr>
                <w:ilvl w:val="0"/>
                <w:numId w:val="12"/>
              </w:numPr>
            </w:pPr>
            <w:r>
              <w:rPr>
                <w:color w:val="000000"/>
              </w:rPr>
              <w:t>Heade spetsialistide ja arengut toetavate inimeste puudus</w:t>
            </w:r>
          </w:p>
          <w:p w14:paraId="1BBA10B3" w14:textId="77777777" w:rsidR="00652FD0" w:rsidRDefault="009A7842">
            <w:pPr>
              <w:numPr>
                <w:ilvl w:val="0"/>
                <w:numId w:val="12"/>
              </w:numPr>
            </w:pPr>
            <w:r>
              <w:rPr>
                <w:color w:val="000000"/>
              </w:rPr>
              <w:t>Piirkonnale omapäraste ja unikaalsete toodete/teenuste vähesus</w:t>
            </w:r>
          </w:p>
          <w:p w14:paraId="4C1F596D" w14:textId="77777777" w:rsidR="00652FD0" w:rsidRDefault="009A7842">
            <w:pPr>
              <w:numPr>
                <w:ilvl w:val="0"/>
                <w:numId w:val="12"/>
              </w:numPr>
            </w:pPr>
            <w:r>
              <w:rPr>
                <w:color w:val="000000"/>
              </w:rPr>
              <w:t>Vähene tuntus külastussihtkohana, piirkonna maine ei suuda veel konkureerida  Eesti teiste sihtkohtadega (sh. elukohana)</w:t>
            </w:r>
          </w:p>
        </w:tc>
      </w:tr>
      <w:tr w:rsidR="00652FD0" w14:paraId="0E5990DF" w14:textId="77777777">
        <w:tc>
          <w:tcPr>
            <w:tcW w:w="4820" w:type="dxa"/>
          </w:tcPr>
          <w:p w14:paraId="1945D6E6" w14:textId="77777777" w:rsidR="00652FD0" w:rsidRDefault="00652FD0">
            <w:pPr>
              <w:rPr>
                <w:b/>
              </w:rPr>
            </w:pPr>
          </w:p>
          <w:p w14:paraId="2751EC08" w14:textId="77777777" w:rsidR="00652FD0" w:rsidRDefault="009A7842">
            <w:pPr>
              <w:rPr>
                <w:b/>
              </w:rPr>
            </w:pPr>
            <w:r>
              <w:rPr>
                <w:b/>
              </w:rPr>
              <w:t>VÕIMALUSED</w:t>
            </w:r>
          </w:p>
        </w:tc>
        <w:tc>
          <w:tcPr>
            <w:tcW w:w="4678" w:type="dxa"/>
          </w:tcPr>
          <w:p w14:paraId="0CD8A469" w14:textId="77777777" w:rsidR="00652FD0" w:rsidRDefault="00652FD0">
            <w:pPr>
              <w:rPr>
                <w:b/>
              </w:rPr>
            </w:pPr>
          </w:p>
          <w:p w14:paraId="6E27F7C7" w14:textId="77777777" w:rsidR="00652FD0" w:rsidRDefault="009A7842">
            <w:pPr>
              <w:rPr>
                <w:b/>
              </w:rPr>
            </w:pPr>
            <w:r>
              <w:rPr>
                <w:b/>
              </w:rPr>
              <w:t>OHUD</w:t>
            </w:r>
          </w:p>
        </w:tc>
      </w:tr>
      <w:tr w:rsidR="00652FD0" w14:paraId="09809F37" w14:textId="77777777">
        <w:tc>
          <w:tcPr>
            <w:tcW w:w="4820" w:type="dxa"/>
          </w:tcPr>
          <w:p w14:paraId="1D176CFE" w14:textId="77777777" w:rsidR="00652FD0" w:rsidRDefault="009A7842">
            <w:pPr>
              <w:numPr>
                <w:ilvl w:val="0"/>
                <w:numId w:val="31"/>
              </w:numPr>
            </w:pPr>
            <w:r>
              <w:rPr>
                <w:color w:val="000000"/>
              </w:rPr>
              <w:t>Populaarsuse kasv noorte ja aktiivse elanikkonna seas, naasmaks kodukohta või alustamaks elu väljaspool linnalist piirkonda</w:t>
            </w:r>
          </w:p>
          <w:p w14:paraId="26BD05AC" w14:textId="77777777" w:rsidR="00652FD0" w:rsidRDefault="009A7842">
            <w:pPr>
              <w:numPr>
                <w:ilvl w:val="0"/>
                <w:numId w:val="31"/>
              </w:numPr>
            </w:pPr>
            <w:r>
              <w:rPr>
                <w:color w:val="000000"/>
              </w:rPr>
              <w:t xml:space="preserve">Ettevõtlusaktiivsuse  ja kolmanda sektori organisatsioonide kasv piirkonnas </w:t>
            </w:r>
          </w:p>
          <w:p w14:paraId="3C8F5035" w14:textId="77777777" w:rsidR="00652FD0" w:rsidRDefault="009A7842">
            <w:pPr>
              <w:numPr>
                <w:ilvl w:val="0"/>
                <w:numId w:val="31"/>
              </w:numPr>
            </w:pPr>
            <w:r>
              <w:rPr>
                <w:color w:val="000000"/>
              </w:rPr>
              <w:t>Riiklikul tasandil Ida-Virumaa tähtsuse kasv (rohkem toetusi, suuremad arenguvõimalused)</w:t>
            </w:r>
          </w:p>
          <w:p w14:paraId="6104C7FC" w14:textId="77777777" w:rsidR="00652FD0" w:rsidRDefault="009A7842">
            <w:pPr>
              <w:numPr>
                <w:ilvl w:val="0"/>
                <w:numId w:val="31"/>
              </w:numPr>
            </w:pPr>
            <w:r>
              <w:rPr>
                <w:color w:val="000000"/>
              </w:rPr>
              <w:t>Lühikesed vahemaad ja head transpordiühendused regiooni tõmbekeskustega (Jõhvi linn, Kohtla-Järve, Narva)</w:t>
            </w:r>
          </w:p>
          <w:p w14:paraId="0F78FA5F" w14:textId="77777777" w:rsidR="00652FD0" w:rsidRDefault="009A7842">
            <w:pPr>
              <w:numPr>
                <w:ilvl w:val="0"/>
                <w:numId w:val="31"/>
              </w:numPr>
            </w:pPr>
            <w:r>
              <w:rPr>
                <w:color w:val="000000"/>
              </w:rPr>
              <w:t>Kogukondade aktiveerimine</w:t>
            </w:r>
          </w:p>
          <w:p w14:paraId="2F29D09A" w14:textId="77777777" w:rsidR="00652FD0" w:rsidRDefault="009A7842">
            <w:pPr>
              <w:numPr>
                <w:ilvl w:val="0"/>
                <w:numId w:val="31"/>
              </w:numPr>
            </w:pPr>
            <w:r>
              <w:rPr>
                <w:color w:val="000000"/>
              </w:rPr>
              <w:t>Kaugtöövõimaluste ja -soovide kasv</w:t>
            </w:r>
          </w:p>
          <w:p w14:paraId="72345F5C" w14:textId="77777777" w:rsidR="00652FD0" w:rsidRDefault="009A7842">
            <w:pPr>
              <w:numPr>
                <w:ilvl w:val="0"/>
                <w:numId w:val="31"/>
              </w:numPr>
            </w:pPr>
            <w:r>
              <w:rPr>
                <w:color w:val="000000"/>
              </w:rPr>
              <w:t>Hõbemajanduse kasvutrend</w:t>
            </w:r>
          </w:p>
          <w:p w14:paraId="5E3B4E32" w14:textId="77777777" w:rsidR="00652FD0" w:rsidRDefault="009A7842">
            <w:pPr>
              <w:numPr>
                <w:ilvl w:val="0"/>
                <w:numId w:val="31"/>
              </w:numPr>
            </w:pPr>
            <w:r>
              <w:rPr>
                <w:color w:val="000000"/>
              </w:rPr>
              <w:t>Suurenev nõudlus kohalike toodete ja autentsete kogemuste järele</w:t>
            </w:r>
          </w:p>
          <w:p w14:paraId="2433C515" w14:textId="77777777" w:rsidR="00652FD0" w:rsidRDefault="009A7842">
            <w:pPr>
              <w:numPr>
                <w:ilvl w:val="0"/>
                <w:numId w:val="31"/>
              </w:numPr>
            </w:pPr>
            <w:r>
              <w:rPr>
                <w:color w:val="000000"/>
              </w:rPr>
              <w:t>Ida-Virumaa kui külastamata ja avastamata piirkond</w:t>
            </w:r>
          </w:p>
        </w:tc>
        <w:tc>
          <w:tcPr>
            <w:tcW w:w="4678" w:type="dxa"/>
          </w:tcPr>
          <w:p w14:paraId="711C8633" w14:textId="77777777" w:rsidR="00652FD0" w:rsidRDefault="009A7842">
            <w:pPr>
              <w:numPr>
                <w:ilvl w:val="0"/>
                <w:numId w:val="31"/>
              </w:numPr>
            </w:pPr>
            <w:r>
              <w:rPr>
                <w:color w:val="000000"/>
              </w:rPr>
              <w:t xml:space="preserve">Isiklikku arengut ja turvatunnet pakkuvate töökohtade (innovaatilised, kõrge lisandväärtusega jm) puudumine soodustab noorte ja tööealise elanikkonna väljarännet </w:t>
            </w:r>
          </w:p>
          <w:p w14:paraId="6E554EFB" w14:textId="77777777" w:rsidR="00652FD0" w:rsidRDefault="009A7842">
            <w:pPr>
              <w:numPr>
                <w:ilvl w:val="0"/>
                <w:numId w:val="31"/>
              </w:numPr>
            </w:pPr>
            <w:r>
              <w:rPr>
                <w:color w:val="000000"/>
              </w:rPr>
              <w:t>Välispoliitilisest pingetest tulenevad ohud ja mõjud (Venemaa lähedus vähendab elanike ja külastajate turvatunnet, mõjudes ka ettevõtlusaktiivsusele ja -võimalustele)</w:t>
            </w:r>
          </w:p>
          <w:p w14:paraId="59C3E825" w14:textId="77777777" w:rsidR="00652FD0" w:rsidRDefault="009A7842">
            <w:pPr>
              <w:numPr>
                <w:ilvl w:val="0"/>
                <w:numId w:val="31"/>
              </w:numPr>
            </w:pPr>
            <w:r>
              <w:rPr>
                <w:color w:val="000000"/>
              </w:rPr>
              <w:t xml:space="preserve">Välispoliitilisest pingetest tekkiv elanikkonna lõhestumine vähendab osa elanikkonna kaasatust </w:t>
            </w:r>
          </w:p>
          <w:p w14:paraId="4BADC21C" w14:textId="77777777" w:rsidR="00652FD0" w:rsidRDefault="009A7842">
            <w:pPr>
              <w:numPr>
                <w:ilvl w:val="0"/>
                <w:numId w:val="31"/>
              </w:numPr>
            </w:pPr>
            <w:r>
              <w:rPr>
                <w:color w:val="000000"/>
              </w:rPr>
              <w:t>Liigne keskendumine kindlate valdkondade arengule (põllumajandus, toit ja turism)</w:t>
            </w:r>
          </w:p>
          <w:p w14:paraId="63FC90E0" w14:textId="77777777" w:rsidR="00652FD0" w:rsidRDefault="009A7842">
            <w:pPr>
              <w:numPr>
                <w:ilvl w:val="0"/>
                <w:numId w:val="31"/>
              </w:numPr>
            </w:pPr>
            <w:r>
              <w:rPr>
                <w:color w:val="000000"/>
              </w:rPr>
              <w:t>Jätkuv trend rahvastiku vähenemise  (sh. noorte hulgas) ja vananemise osas</w:t>
            </w:r>
          </w:p>
          <w:p w14:paraId="6B4EC002" w14:textId="77777777" w:rsidR="00652FD0" w:rsidRDefault="009A7842">
            <w:pPr>
              <w:numPr>
                <w:ilvl w:val="0"/>
                <w:numId w:val="31"/>
              </w:numPr>
            </w:pPr>
            <w:r>
              <w:rPr>
                <w:color w:val="000000"/>
              </w:rPr>
              <w:t>Sotsiaalne ebakindlus ja tõrjutus (eriti eakatel ja puuetega inimestel)</w:t>
            </w:r>
          </w:p>
          <w:p w14:paraId="4728F660" w14:textId="77777777" w:rsidR="00652FD0" w:rsidRDefault="009A7842">
            <w:pPr>
              <w:numPr>
                <w:ilvl w:val="0"/>
                <w:numId w:val="31"/>
              </w:numPr>
            </w:pPr>
            <w:r>
              <w:rPr>
                <w:color w:val="000000"/>
              </w:rPr>
              <w:t>Ressursipuudus (sh. laenuvõimaluste puudumine)</w:t>
            </w:r>
          </w:p>
        </w:tc>
      </w:tr>
    </w:tbl>
    <w:p w14:paraId="2668A865" w14:textId="77777777" w:rsidR="00652FD0" w:rsidRDefault="00652FD0"/>
    <w:p w14:paraId="5D470557" w14:textId="77777777" w:rsidR="00652FD0" w:rsidRDefault="009A7842">
      <w:pPr>
        <w:pStyle w:val="Pealkiri1"/>
      </w:pPr>
      <w:bookmarkStart w:id="55" w:name="_Toc135391697"/>
      <w:r>
        <w:rPr>
          <w:rFonts w:eastAsia="Cambria" w:cs="Cambria"/>
          <w:color w:val="76923C"/>
        </w:rPr>
        <w:lastRenderedPageBreak/>
        <w:t>3. KIKO piirkonna arenguprioriteedid ja eesmärgid perioodiks 2023–2027</w:t>
      </w:r>
      <w:bookmarkEnd w:id="55"/>
    </w:p>
    <w:p w14:paraId="08A4B93E" w14:textId="77777777" w:rsidR="00652FD0" w:rsidRDefault="009A7842">
      <w:pPr>
        <w:pStyle w:val="Pealkiri2"/>
        <w:rPr>
          <w:rFonts w:eastAsia="Cambria" w:cs="Cambria"/>
          <w:color w:val="76923C"/>
          <w:szCs w:val="26"/>
        </w:rPr>
      </w:pPr>
      <w:bookmarkStart w:id="56" w:name="_Toc135391698"/>
      <w:r>
        <w:rPr>
          <w:rFonts w:eastAsia="Cambria" w:cs="Cambria"/>
          <w:color w:val="76923C"/>
          <w:szCs w:val="26"/>
        </w:rPr>
        <w:t>3.1. Visioon ja valdkondlikud eesmärgid</w:t>
      </w:r>
      <w:bookmarkEnd w:id="56"/>
    </w:p>
    <w:p w14:paraId="326342CF" w14:textId="77777777" w:rsidR="00652FD0" w:rsidRDefault="00652FD0"/>
    <w:p w14:paraId="2506DD63" w14:textId="77777777" w:rsidR="00652FD0" w:rsidRDefault="009A7842">
      <w:pPr>
        <w:jc w:val="both"/>
      </w:pPr>
      <w:r>
        <w:t xml:space="preserve">Võttes arvesse tegevuspiirkonna vajadusi ja arengupotentsiaali, on aastaks 2027 seatud uus visioon, mille saavutamisele annab olulise sisendi käesolev strateegia.   </w:t>
      </w:r>
    </w:p>
    <w:p w14:paraId="1367DECF" w14:textId="77777777" w:rsidR="00652FD0" w:rsidRDefault="009A7842">
      <w:pPr>
        <w:jc w:val="both"/>
        <w:rPr>
          <w:b/>
        </w:rPr>
      </w:pPr>
      <w:r>
        <w:rPr>
          <w:noProof/>
        </w:rPr>
        <mc:AlternateContent>
          <mc:Choice Requires="wps">
            <w:drawing>
              <wp:anchor distT="0" distB="0" distL="0" distR="0" simplePos="0" relativeHeight="251658240" behindDoc="1" locked="0" layoutInCell="1" hidden="0" allowOverlap="1" wp14:anchorId="538691F0" wp14:editId="6C9996AD">
                <wp:simplePos x="0" y="0"/>
                <wp:positionH relativeFrom="column">
                  <wp:posOffset>-203199</wp:posOffset>
                </wp:positionH>
                <wp:positionV relativeFrom="paragraph">
                  <wp:posOffset>12700</wp:posOffset>
                </wp:positionV>
                <wp:extent cx="6287235" cy="2353410"/>
                <wp:effectExtent l="0" t="0" r="0" b="0"/>
                <wp:wrapNone/>
                <wp:docPr id="1710981425" name="Vabakuju: kujund 1710981425"/>
                <wp:cNvGraphicFramePr/>
                <a:graphic xmlns:a="http://schemas.openxmlformats.org/drawingml/2006/main">
                  <a:graphicData uri="http://schemas.microsoft.com/office/word/2010/wordprocessingShape">
                    <wps:wsp>
                      <wps:cNvSpPr/>
                      <wps:spPr>
                        <a:xfrm>
                          <a:off x="2240820" y="2641680"/>
                          <a:ext cx="6210360" cy="2276640"/>
                        </a:xfrm>
                        <a:custGeom>
                          <a:avLst/>
                          <a:gdLst/>
                          <a:ahLst/>
                          <a:cxnLst/>
                          <a:rect l="l" t="t" r="r" b="b"/>
                          <a:pathLst>
                            <a:path w="9782" h="3587" extrusionOk="0">
                              <a:moveTo>
                                <a:pt x="597" y="0"/>
                              </a:moveTo>
                              <a:cubicBezTo>
                                <a:pt x="298" y="0"/>
                                <a:pt x="0" y="298"/>
                                <a:pt x="0" y="597"/>
                              </a:cubicBezTo>
                              <a:lnTo>
                                <a:pt x="0" y="2988"/>
                              </a:lnTo>
                              <a:cubicBezTo>
                                <a:pt x="0" y="3287"/>
                                <a:pt x="298" y="3586"/>
                                <a:pt x="597" y="3586"/>
                              </a:cubicBezTo>
                              <a:lnTo>
                                <a:pt x="9183" y="3586"/>
                              </a:lnTo>
                              <a:cubicBezTo>
                                <a:pt x="9482" y="3586"/>
                                <a:pt x="9781" y="3287"/>
                                <a:pt x="9781" y="2988"/>
                              </a:cubicBezTo>
                              <a:lnTo>
                                <a:pt x="9781" y="597"/>
                              </a:lnTo>
                              <a:cubicBezTo>
                                <a:pt x="9781" y="298"/>
                                <a:pt x="9482" y="0"/>
                                <a:pt x="9183" y="0"/>
                              </a:cubicBezTo>
                              <a:lnTo>
                                <a:pt x="597" y="0"/>
                              </a:lnTo>
                            </a:path>
                          </a:pathLst>
                        </a:custGeom>
                        <a:solidFill>
                          <a:srgbClr val="90C226">
                            <a:alpha val="21568"/>
                          </a:srgbClr>
                        </a:solidFill>
                        <a:ln w="19075" cap="flat" cmpd="sng">
                          <a:solidFill>
                            <a:srgbClr val="698D1B"/>
                          </a:solidFill>
                          <a:prstDash val="solid"/>
                          <a:miter lim="8000"/>
                          <a:headEnd type="none" w="sm" len="sm"/>
                          <a:tailEnd type="none" w="sm" len="sm"/>
                        </a:ln>
                      </wps:spPr>
                      <wps:txbx>
                        <w:txbxContent>
                          <w:p w14:paraId="7251FDB8" w14:textId="77777777" w:rsidR="00652FD0" w:rsidRDefault="00652FD0">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shape w14:anchorId="538691F0" id="Vabakuju: kujund 1710981425" o:spid="_x0000_s1026" style="position:absolute;left:0;text-align:left;margin-left:-16pt;margin-top:1pt;width:495.05pt;height:185.3pt;z-index:-251658240;visibility:visible;mso-wrap-style:square;mso-wrap-distance-left:0;mso-wrap-distance-top:0;mso-wrap-distance-right:0;mso-wrap-distance-bottom:0;mso-position-horizontal:absolute;mso-position-horizontal-relative:text;mso-position-vertical:absolute;mso-position-vertical-relative:text;v-text-anchor:middle" coordsize="9782,3587"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" adj="-11796480,,5400" path="m597,c298,,,298,,597l,2988v,299,298,598,597,598l9183,3586v299,,598,-299,598,-598l9781,597c9781,298,9482,,9183,l597,e" fillcolor="#90c226" strokecolor="#698d1b" strokeweight=".52986mm">
                <v:fill opacity="14135f"/>
                <v:stroke startarrowwidth="narrow" startarrowlength="short" endarrowwidth="narrow" endarrowlength="short" miterlimit="5243f" joinstyle="miter"/>
                <v:formulas/>
                <v:path arrowok="t" o:extrusionok="f" o:connecttype="custom" textboxrect="0,0,9782,3587"/>
                <v:textbox inset="2.53958mm,2.53958mm,2.53958mm,2.53958mm">
                  <w:txbxContent>
                    <w:p w14:paraId="7251FDB8" w14:textId="77777777" w:rsidR="00652FD0" w:rsidRDefault="00652FD0">
                      <w:pPr>
                        <w:spacing w:after="0" w:line="240" w:lineRule="auto"/>
                        <w:textDirection w:val="btLr"/>
                      </w:pPr>
                    </w:p>
                  </w:txbxContent>
                </v:textbox>
              </v:shape>
            </w:pict>
          </mc:Fallback>
        </mc:AlternateContent>
      </w:r>
    </w:p>
    <w:p w14:paraId="12DB5563" w14:textId="77777777" w:rsidR="00652FD0" w:rsidRDefault="009A7842">
      <w:pPr>
        <w:jc w:val="both"/>
        <w:rPr>
          <w:b/>
        </w:rPr>
      </w:pPr>
      <w:r>
        <w:rPr>
          <w:b/>
        </w:rPr>
        <w:t>VISIOON  2027</w:t>
      </w:r>
    </w:p>
    <w:p w14:paraId="0367748F" w14:textId="77777777" w:rsidR="00652FD0" w:rsidRDefault="009A7842">
      <w:pPr>
        <w:jc w:val="both"/>
      </w:pPr>
      <w:r>
        <w:t xml:space="preserve">Aastal 2027 on Kirderanniku Koostöökogu tegevuspiirkond </w:t>
      </w:r>
    </w:p>
    <w:p w14:paraId="32EF5144" w14:textId="77777777" w:rsidR="00652FD0" w:rsidRDefault="009A7842">
      <w:pPr>
        <w:numPr>
          <w:ilvl w:val="0"/>
          <w:numId w:val="33"/>
        </w:numPr>
        <w:spacing w:after="0"/>
        <w:jc w:val="both"/>
        <w:rPr>
          <w:color w:val="000000"/>
        </w:rPr>
      </w:pPr>
      <w:r>
        <w:rPr>
          <w:color w:val="000000"/>
        </w:rPr>
        <w:t>aktiivse kodanikuühiskonnaga atraktiivne elukeskkond,</w:t>
      </w:r>
    </w:p>
    <w:p w14:paraId="220D63D7" w14:textId="77777777" w:rsidR="00652FD0" w:rsidRDefault="009A7842">
      <w:pPr>
        <w:numPr>
          <w:ilvl w:val="0"/>
          <w:numId w:val="33"/>
        </w:numPr>
        <w:spacing w:after="0"/>
        <w:jc w:val="both"/>
      </w:pPr>
      <w:r>
        <w:rPr>
          <w:color w:val="000000"/>
        </w:rPr>
        <w:t xml:space="preserve">tuntud piirkonna mikro- ja väikeettevõtjate arengulavana, kus peetakse tähtsaks kohalike ja/või uudsete toodete ja teenuste arendamist ja tootmist ning pakkumist KIKO piirkonnas, Eestis ja välisturgudel, </w:t>
      </w:r>
    </w:p>
    <w:p w14:paraId="76BBE32D" w14:textId="77777777" w:rsidR="00652FD0" w:rsidRDefault="009A7842">
      <w:pPr>
        <w:numPr>
          <w:ilvl w:val="0"/>
          <w:numId w:val="33"/>
        </w:numPr>
        <w:spacing w:after="0"/>
        <w:jc w:val="both"/>
      </w:pPr>
      <w:r>
        <w:rPr>
          <w:color w:val="000000"/>
        </w:rPr>
        <w:t>pakub piirkonnale olulisi teenuseid ja tegevusi valdade, ettevõtjate ja kodanikühenduste ning sihtgruppide edukas koostöös,</w:t>
      </w:r>
    </w:p>
    <w:p w14:paraId="21073EC5" w14:textId="77777777" w:rsidR="00652FD0" w:rsidRDefault="009A7842">
      <w:pPr>
        <w:numPr>
          <w:ilvl w:val="0"/>
          <w:numId w:val="33"/>
        </w:numPr>
        <w:jc w:val="both"/>
        <w:rPr>
          <w:color w:val="000000"/>
        </w:rPr>
      </w:pPr>
      <w:r>
        <w:rPr>
          <w:color w:val="000000"/>
        </w:rPr>
        <w:t>peab piirkonna arendamisel oluliseks keskkonnasäästlikkust ja jätkusuutlikkust.</w:t>
      </w:r>
    </w:p>
    <w:p w14:paraId="2DFFC424" w14:textId="77777777" w:rsidR="00652FD0" w:rsidRDefault="00652FD0">
      <w:pPr>
        <w:jc w:val="both"/>
      </w:pPr>
    </w:p>
    <w:p w14:paraId="4E95CC13" w14:textId="77777777" w:rsidR="00652FD0" w:rsidRDefault="009A7842">
      <w:pPr>
        <w:jc w:val="both"/>
      </w:pPr>
      <w:r>
        <w:t xml:space="preserve">Visiooni saavutamiseks on tegevuspiirkonnas välja valitud prioriteetsed valdkonnad ning eesmärgid.  </w:t>
      </w:r>
    </w:p>
    <w:p w14:paraId="63C2DC9A" w14:textId="77777777" w:rsidR="00652FD0" w:rsidRDefault="009A7842">
      <w:pPr>
        <w:numPr>
          <w:ilvl w:val="0"/>
          <w:numId w:val="1"/>
        </w:numPr>
        <w:spacing w:before="240" w:after="0"/>
        <w:jc w:val="both"/>
        <w:rPr>
          <w:b/>
          <w:color w:val="000000"/>
        </w:rPr>
      </w:pPr>
      <w:r>
        <w:rPr>
          <w:b/>
          <w:color w:val="000000"/>
        </w:rPr>
        <w:t xml:space="preserve">Prioriteetne valdkond: Kohalik ettevõtlus </w:t>
      </w:r>
    </w:p>
    <w:p w14:paraId="4595E8C5" w14:textId="77777777" w:rsidR="00652FD0" w:rsidRDefault="009A7842">
      <w:pPr>
        <w:spacing w:after="0"/>
        <w:ind w:left="720"/>
        <w:jc w:val="both"/>
        <w:rPr>
          <w:b/>
          <w:color w:val="000000"/>
        </w:rPr>
      </w:pPr>
      <w:r>
        <w:rPr>
          <w:b/>
          <w:color w:val="000000"/>
        </w:rPr>
        <w:t xml:space="preserve">Strateegiline eesmärk 1: </w:t>
      </w:r>
    </w:p>
    <w:p w14:paraId="230FABD4" w14:textId="77777777" w:rsidR="00652FD0" w:rsidRDefault="009A7842">
      <w:pPr>
        <w:spacing w:after="0"/>
        <w:ind w:left="720"/>
        <w:jc w:val="both"/>
        <w:rPr>
          <w:color w:val="000000"/>
        </w:rPr>
      </w:pPr>
      <w:r>
        <w:rPr>
          <w:color w:val="000000"/>
        </w:rPr>
        <w:t xml:space="preserve">Kohanemisvõimeline, uuenduslik ja aktiivne mikro- ja väikeettevõtlus on kohaliku elujõulise majanduse eelduseks. KIKO piirkonnas on arenemishuvilised mikro- ja väikeettevõtted, mis suurendavad piirkonna tööhõivet ning lisandväärtust. </w:t>
      </w:r>
    </w:p>
    <w:p w14:paraId="2B3FAAD3" w14:textId="77777777" w:rsidR="00652FD0" w:rsidRDefault="00652FD0">
      <w:pPr>
        <w:spacing w:after="0"/>
        <w:ind w:left="720"/>
        <w:jc w:val="both"/>
        <w:rPr>
          <w:color w:val="000000"/>
        </w:rPr>
      </w:pPr>
    </w:p>
    <w:p w14:paraId="44892D14" w14:textId="77777777" w:rsidR="00652FD0" w:rsidRDefault="009A7842">
      <w:pPr>
        <w:spacing w:after="0"/>
        <w:ind w:left="720"/>
        <w:jc w:val="both"/>
        <w:rPr>
          <w:color w:val="000000"/>
        </w:rPr>
      </w:pPr>
      <w:r>
        <w:rPr>
          <w:color w:val="000000"/>
        </w:rPr>
        <w:t>Meede 1: Elujõuline ettevõtlus ja ettevõtlikkus</w:t>
      </w:r>
    </w:p>
    <w:p w14:paraId="5D933C98" w14:textId="77777777" w:rsidR="00652FD0" w:rsidRDefault="00652FD0">
      <w:pPr>
        <w:spacing w:after="0"/>
        <w:ind w:left="720"/>
        <w:jc w:val="both"/>
        <w:rPr>
          <w:color w:val="000000"/>
        </w:rPr>
      </w:pPr>
    </w:p>
    <w:p w14:paraId="7488755F" w14:textId="77777777" w:rsidR="00652FD0" w:rsidRDefault="009A7842">
      <w:pPr>
        <w:numPr>
          <w:ilvl w:val="0"/>
          <w:numId w:val="1"/>
        </w:numPr>
        <w:spacing w:after="0"/>
        <w:jc w:val="both"/>
        <w:rPr>
          <w:b/>
          <w:color w:val="000000"/>
        </w:rPr>
      </w:pPr>
      <w:r>
        <w:rPr>
          <w:b/>
          <w:color w:val="000000"/>
        </w:rPr>
        <w:t xml:space="preserve">Prioriteetne valdkond: Kohalik kogukond </w:t>
      </w:r>
    </w:p>
    <w:p w14:paraId="320BBBC4" w14:textId="77777777" w:rsidR="00652FD0" w:rsidRDefault="009A7842">
      <w:pPr>
        <w:spacing w:after="0"/>
        <w:ind w:left="720"/>
        <w:jc w:val="both"/>
        <w:rPr>
          <w:b/>
          <w:color w:val="000000"/>
        </w:rPr>
      </w:pPr>
      <w:r>
        <w:rPr>
          <w:b/>
          <w:color w:val="000000"/>
        </w:rPr>
        <w:t xml:space="preserve">Strateegiline eesmärk 2: </w:t>
      </w:r>
    </w:p>
    <w:p w14:paraId="072F2A98" w14:textId="77777777" w:rsidR="00652FD0" w:rsidRDefault="009A7842">
      <w:pPr>
        <w:spacing w:after="0"/>
        <w:ind w:left="720"/>
        <w:jc w:val="both"/>
        <w:rPr>
          <w:color w:val="000000"/>
        </w:rPr>
      </w:pPr>
      <w:r>
        <w:rPr>
          <w:color w:val="000000"/>
        </w:rPr>
        <w:t xml:space="preserve">Kogukonnaliikmete oskused, koostegemised, usk ja entusiasm on suurendanud  kogukondade ühtekuuluvustunnet ning andnud tõuke viia läbi edukaid algatusi ning kaasata suuremat hulka kogukonnaliikmeid.  </w:t>
      </w:r>
    </w:p>
    <w:p w14:paraId="3781BB46" w14:textId="77777777" w:rsidR="00652FD0" w:rsidRDefault="00652FD0">
      <w:pPr>
        <w:spacing w:after="0"/>
        <w:ind w:left="720"/>
        <w:jc w:val="both"/>
        <w:rPr>
          <w:color w:val="000000"/>
        </w:rPr>
      </w:pPr>
    </w:p>
    <w:p w14:paraId="06FA2CCC" w14:textId="77777777" w:rsidR="00652FD0" w:rsidRDefault="009A7842">
      <w:pPr>
        <w:spacing w:after="0"/>
        <w:ind w:left="720"/>
        <w:jc w:val="both"/>
        <w:rPr>
          <w:color w:val="000000"/>
        </w:rPr>
      </w:pPr>
      <w:r>
        <w:rPr>
          <w:color w:val="000000"/>
        </w:rPr>
        <w:t>Meede 2: Kogukondlik ühistegevus ja kogukondadega arvestav avalik ruum</w:t>
      </w:r>
    </w:p>
    <w:p w14:paraId="469542B5" w14:textId="77777777" w:rsidR="00652FD0" w:rsidRDefault="00652FD0">
      <w:pPr>
        <w:spacing w:after="0"/>
        <w:ind w:left="720"/>
        <w:jc w:val="both"/>
        <w:rPr>
          <w:color w:val="000000"/>
        </w:rPr>
      </w:pPr>
    </w:p>
    <w:p w14:paraId="672D0739" w14:textId="77777777" w:rsidR="00652FD0" w:rsidRDefault="009A7842">
      <w:pPr>
        <w:numPr>
          <w:ilvl w:val="0"/>
          <w:numId w:val="1"/>
        </w:numPr>
        <w:spacing w:after="0"/>
        <w:jc w:val="both"/>
        <w:rPr>
          <w:b/>
          <w:color w:val="000000"/>
        </w:rPr>
      </w:pPr>
      <w:r>
        <w:rPr>
          <w:b/>
          <w:color w:val="000000"/>
        </w:rPr>
        <w:t xml:space="preserve">Prioriteetne valdkond: Noored </w:t>
      </w:r>
    </w:p>
    <w:p w14:paraId="457AFE02" w14:textId="77777777" w:rsidR="00652FD0" w:rsidRDefault="009A7842">
      <w:pPr>
        <w:spacing w:after="0"/>
        <w:ind w:left="720"/>
        <w:jc w:val="both"/>
        <w:rPr>
          <w:b/>
          <w:color w:val="000000"/>
        </w:rPr>
      </w:pPr>
      <w:r>
        <w:rPr>
          <w:b/>
          <w:color w:val="000000"/>
        </w:rPr>
        <w:t>Strateegiline eesmärk 3:</w:t>
      </w:r>
    </w:p>
    <w:p w14:paraId="1A6F6693" w14:textId="77777777" w:rsidR="00652FD0" w:rsidRDefault="009A7842">
      <w:pPr>
        <w:spacing w:after="0"/>
        <w:ind w:left="720"/>
        <w:jc w:val="both"/>
        <w:rPr>
          <w:color w:val="000000"/>
        </w:rPr>
      </w:pPr>
      <w:r>
        <w:rPr>
          <w:color w:val="000000"/>
        </w:rPr>
        <w:t>Noorte omaalgatuslikud tegevused ning noorte kaasarääkimine on integreeritud piirkonna arendusprotsessidesse. Piirkonna noored on aktiivselt ja laiaulatuslikult kaasatud piirkonna organisatsioonide ja asutuste poolt noori puudutavatesse ühistegevustesse.</w:t>
      </w:r>
    </w:p>
    <w:p w14:paraId="3EBED2B2" w14:textId="77777777" w:rsidR="00652FD0" w:rsidRDefault="00652FD0">
      <w:pPr>
        <w:spacing w:after="0"/>
        <w:ind w:left="720"/>
        <w:jc w:val="both"/>
        <w:rPr>
          <w:color w:val="000000"/>
        </w:rPr>
      </w:pPr>
    </w:p>
    <w:p w14:paraId="39A5C078" w14:textId="77777777" w:rsidR="00652FD0" w:rsidRDefault="009A7842">
      <w:pPr>
        <w:spacing w:after="0"/>
        <w:ind w:left="720"/>
        <w:jc w:val="both"/>
        <w:rPr>
          <w:color w:val="000000"/>
        </w:rPr>
      </w:pPr>
      <w:r>
        <w:rPr>
          <w:color w:val="000000"/>
        </w:rPr>
        <w:t>Meede 3: Aktiivsed noored</w:t>
      </w:r>
    </w:p>
    <w:p w14:paraId="26D59236" w14:textId="77777777" w:rsidR="00652FD0" w:rsidRDefault="00652FD0">
      <w:pPr>
        <w:spacing w:after="0"/>
        <w:ind w:left="720"/>
        <w:jc w:val="both"/>
        <w:rPr>
          <w:color w:val="000000"/>
        </w:rPr>
      </w:pPr>
    </w:p>
    <w:p w14:paraId="6A56FA8E" w14:textId="77777777" w:rsidR="00652FD0" w:rsidRDefault="009A7842">
      <w:pPr>
        <w:numPr>
          <w:ilvl w:val="0"/>
          <w:numId w:val="1"/>
        </w:numPr>
        <w:spacing w:after="0"/>
        <w:jc w:val="both"/>
        <w:rPr>
          <w:b/>
          <w:color w:val="000000"/>
        </w:rPr>
      </w:pPr>
      <w:r>
        <w:rPr>
          <w:b/>
          <w:color w:val="000000"/>
        </w:rPr>
        <w:lastRenderedPageBreak/>
        <w:t>Prioriteetne valdkond: Sotsiaalne kaasatus</w:t>
      </w:r>
    </w:p>
    <w:p w14:paraId="25D70ABB" w14:textId="77777777" w:rsidR="00652FD0" w:rsidRDefault="009A7842">
      <w:pPr>
        <w:spacing w:after="0"/>
        <w:ind w:left="720"/>
        <w:jc w:val="both"/>
        <w:rPr>
          <w:b/>
          <w:color w:val="000000"/>
        </w:rPr>
      </w:pPr>
      <w:r>
        <w:rPr>
          <w:b/>
          <w:color w:val="000000"/>
        </w:rPr>
        <w:t>Strateegiline eesmärk 4:</w:t>
      </w:r>
    </w:p>
    <w:p w14:paraId="45C3660D" w14:textId="77777777" w:rsidR="00652FD0" w:rsidRDefault="009A7842">
      <w:pPr>
        <w:spacing w:after="0"/>
        <w:ind w:left="720"/>
        <w:jc w:val="both"/>
        <w:rPr>
          <w:color w:val="000000"/>
        </w:rPr>
      </w:pPr>
      <w:r>
        <w:rPr>
          <w:color w:val="000000"/>
        </w:rPr>
        <w:t>KIKO piirkonna elanikud on sotsiaalselt aktiivsed ning võimelised oma võimaluste piires panustama kogukonnategevustesse.</w:t>
      </w:r>
      <w:r>
        <w:t xml:space="preserve"> </w:t>
      </w:r>
      <w:r>
        <w:rPr>
          <w:color w:val="000000"/>
        </w:rPr>
        <w:t>Tagatud on KIKO piirkonna elanike inimväärne toimetulek ning kaasatus kogukondlikesse tegevustesse.</w:t>
      </w:r>
    </w:p>
    <w:p w14:paraId="742ECA73" w14:textId="77777777" w:rsidR="00652FD0" w:rsidRDefault="00652FD0">
      <w:pPr>
        <w:spacing w:after="0"/>
        <w:ind w:left="720"/>
        <w:jc w:val="both"/>
        <w:rPr>
          <w:color w:val="000000"/>
        </w:rPr>
      </w:pPr>
    </w:p>
    <w:p w14:paraId="421993CA" w14:textId="77777777" w:rsidR="00652FD0" w:rsidRDefault="009A7842">
      <w:pPr>
        <w:spacing w:after="240"/>
        <w:ind w:left="720"/>
        <w:jc w:val="both"/>
        <w:rPr>
          <w:color w:val="000000"/>
        </w:rPr>
      </w:pPr>
      <w:r>
        <w:rPr>
          <w:color w:val="000000"/>
        </w:rPr>
        <w:t>Meede 4: Sotsiaalne kaasatus (ESF+)</w:t>
      </w:r>
    </w:p>
    <w:p w14:paraId="6A478984" w14:textId="77777777" w:rsidR="00652FD0" w:rsidRDefault="009A7842">
      <w:pPr>
        <w:spacing w:after="240"/>
        <w:jc w:val="both"/>
        <w:rPr>
          <w:color w:val="000000"/>
        </w:rPr>
      </w:pPr>
      <w:proofErr w:type="spellStart"/>
      <w:r>
        <w:rPr>
          <w:color w:val="000000"/>
        </w:rPr>
        <w:t>Valdkondadeülese</w:t>
      </w:r>
      <w:proofErr w:type="spellEnd"/>
      <w:r>
        <w:rPr>
          <w:color w:val="000000"/>
        </w:rPr>
        <w:t xml:space="preserve"> meetmena, panustamaks kõikidesse eeltoodud valdkondadesse ja järgides horisontaalseid prioriteete, on strateegias meede 5: KIKO piirkondlikud ja koostööprojektid, millest toetatakse laiema mõjuga KIKO poolt elluviidavaid projekte. </w:t>
      </w:r>
    </w:p>
    <w:p w14:paraId="557384B0" w14:textId="77777777" w:rsidR="00652FD0" w:rsidRDefault="009A7842">
      <w:pPr>
        <w:spacing w:after="240"/>
        <w:jc w:val="both"/>
        <w:rPr>
          <w:color w:val="000000"/>
        </w:rPr>
      </w:pPr>
      <w:r>
        <w:rPr>
          <w:color w:val="000000"/>
        </w:rPr>
        <w:t xml:space="preserve">Meetmete täpsem kirjeldus on välja toodud peatükkides 4.1.–4.5. </w:t>
      </w:r>
    </w:p>
    <w:p w14:paraId="4BB637D1" w14:textId="77777777" w:rsidR="00652FD0" w:rsidRDefault="009A7842">
      <w:pPr>
        <w:keepNext/>
        <w:keepLines/>
        <w:numPr>
          <w:ilvl w:val="1"/>
          <w:numId w:val="7"/>
        </w:numPr>
        <w:pBdr>
          <w:top w:val="nil"/>
          <w:left w:val="nil"/>
          <w:bottom w:val="nil"/>
          <w:right w:val="nil"/>
          <w:between w:val="nil"/>
        </w:pBdr>
        <w:spacing w:before="40" w:after="0"/>
        <w:jc w:val="both"/>
        <w:rPr>
          <w:color w:val="76923C"/>
          <w:sz w:val="26"/>
          <w:szCs w:val="26"/>
        </w:rPr>
      </w:pPr>
      <w:r>
        <w:rPr>
          <w:color w:val="76923C"/>
          <w:sz w:val="26"/>
          <w:szCs w:val="26"/>
        </w:rPr>
        <w:t>3.2. Horisontaalsed prioriteedid</w:t>
      </w:r>
    </w:p>
    <w:p w14:paraId="28882BA3" w14:textId="77777777" w:rsidR="00652FD0" w:rsidRDefault="00652FD0">
      <w:pPr>
        <w:jc w:val="both"/>
      </w:pPr>
    </w:p>
    <w:p w14:paraId="0AFED679" w14:textId="77777777" w:rsidR="00652FD0" w:rsidRDefault="009A7842">
      <w:pPr>
        <w:jc w:val="both"/>
      </w:pPr>
      <w:r>
        <w:t xml:space="preserve">Lisaks valdkondlikele prioriteetidele on käesoleva strateegia läbivateks prioriteetideks </w:t>
      </w:r>
      <w:r>
        <w:rPr>
          <w:b/>
        </w:rPr>
        <w:t>koostöö</w:t>
      </w:r>
      <w:r>
        <w:t xml:space="preserve"> ja </w:t>
      </w:r>
      <w:r>
        <w:rPr>
          <w:b/>
        </w:rPr>
        <w:t>keskkonnahoid</w:t>
      </w:r>
      <w:r>
        <w:t xml:space="preserve">. Lisaks julgustatakse kõikides tegevustes </w:t>
      </w:r>
      <w:r>
        <w:rPr>
          <w:b/>
        </w:rPr>
        <w:t xml:space="preserve">uute ja innovaatiliste </w:t>
      </w:r>
      <w:r>
        <w:t xml:space="preserve">ideede arendamist ning uute tegevusmeetodite ja -mudelite väljatöötamist. </w:t>
      </w:r>
    </w:p>
    <w:p w14:paraId="6D7693A8" w14:textId="77777777" w:rsidR="00652FD0" w:rsidRDefault="009A7842">
      <w:pPr>
        <w:numPr>
          <w:ilvl w:val="0"/>
          <w:numId w:val="1"/>
        </w:numPr>
        <w:spacing w:after="0"/>
        <w:jc w:val="both"/>
        <w:rPr>
          <w:b/>
          <w:color w:val="000000"/>
        </w:rPr>
      </w:pPr>
      <w:r>
        <w:rPr>
          <w:b/>
          <w:color w:val="000000"/>
        </w:rPr>
        <w:t>Koostöö</w:t>
      </w:r>
    </w:p>
    <w:p w14:paraId="790B7A9B" w14:textId="77777777" w:rsidR="00652FD0" w:rsidRDefault="009A7842">
      <w:pPr>
        <w:spacing w:after="0"/>
        <w:ind w:left="720"/>
        <w:jc w:val="both"/>
        <w:rPr>
          <w:color w:val="000000"/>
        </w:rPr>
      </w:pPr>
      <w:r>
        <w:rPr>
          <w:color w:val="000000"/>
        </w:rPr>
        <w:t xml:space="preserve">KIKO piirkonna arenguks on vajalik koostöö nii tegevuspiirkonna organisatsioonide vahel kui piirkonnaülene koostöö. </w:t>
      </w:r>
    </w:p>
    <w:p w14:paraId="486B7FC6" w14:textId="77777777" w:rsidR="00652FD0" w:rsidRDefault="009A7842">
      <w:pPr>
        <w:spacing w:after="0"/>
        <w:ind w:left="720"/>
        <w:jc w:val="both"/>
        <w:rPr>
          <w:color w:val="000000"/>
        </w:rPr>
      </w:pPr>
      <w:r>
        <w:rPr>
          <w:color w:val="000000"/>
        </w:rPr>
        <w:t>Koostööd arendatakse edasi piirkonnasiseselt (nt. toetused ettevõtjate, kolmanda sektori ja kohalike omavalituste vahel, noorte ja noortekeskusete koostöö jm), piirkonnaüleselt (nt. LEADER</w:t>
      </w:r>
      <w:r>
        <w:t>-</w:t>
      </w:r>
      <w:r>
        <w:rPr>
          <w:color w:val="000000"/>
        </w:rPr>
        <w:t>tegevusrühmade omavaheline koostöö, eriti Virumaa Koostöökogu ja Peipsi-Alutaguse Koostöökojaga, Virumaa Rannakalurite Ühinguga ning rahvusvaheline koostöö) ja valdkondlikult (nt. Ida-Viru turismiklaster, MTÜ Kohalik Toit).</w:t>
      </w:r>
    </w:p>
    <w:p w14:paraId="5F11A552" w14:textId="77777777" w:rsidR="00652FD0" w:rsidRDefault="00652FD0">
      <w:pPr>
        <w:spacing w:after="0"/>
        <w:ind w:left="720"/>
        <w:jc w:val="both"/>
        <w:rPr>
          <w:color w:val="000000"/>
        </w:rPr>
      </w:pPr>
    </w:p>
    <w:p w14:paraId="43002530" w14:textId="77777777" w:rsidR="00652FD0" w:rsidRDefault="009A7842">
      <w:pPr>
        <w:numPr>
          <w:ilvl w:val="0"/>
          <w:numId w:val="1"/>
        </w:numPr>
        <w:spacing w:after="0"/>
        <w:jc w:val="both"/>
        <w:rPr>
          <w:b/>
          <w:color w:val="000000"/>
        </w:rPr>
      </w:pPr>
      <w:r>
        <w:rPr>
          <w:b/>
          <w:color w:val="000000"/>
        </w:rPr>
        <w:t>Keskkonnahoid</w:t>
      </w:r>
    </w:p>
    <w:p w14:paraId="779F7993" w14:textId="77777777" w:rsidR="00652FD0" w:rsidRDefault="009A7842">
      <w:pPr>
        <w:spacing w:after="0"/>
        <w:ind w:left="720"/>
        <w:jc w:val="both"/>
        <w:rPr>
          <w:color w:val="000000"/>
        </w:rPr>
      </w:pPr>
      <w:r>
        <w:rPr>
          <w:color w:val="000000"/>
        </w:rPr>
        <w:t xml:space="preserve">Keskkonnahoid ja keskkonnasäästlik ressursikasutus vajab oluliselt suuremat tähelepanu ka KIKO piirkonnas. Seetõttu on käesoleva strateegia elluviimisel plaanitud arendusideede rahastamisel arvesse võtta ning toetada rohkem keskkonnasäästlikke lahendusi ja lähenemisi.  </w:t>
      </w:r>
    </w:p>
    <w:p w14:paraId="3C08061F" w14:textId="77777777" w:rsidR="00652FD0" w:rsidRDefault="00652FD0">
      <w:pPr>
        <w:spacing w:after="0"/>
        <w:ind w:left="720"/>
        <w:jc w:val="both"/>
        <w:rPr>
          <w:color w:val="000000"/>
        </w:rPr>
      </w:pPr>
    </w:p>
    <w:p w14:paraId="1ADFA7B5" w14:textId="77777777" w:rsidR="00652FD0" w:rsidRDefault="009A7842">
      <w:pPr>
        <w:numPr>
          <w:ilvl w:val="0"/>
          <w:numId w:val="1"/>
        </w:numPr>
        <w:spacing w:after="0"/>
        <w:jc w:val="both"/>
        <w:rPr>
          <w:b/>
          <w:color w:val="000000"/>
        </w:rPr>
      </w:pPr>
      <w:r>
        <w:rPr>
          <w:b/>
        </w:rPr>
        <w:t>Uuenduslikkus</w:t>
      </w:r>
    </w:p>
    <w:p w14:paraId="1131996F" w14:textId="77777777" w:rsidR="00652FD0" w:rsidRDefault="009A7842">
      <w:pPr>
        <w:ind w:left="720"/>
        <w:jc w:val="both"/>
        <w:rPr>
          <w:color w:val="000000"/>
        </w:rPr>
      </w:pPr>
      <w:r>
        <w:rPr>
          <w:color w:val="000000"/>
        </w:rPr>
        <w:t xml:space="preserve">KIKO piirkonnas on jätkuvalt soodustatud uuenduslike lahenduste väljapakkumine ja rakendamine. Uuenduslikuks peetakse KIKO piirkonnale sobivate ja arengut soodustavate muudes piirkondades kasutatavate parimate praktikate ja innovaatiliste lähenemiste rakendamist, piirkonnas uute teenuste ja toodete arendamist ning ettevõtete ja organisatsioonide äri- ja tegutsemismudelite uuendamist. </w:t>
      </w:r>
      <w:r>
        <w:br w:type="page"/>
      </w:r>
    </w:p>
    <w:p w14:paraId="36D7E029" w14:textId="77777777" w:rsidR="00652FD0" w:rsidRDefault="00652FD0">
      <w:pPr>
        <w:rPr>
          <w:color w:val="6B911C"/>
          <w:sz w:val="32"/>
          <w:szCs w:val="32"/>
        </w:rPr>
      </w:pPr>
    </w:p>
    <w:p w14:paraId="12BF5E83" w14:textId="77777777" w:rsidR="00652FD0" w:rsidRDefault="009A7842">
      <w:pPr>
        <w:pStyle w:val="Pealkiri1"/>
        <w:rPr>
          <w:rFonts w:eastAsia="Cambria" w:cs="Cambria"/>
          <w:color w:val="76923C"/>
        </w:rPr>
      </w:pPr>
      <w:bookmarkStart w:id="57" w:name="_Toc135391699"/>
      <w:r>
        <w:rPr>
          <w:rFonts w:eastAsia="Cambria" w:cs="Cambria"/>
          <w:color w:val="76923C"/>
        </w:rPr>
        <w:t>4. Strateegia rakenduskava</w:t>
      </w:r>
      <w:bookmarkEnd w:id="57"/>
    </w:p>
    <w:p w14:paraId="5299845B" w14:textId="77777777" w:rsidR="00652FD0" w:rsidRDefault="00652FD0">
      <w:pPr>
        <w:jc w:val="both"/>
      </w:pPr>
    </w:p>
    <w:p w14:paraId="66777CCF" w14:textId="77777777" w:rsidR="00652FD0" w:rsidRDefault="009A7842">
      <w:pPr>
        <w:jc w:val="both"/>
      </w:pPr>
      <w:r>
        <w:t xml:space="preserve">Tulenevalt prioriteetsetest valdkondlikest eesmärkidest, on strateegia rakendamine jaotatud viie meetme vahel. Meetmete all toetatavate tegevuste valikul on võetud arvesse võimalikku suurimat mõju eesmärkide saavutamisele ja võimalikke rahalisi eraldisi. </w:t>
      </w:r>
    </w:p>
    <w:p w14:paraId="10FC04AB" w14:textId="77777777" w:rsidR="00652FD0" w:rsidRDefault="009A7842">
      <w:pPr>
        <w:pStyle w:val="Pealkiri2"/>
        <w:rPr>
          <w:rFonts w:eastAsia="Cambria" w:cs="Cambria"/>
          <w:color w:val="76923C"/>
          <w:szCs w:val="26"/>
        </w:rPr>
      </w:pPr>
      <w:bookmarkStart w:id="58" w:name="_Toc135391700"/>
      <w:r>
        <w:rPr>
          <w:rFonts w:eastAsia="Cambria" w:cs="Cambria"/>
          <w:color w:val="76923C"/>
          <w:szCs w:val="26"/>
        </w:rPr>
        <w:t>4.1 Meede 1: Elujõuline ettevõtlus ja ettevõtlikkus</w:t>
      </w:r>
      <w:bookmarkEnd w:id="58"/>
    </w:p>
    <w:p w14:paraId="2F4BC414" w14:textId="77777777" w:rsidR="00652FD0" w:rsidRDefault="00652FD0"/>
    <w:p w14:paraId="08ADF056" w14:textId="77777777" w:rsidR="00652FD0" w:rsidRDefault="009A7842">
      <w:pPr>
        <w:jc w:val="both"/>
      </w:pPr>
      <w:r>
        <w:t xml:space="preserve">KIKO piirkonna ettevõtlusaktiivsus on oluliselt madalam Eesti keskmisest ja kuigi eelmisel strateegiaperioodil on ettevõtlusaktiivsus paranenud, peavad piirkonna elanikud ja ettevõtjad ettevõtlikkust madalaks ning piirkonna arengut pärssivaks. Olulise osa piirkonna aktiivsetest ettevõtetest moodustavad erinevates tegevusvaldkondades tegutsevad mikroettevõtjad, kuid just mikroettevõtetel on ligipääs lisaressurssidele raskem. Eelmise strateegiaperioodi tulemuste alusel saab öelda, et mikroettevõtjate toetamine KIKO piirkonnas on tulemuslik nii ettevõtja elujõulisuse hoidmise, töökohtade loomise kui kasvu osas. Väikeettevõtjate toetamine on tulemuslik nii piirkondliku palgakasvu kui ka uute toodete ning teenuste arendamisel. </w:t>
      </w:r>
    </w:p>
    <w:p w14:paraId="13E9C825" w14:textId="77777777" w:rsidR="00652FD0" w:rsidRDefault="009A7842">
      <w:pPr>
        <w:jc w:val="both"/>
      </w:pPr>
      <w:r>
        <w:t xml:space="preserve">Arvestades, et KIKO piirkonnas on ettevõtteid väga erinevatest sektoritest, on oluline ettevõtjate toetamine ilma oluliste sektoraalsete kitsendusteta.  </w:t>
      </w:r>
    </w:p>
    <w:p w14:paraId="0AAFF010" w14:textId="77777777" w:rsidR="00652FD0" w:rsidRDefault="009A7842">
      <w:pPr>
        <w:jc w:val="both"/>
      </w:pPr>
      <w:r>
        <w:t xml:space="preserve">KIKO piirkonnal on tulenevalt oma asukohast ja looduslikust keskkonnast potentsiaal ettevõtluskeskkonna arenguks ning lisaressursi suunamine mikro- ja väikeettevõtjatele aitab olemasolevat potentsiaali paremini ära kasutada.  </w:t>
      </w:r>
    </w:p>
    <w:p w14:paraId="1A994745" w14:textId="77777777" w:rsidR="00652FD0" w:rsidRDefault="009A7842">
      <w:pPr>
        <w:jc w:val="both"/>
      </w:pPr>
      <w:r>
        <w:t xml:space="preserve">Ettevõtlusmeetme raames toetatakse projekte, mis toovad kaasa ettevõtete käibe ja tööjõumaksude kasvu. Piirkonnas ei ole oluline niivõrd uute töökohtade loomine, kui olemasolevate säilitamine, brutopalga tõus ja lisandväärtuse kasv. </w:t>
      </w:r>
    </w:p>
    <w:p w14:paraId="054FD10D" w14:textId="77777777" w:rsidR="00652FD0" w:rsidRDefault="009A7842">
      <w:pPr>
        <w:jc w:val="both"/>
      </w:pPr>
      <w:r>
        <w:t>Koostöö- ja ühistegevused on suunatud piirkonna ettevõtjate kogemuste suurendamiseks, ühiste turundustegevuste elluviimiseks ja inspiratsiooni saamiseks.</w:t>
      </w:r>
    </w:p>
    <w:p w14:paraId="62138EED" w14:textId="77777777" w:rsidR="00652FD0" w:rsidRDefault="00652FD0">
      <w:pPr>
        <w:jc w:val="both"/>
      </w:pPr>
    </w:p>
    <w:tbl>
      <w:tblPr>
        <w:tblStyle w:val="aff8"/>
        <w:tblW w:w="9062" w:type="dxa"/>
        <w:tblInd w:w="-115" w:type="dxa"/>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Layout w:type="fixed"/>
        <w:tblLook w:val="0400" w:firstRow="0" w:lastRow="0" w:firstColumn="0" w:lastColumn="0" w:noHBand="0" w:noVBand="1"/>
      </w:tblPr>
      <w:tblGrid>
        <w:gridCol w:w="1980"/>
        <w:gridCol w:w="7082"/>
      </w:tblGrid>
      <w:tr w:rsidR="00652FD0" w14:paraId="069A180B" w14:textId="77777777">
        <w:tc>
          <w:tcPr>
            <w:tcW w:w="1980" w:type="dxa"/>
            <w:vAlign w:val="center"/>
          </w:tcPr>
          <w:p w14:paraId="235F0493" w14:textId="77777777" w:rsidR="00652FD0" w:rsidRDefault="009A7842">
            <w:pPr>
              <w:rPr>
                <w:b/>
              </w:rPr>
            </w:pPr>
            <w:r>
              <w:rPr>
                <w:b/>
              </w:rPr>
              <w:t>Meede 1</w:t>
            </w:r>
          </w:p>
        </w:tc>
        <w:tc>
          <w:tcPr>
            <w:tcW w:w="7082" w:type="dxa"/>
          </w:tcPr>
          <w:p w14:paraId="0F3F3327" w14:textId="77777777" w:rsidR="00652FD0" w:rsidRDefault="009A7842">
            <w:pPr>
              <w:jc w:val="both"/>
              <w:rPr>
                <w:b/>
              </w:rPr>
            </w:pPr>
            <w:r>
              <w:rPr>
                <w:b/>
              </w:rPr>
              <w:t>Elujõuline ettevõtlus ja ettevõtlikkus</w:t>
            </w:r>
          </w:p>
        </w:tc>
      </w:tr>
      <w:tr w:rsidR="00652FD0" w14:paraId="5D360F6C" w14:textId="77777777">
        <w:tc>
          <w:tcPr>
            <w:tcW w:w="1980" w:type="dxa"/>
            <w:vAlign w:val="center"/>
          </w:tcPr>
          <w:p w14:paraId="60990C4D" w14:textId="77777777" w:rsidR="00652FD0" w:rsidRDefault="009A7842">
            <w:r>
              <w:t>Eesmärk</w:t>
            </w:r>
          </w:p>
        </w:tc>
        <w:tc>
          <w:tcPr>
            <w:tcW w:w="7082" w:type="dxa"/>
          </w:tcPr>
          <w:p w14:paraId="6A79C98D" w14:textId="77777777" w:rsidR="00652FD0" w:rsidRDefault="009A7842">
            <w:pPr>
              <w:jc w:val="both"/>
            </w:pPr>
            <w:r>
              <w:t>KIKO piirkonna mikro- ja väikeettevõtete poolt kohalikul ressursil põhinevate ja KIKO piirkonnas pakutavate teenuste või tootmise mitmekesistamine ning mikro- ja väikeettevõtete aktiivsuse ja kasvu suurendamine.</w:t>
            </w:r>
          </w:p>
        </w:tc>
      </w:tr>
      <w:tr w:rsidR="00652FD0" w14:paraId="4993F5A1" w14:textId="77777777">
        <w:tc>
          <w:tcPr>
            <w:tcW w:w="1980" w:type="dxa"/>
            <w:vAlign w:val="center"/>
          </w:tcPr>
          <w:p w14:paraId="7DFA7CF8" w14:textId="77777777" w:rsidR="00652FD0" w:rsidRDefault="009A7842">
            <w:r>
              <w:t xml:space="preserve">Meetme osakaal toetuste kogumahust </w:t>
            </w:r>
          </w:p>
        </w:tc>
        <w:tc>
          <w:tcPr>
            <w:tcW w:w="7082" w:type="dxa"/>
          </w:tcPr>
          <w:p w14:paraId="0D993507" w14:textId="461218D8" w:rsidR="00652FD0" w:rsidRDefault="009A7842">
            <w:pPr>
              <w:jc w:val="both"/>
            </w:pPr>
            <w:r>
              <w:t>4</w:t>
            </w:r>
            <w:r w:rsidR="00CD3F32">
              <w:t>5</w:t>
            </w:r>
            <w:r>
              <w:t>% EAFRD projektitoetuste vahenditest</w:t>
            </w:r>
          </w:p>
        </w:tc>
      </w:tr>
      <w:tr w:rsidR="00652FD0" w14:paraId="25CED8DB" w14:textId="77777777">
        <w:tc>
          <w:tcPr>
            <w:tcW w:w="1980" w:type="dxa"/>
            <w:vAlign w:val="center"/>
          </w:tcPr>
          <w:p w14:paraId="4C430225" w14:textId="77777777" w:rsidR="00652FD0" w:rsidRDefault="009A7842">
            <w:r>
              <w:t>Tulemusnäitajad</w:t>
            </w:r>
          </w:p>
        </w:tc>
        <w:tc>
          <w:tcPr>
            <w:tcW w:w="7082" w:type="dxa"/>
          </w:tcPr>
          <w:p w14:paraId="41B62B6B" w14:textId="77777777" w:rsidR="00652FD0" w:rsidRDefault="009A7842">
            <w:pPr>
              <w:numPr>
                <w:ilvl w:val="0"/>
                <w:numId w:val="54"/>
              </w:numPr>
              <w:pBdr>
                <w:top w:val="nil"/>
                <w:left w:val="nil"/>
                <w:bottom w:val="nil"/>
                <w:right w:val="nil"/>
                <w:between w:val="nil"/>
              </w:pBdr>
              <w:spacing w:after="0" w:line="240" w:lineRule="auto"/>
              <w:jc w:val="both"/>
            </w:pPr>
            <w:r>
              <w:rPr>
                <w:color w:val="000000"/>
              </w:rPr>
              <w:t>Toetust saanud ettevõtete käibe kasv – keskmine kasv 10%.</w:t>
            </w:r>
          </w:p>
          <w:p w14:paraId="04AC89E2" w14:textId="77777777" w:rsidR="00652FD0" w:rsidRDefault="009A7842">
            <w:pPr>
              <w:numPr>
                <w:ilvl w:val="0"/>
                <w:numId w:val="54"/>
              </w:numPr>
              <w:pBdr>
                <w:top w:val="nil"/>
                <w:left w:val="nil"/>
                <w:bottom w:val="nil"/>
                <w:right w:val="nil"/>
                <w:between w:val="nil"/>
              </w:pBdr>
              <w:spacing w:after="0" w:line="240" w:lineRule="auto"/>
              <w:jc w:val="both"/>
            </w:pPr>
            <w:r>
              <w:rPr>
                <w:color w:val="000000"/>
              </w:rPr>
              <w:t>Toetust saanud ettevõtete tööjõumaksude kasv – keskmine kasv 10%.</w:t>
            </w:r>
          </w:p>
          <w:p w14:paraId="6A3246B1" w14:textId="77777777" w:rsidR="00652FD0" w:rsidRDefault="009A7842">
            <w:pPr>
              <w:numPr>
                <w:ilvl w:val="0"/>
                <w:numId w:val="54"/>
              </w:numPr>
              <w:pBdr>
                <w:top w:val="nil"/>
                <w:left w:val="nil"/>
                <w:bottom w:val="nil"/>
                <w:right w:val="nil"/>
                <w:between w:val="nil"/>
              </w:pBdr>
              <w:spacing w:line="240" w:lineRule="auto"/>
              <w:jc w:val="both"/>
            </w:pPr>
            <w:r>
              <w:rPr>
                <w:color w:val="000000"/>
              </w:rPr>
              <w:t>Toetust saanud ettevõtete lisandunud toodete ja teenuste arv - 10.</w:t>
            </w:r>
          </w:p>
        </w:tc>
      </w:tr>
      <w:tr w:rsidR="00652FD0" w14:paraId="6DCDBFD9" w14:textId="77777777">
        <w:tc>
          <w:tcPr>
            <w:tcW w:w="1980" w:type="dxa"/>
            <w:vAlign w:val="center"/>
          </w:tcPr>
          <w:p w14:paraId="0B621A43" w14:textId="77777777" w:rsidR="00652FD0" w:rsidRDefault="009A7842">
            <w:r>
              <w:lastRenderedPageBreak/>
              <w:t>Toetatavad tegevused ja tegevussuunad</w:t>
            </w:r>
          </w:p>
        </w:tc>
        <w:tc>
          <w:tcPr>
            <w:tcW w:w="7082" w:type="dxa"/>
          </w:tcPr>
          <w:p w14:paraId="4D962181" w14:textId="77777777" w:rsidR="00652FD0" w:rsidRDefault="009A7842">
            <w:pPr>
              <w:numPr>
                <w:ilvl w:val="0"/>
                <w:numId w:val="13"/>
              </w:numPr>
              <w:pBdr>
                <w:top w:val="nil"/>
                <w:left w:val="nil"/>
                <w:bottom w:val="nil"/>
                <w:right w:val="nil"/>
                <w:between w:val="nil"/>
              </w:pBdr>
              <w:spacing w:after="0" w:line="240" w:lineRule="auto"/>
              <w:jc w:val="both"/>
            </w:pPr>
            <w:r>
              <w:rPr>
                <w:color w:val="000000"/>
              </w:rPr>
              <w:t>Investeeringud ja nendega otseselt seotud tegevused, mis on suunatud KIKO piirkonna toodete ja teenuste arendamisse, tõhustamisse ja mitmekesistamisse.</w:t>
            </w:r>
          </w:p>
          <w:p w14:paraId="13902F4D" w14:textId="77777777" w:rsidR="00652FD0" w:rsidRDefault="009A7842">
            <w:pPr>
              <w:numPr>
                <w:ilvl w:val="0"/>
                <w:numId w:val="13"/>
              </w:numPr>
              <w:pBdr>
                <w:top w:val="nil"/>
                <w:left w:val="nil"/>
                <w:bottom w:val="nil"/>
                <w:right w:val="nil"/>
                <w:between w:val="nil"/>
              </w:pBdr>
              <w:spacing w:after="0" w:line="240" w:lineRule="auto"/>
              <w:jc w:val="both"/>
            </w:pPr>
            <w:r>
              <w:rPr>
                <w:color w:val="000000"/>
              </w:rPr>
              <w:t>Ühistegevused</w:t>
            </w:r>
          </w:p>
          <w:p w14:paraId="1D7363DB" w14:textId="77777777" w:rsidR="00652FD0" w:rsidRDefault="009A7842">
            <w:pPr>
              <w:numPr>
                <w:ilvl w:val="0"/>
                <w:numId w:val="13"/>
              </w:numPr>
              <w:pBdr>
                <w:top w:val="nil"/>
                <w:left w:val="nil"/>
                <w:bottom w:val="nil"/>
                <w:right w:val="nil"/>
                <w:between w:val="nil"/>
              </w:pBdr>
              <w:spacing w:after="0" w:line="240" w:lineRule="auto"/>
              <w:jc w:val="both"/>
            </w:pPr>
            <w:r>
              <w:rPr>
                <w:color w:val="000000"/>
              </w:rPr>
              <w:t>Võrgustike loomine (ühine toodete ja teenuste pakkumine, ühised turundustegevused). Lisaks taotlusele on vajalik kuni kaheaastase ühistegevuste kava esitamine.</w:t>
            </w:r>
          </w:p>
          <w:p w14:paraId="6ECA9BF4" w14:textId="77777777" w:rsidR="00652FD0" w:rsidRDefault="00652FD0">
            <w:pPr>
              <w:pBdr>
                <w:top w:val="nil"/>
                <w:left w:val="nil"/>
                <w:bottom w:val="nil"/>
                <w:right w:val="nil"/>
                <w:between w:val="nil"/>
              </w:pBdr>
              <w:spacing w:line="240" w:lineRule="auto"/>
              <w:jc w:val="both"/>
              <w:rPr>
                <w:color w:val="000000"/>
              </w:rPr>
            </w:pPr>
          </w:p>
        </w:tc>
      </w:tr>
      <w:tr w:rsidR="00652FD0" w14:paraId="21772560" w14:textId="77777777">
        <w:tc>
          <w:tcPr>
            <w:tcW w:w="1980" w:type="dxa"/>
            <w:vAlign w:val="center"/>
          </w:tcPr>
          <w:p w14:paraId="0945CA5E" w14:textId="77777777" w:rsidR="00652FD0" w:rsidRDefault="009A7842">
            <w:r>
              <w:t>Mittetoetatavad tegevused, piirangud</w:t>
            </w:r>
          </w:p>
        </w:tc>
        <w:tc>
          <w:tcPr>
            <w:tcW w:w="7082" w:type="dxa"/>
          </w:tcPr>
          <w:p w14:paraId="5571263A" w14:textId="77777777" w:rsidR="00652FD0" w:rsidRDefault="009A7842">
            <w:pPr>
              <w:numPr>
                <w:ilvl w:val="0"/>
                <w:numId w:val="14"/>
              </w:numPr>
              <w:pBdr>
                <w:top w:val="nil"/>
                <w:left w:val="nil"/>
                <w:bottom w:val="nil"/>
                <w:right w:val="nil"/>
                <w:between w:val="nil"/>
              </w:pBdr>
              <w:spacing w:after="0" w:line="240" w:lineRule="auto"/>
              <w:jc w:val="both"/>
            </w:pPr>
            <w:r>
              <w:rPr>
                <w:color w:val="000000"/>
              </w:rPr>
              <w:t>Asendusinvesteering (siia alla loetakse investeeringud, mille abil asendatakse olemasolev masin või seade või selle osa uue ajakohastatud masina või seadmega tootmisvõimsust suurendamata või tootmise iseloomu või kasutatavat tehnoloogiat põhjalikult muutmata).</w:t>
            </w:r>
          </w:p>
          <w:p w14:paraId="70D4741B" w14:textId="77777777" w:rsidR="00652FD0" w:rsidRDefault="009A7842">
            <w:pPr>
              <w:numPr>
                <w:ilvl w:val="0"/>
                <w:numId w:val="14"/>
              </w:numPr>
              <w:pBdr>
                <w:top w:val="nil"/>
                <w:left w:val="nil"/>
                <w:bottom w:val="nil"/>
                <w:right w:val="nil"/>
                <w:between w:val="nil"/>
              </w:pBdr>
              <w:spacing w:line="240" w:lineRule="auto"/>
              <w:jc w:val="both"/>
            </w:pPr>
            <w:r>
              <w:rPr>
                <w:color w:val="000000"/>
              </w:rPr>
              <w:t>LEADER-määrusest tulenevad välistused.</w:t>
            </w:r>
          </w:p>
        </w:tc>
      </w:tr>
      <w:tr w:rsidR="00652FD0" w14:paraId="6B6E70C1" w14:textId="77777777">
        <w:tc>
          <w:tcPr>
            <w:tcW w:w="1980" w:type="dxa"/>
            <w:vAlign w:val="center"/>
          </w:tcPr>
          <w:p w14:paraId="72E18733" w14:textId="77777777" w:rsidR="00652FD0" w:rsidRDefault="009A7842">
            <w:r>
              <w:t>Toetuse saajad</w:t>
            </w:r>
          </w:p>
        </w:tc>
        <w:tc>
          <w:tcPr>
            <w:tcW w:w="7082" w:type="dxa"/>
          </w:tcPr>
          <w:p w14:paraId="249C6216" w14:textId="77777777" w:rsidR="00652FD0" w:rsidRPr="00A460A7" w:rsidRDefault="009A7842">
            <w:pPr>
              <w:numPr>
                <w:ilvl w:val="0"/>
                <w:numId w:val="16"/>
              </w:numPr>
              <w:pBdr>
                <w:top w:val="nil"/>
                <w:left w:val="nil"/>
                <w:bottom w:val="nil"/>
                <w:right w:val="nil"/>
                <w:between w:val="nil"/>
              </w:pBdr>
              <w:spacing w:after="0" w:line="240" w:lineRule="auto"/>
              <w:jc w:val="both"/>
              <w:rPr>
                <w:ins w:id="59" w:author="Riin Luus" w:date="2025-12-09T15:40:00Z" w16du:dateUtc="2025-12-09T13:40:00Z"/>
                <w:rPrChange w:id="60" w:author="Riin Luus" w:date="2025-12-09T15:40:00Z" w16du:dateUtc="2025-12-09T13:40:00Z">
                  <w:rPr>
                    <w:ins w:id="61" w:author="Riin Luus" w:date="2025-12-09T15:40:00Z" w16du:dateUtc="2025-12-09T13:40:00Z"/>
                    <w:color w:val="000000"/>
                  </w:rPr>
                </w:rPrChange>
              </w:rPr>
            </w:pPr>
            <w:r>
              <w:rPr>
                <w:color w:val="000000"/>
              </w:rPr>
              <w:t>Mikro- ja väikeettevõtted</w:t>
            </w:r>
            <w:r>
              <w:rPr>
                <w:color w:val="000000"/>
                <w:vertAlign w:val="superscript"/>
              </w:rPr>
              <w:footnoteReference w:id="19"/>
            </w:r>
          </w:p>
          <w:p w14:paraId="510C99A0" w14:textId="3F952A9F" w:rsidR="00A460A7" w:rsidRDefault="00A460A7">
            <w:pPr>
              <w:numPr>
                <w:ilvl w:val="0"/>
                <w:numId w:val="16"/>
              </w:numPr>
              <w:pBdr>
                <w:top w:val="nil"/>
                <w:left w:val="nil"/>
                <w:bottom w:val="nil"/>
                <w:right w:val="nil"/>
                <w:between w:val="nil"/>
              </w:pBdr>
              <w:spacing w:after="0" w:line="240" w:lineRule="auto"/>
              <w:jc w:val="both"/>
            </w:pPr>
            <w:ins w:id="62" w:author="Riin Luus" w:date="2025-12-09T15:40:00Z" w16du:dateUtc="2025-12-09T13:40:00Z">
              <w:r>
                <w:rPr>
                  <w:color w:val="000000"/>
                </w:rPr>
                <w:t>Mittetulundusühingud</w:t>
              </w:r>
            </w:ins>
          </w:p>
        </w:tc>
      </w:tr>
      <w:tr w:rsidR="00A460A7" w14:paraId="219DF801" w14:textId="77777777">
        <w:trPr>
          <w:ins w:id="63" w:author="Riin Luus" w:date="2025-12-09T15:41:00Z"/>
        </w:trPr>
        <w:tc>
          <w:tcPr>
            <w:tcW w:w="1980" w:type="dxa"/>
            <w:vAlign w:val="center"/>
          </w:tcPr>
          <w:p w14:paraId="3D7BBB07" w14:textId="76243CE1" w:rsidR="00A460A7" w:rsidRDefault="00A460A7">
            <w:pPr>
              <w:rPr>
                <w:ins w:id="64" w:author="Riin Luus" w:date="2025-12-09T15:41:00Z" w16du:dateUtc="2025-12-09T13:41:00Z"/>
              </w:rPr>
            </w:pPr>
            <w:ins w:id="65" w:author="Riin Luus" w:date="2025-12-09T15:41:00Z" w16du:dateUtc="2025-12-09T13:41:00Z">
              <w:r>
                <w:t>Nõutud dokumendid</w:t>
              </w:r>
            </w:ins>
          </w:p>
        </w:tc>
        <w:tc>
          <w:tcPr>
            <w:tcW w:w="7082" w:type="dxa"/>
          </w:tcPr>
          <w:customXmlInsRangeStart w:id="66" w:author="Riin Luus" w:date="2025-12-09T15:42:00Z"/>
          <w:sdt>
            <w:sdtPr>
              <w:tag w:val="goog_rdk_11"/>
              <w:id w:val="1796020220"/>
            </w:sdtPr>
            <w:sdtEndPr/>
            <w:sdtContent>
              <w:customXmlInsRangeEnd w:id="66"/>
              <w:p w14:paraId="61B8C79F" w14:textId="77777777" w:rsidR="00A460A7" w:rsidRDefault="00C300D8" w:rsidP="00A460A7">
                <w:pPr>
                  <w:numPr>
                    <w:ilvl w:val="0"/>
                    <w:numId w:val="16"/>
                  </w:numPr>
                  <w:shd w:val="clear" w:color="auto" w:fill="FFFFFF"/>
                  <w:spacing w:after="0" w:line="240" w:lineRule="auto"/>
                  <w:rPr>
                    <w:ins w:id="67" w:author="Riin Luus" w:date="2025-12-09T15:42:00Z" w16du:dateUtc="2025-12-09T13:42:00Z"/>
                    <w:rFonts w:ascii="philoshopher" w:eastAsia="philoshopher" w:hAnsi="philoshopher" w:cs="philoshopher"/>
                    <w:color w:val="545454"/>
                  </w:rPr>
                </w:pPr>
                <w:customXmlInsRangeStart w:id="68" w:author="Riin Luus" w:date="2025-12-09T15:42:00Z"/>
                <w:sdt>
                  <w:sdtPr>
                    <w:tag w:val="goog_rdk_10"/>
                    <w:id w:val="-1359214439"/>
                  </w:sdtPr>
                  <w:sdtEndPr/>
                  <w:sdtContent>
                    <w:customXmlInsRangeEnd w:id="68"/>
                    <w:ins w:id="69" w:author="Riin Luus" w:date="2025-12-09T15:42:00Z" w16du:dateUtc="2025-12-09T13:42:00Z">
                      <w:r w:rsidR="00A460A7">
                        <w:rPr>
                          <w:rFonts w:ascii="philoshopher" w:eastAsia="philoshopher" w:hAnsi="philoshopher" w:cs="philoshopher"/>
                          <w:color w:val="545454"/>
                        </w:rPr>
                        <w:t>võrreldavad hinnapakkumised koos pakkumuskutsega või kulude mõistlikkuse tõendamine vastavalt Leader määruse §26</w:t>
                      </w:r>
                    </w:ins>
                    <w:customXmlInsRangeStart w:id="70" w:author="Riin Luus" w:date="2025-12-09T15:42:00Z"/>
                  </w:sdtContent>
                </w:sdt>
                <w:customXmlInsRangeEnd w:id="70"/>
              </w:p>
              <w:customXmlInsRangeStart w:id="71" w:author="Riin Luus" w:date="2025-12-09T15:42:00Z"/>
            </w:sdtContent>
          </w:sdt>
          <w:customXmlInsRangeEnd w:id="71"/>
          <w:customXmlInsRangeStart w:id="72" w:author="Riin Luus" w:date="2025-12-09T15:42:00Z"/>
          <w:sdt>
            <w:sdtPr>
              <w:tag w:val="goog_rdk_13"/>
              <w:id w:val="1677019852"/>
            </w:sdtPr>
            <w:sdtEndPr/>
            <w:sdtContent>
              <w:customXmlInsRangeEnd w:id="72"/>
              <w:p w14:paraId="08CF1B5F" w14:textId="77777777" w:rsidR="00A460A7" w:rsidRDefault="00C300D8" w:rsidP="00A460A7">
                <w:pPr>
                  <w:numPr>
                    <w:ilvl w:val="0"/>
                    <w:numId w:val="16"/>
                  </w:numPr>
                  <w:shd w:val="clear" w:color="auto" w:fill="FFFFFF"/>
                  <w:spacing w:after="0" w:line="240" w:lineRule="auto"/>
                  <w:rPr>
                    <w:ins w:id="73" w:author="Riin Luus" w:date="2025-12-09T15:42:00Z" w16du:dateUtc="2025-12-09T13:42:00Z"/>
                    <w:rFonts w:ascii="philoshopher" w:eastAsia="philoshopher" w:hAnsi="philoshopher" w:cs="philoshopher"/>
                    <w:color w:val="545454"/>
                  </w:rPr>
                </w:pPr>
                <w:customXmlInsRangeStart w:id="74" w:author="Riin Luus" w:date="2025-12-09T15:42:00Z"/>
                <w:sdt>
                  <w:sdtPr>
                    <w:tag w:val="goog_rdk_12"/>
                    <w:id w:val="1532996354"/>
                  </w:sdtPr>
                  <w:sdtEndPr/>
                  <w:sdtContent>
                    <w:customXmlInsRangeEnd w:id="74"/>
                    <w:ins w:id="75" w:author="Riin Luus" w:date="2025-12-09T15:42:00Z" w16du:dateUtc="2025-12-09T13:42:00Z">
                      <w:r w:rsidR="00A460A7">
                        <w:rPr>
                          <w:rFonts w:ascii="philoshopher" w:eastAsia="philoshopher" w:hAnsi="philoshopher" w:cs="philoshopher"/>
                          <w:color w:val="545454"/>
                        </w:rPr>
                        <w:t>alustava ettevõtja puhul (majandustegevus on toimunud vähem kui 2 aastat) äriplaan</w:t>
                      </w:r>
                    </w:ins>
                    <w:customXmlInsRangeStart w:id="76" w:author="Riin Luus" w:date="2025-12-09T15:42:00Z"/>
                  </w:sdtContent>
                </w:sdt>
                <w:customXmlInsRangeEnd w:id="76"/>
              </w:p>
              <w:customXmlInsRangeStart w:id="77" w:author="Riin Luus" w:date="2025-12-09T15:42:00Z"/>
            </w:sdtContent>
          </w:sdt>
          <w:customXmlInsRangeEnd w:id="77"/>
          <w:customXmlInsRangeStart w:id="78" w:author="Riin Luus" w:date="2025-12-09T15:42:00Z"/>
          <w:sdt>
            <w:sdtPr>
              <w:tag w:val="goog_rdk_15"/>
              <w:id w:val="-1382226681"/>
            </w:sdtPr>
            <w:sdtEndPr/>
            <w:sdtContent>
              <w:customXmlInsRangeEnd w:id="78"/>
              <w:p w14:paraId="0C59C19D" w14:textId="2912B265" w:rsidR="00A460A7" w:rsidRDefault="00C300D8" w:rsidP="00A460A7">
                <w:pPr>
                  <w:numPr>
                    <w:ilvl w:val="0"/>
                    <w:numId w:val="16"/>
                  </w:numPr>
                  <w:shd w:val="clear" w:color="auto" w:fill="FFFFFF"/>
                  <w:spacing w:after="0" w:line="240" w:lineRule="auto"/>
                  <w:rPr>
                    <w:ins w:id="79" w:author="Riin Luus" w:date="2025-12-09T15:42:00Z" w16du:dateUtc="2025-12-09T13:42:00Z"/>
                    <w:rFonts w:ascii="philoshopher" w:eastAsia="philoshopher" w:hAnsi="philoshopher" w:cs="philoshopher"/>
                    <w:color w:val="545454"/>
                  </w:rPr>
                </w:pPr>
                <w:customXmlInsRangeStart w:id="80" w:author="Riin Luus" w:date="2025-12-09T15:42:00Z"/>
                <w:sdt>
                  <w:sdtPr>
                    <w:tag w:val="goog_rdk_14"/>
                    <w:id w:val="694774437"/>
                  </w:sdtPr>
                  <w:sdtEndPr>
                    <w:rPr>
                      <w:rFonts w:ascii="philoshopher" w:eastAsia="philoshopher" w:hAnsi="philoshopher" w:cs="philoshopher"/>
                      <w:color w:val="545454"/>
                    </w:rPr>
                  </w:sdtEndPr>
                  <w:sdtContent>
                    <w:customXmlInsRangeEnd w:id="80"/>
                    <w:proofErr w:type="spellStart"/>
                    <w:ins w:id="81" w:author="Riin Luus" w:date="2025-12-09T15:43:00Z" w16du:dateUtc="2025-12-09T13:43:00Z">
                      <w:r w:rsidR="00A460A7" w:rsidRPr="00A460A7">
                        <w:rPr>
                          <w:rFonts w:ascii="philoshopher" w:eastAsia="philoshopher" w:hAnsi="philoshopher" w:cs="philoshopher"/>
                          <w:color w:val="545454"/>
                          <w:rPrChange w:id="82" w:author="Riin Luus" w:date="2025-12-09T15:43:00Z" w16du:dateUtc="2025-12-09T13:43:00Z">
                            <w:rPr>
                              <w:b/>
                              <w:bCs/>
                            </w:rPr>
                          </w:rPrChange>
                        </w:rPr>
                        <w:t>FIE-d</w:t>
                      </w:r>
                      <w:proofErr w:type="spellEnd"/>
                      <w:r w:rsidR="00A460A7" w:rsidRPr="00A460A7">
                        <w:rPr>
                          <w:rFonts w:ascii="philoshopher" w:eastAsia="philoshopher" w:hAnsi="philoshopher" w:cs="philoshopher"/>
                          <w:color w:val="545454"/>
                          <w:rPrChange w:id="83" w:author="Riin Luus" w:date="2025-12-09T15:43:00Z" w16du:dateUtc="2025-12-09T13:43:00Z">
                            <w:rPr>
                              <w:b/>
                              <w:bCs/>
                            </w:rPr>
                          </w:rPrChange>
                        </w:rPr>
                        <w:t> esitavad viimase perioodi kohta FIE ettevõtlustulu deklaratsiooni</w:t>
                      </w:r>
                    </w:ins>
                    <w:ins w:id="84" w:author="Riin Luus" w:date="2025-12-09T15:44:00Z" w16du:dateUtc="2025-12-09T13:44:00Z">
                      <w:r w:rsidR="00A460A7">
                        <w:rPr>
                          <w:rFonts w:ascii="philoshopher" w:eastAsia="philoshopher" w:hAnsi="philoshopher" w:cs="philoshopher"/>
                          <w:color w:val="545454"/>
                        </w:rPr>
                        <w:t xml:space="preserve"> või </w:t>
                      </w:r>
                    </w:ins>
                    <w:ins w:id="85" w:author="Riin Luus" w:date="2025-12-09T15:45:00Z">
                      <w:r w:rsidR="00A460A7" w:rsidRPr="00A460A7">
                        <w:rPr>
                          <w:rFonts w:ascii="philoshopher" w:eastAsia="philoshopher" w:hAnsi="philoshopher" w:cs="philoshopher"/>
                          <w:color w:val="545454"/>
                        </w:rPr>
                        <w:t>või bilansi või kasumiaruande</w:t>
                      </w:r>
                    </w:ins>
                    <w:customXmlInsRangeStart w:id="86" w:author="Riin Luus" w:date="2025-12-09T15:42:00Z"/>
                  </w:sdtContent>
                </w:sdt>
                <w:customXmlInsRangeEnd w:id="86"/>
              </w:p>
              <w:customXmlInsRangeStart w:id="87" w:author="Riin Luus" w:date="2025-12-09T15:42:00Z"/>
            </w:sdtContent>
          </w:sdt>
          <w:customXmlInsRangeEnd w:id="87"/>
          <w:customXmlInsRangeStart w:id="88" w:author="Riin Luus" w:date="2025-12-09T15:42:00Z"/>
          <w:sdt>
            <w:sdtPr>
              <w:tag w:val="goog_rdk_17"/>
              <w:id w:val="2057589231"/>
            </w:sdtPr>
            <w:sdtEndPr/>
            <w:sdtContent>
              <w:customXmlInsRangeEnd w:id="88"/>
              <w:p w14:paraId="4EC2C8CB" w14:textId="6A655D0E" w:rsidR="00A460A7" w:rsidRDefault="00C300D8" w:rsidP="00A460A7">
                <w:pPr>
                  <w:numPr>
                    <w:ilvl w:val="0"/>
                    <w:numId w:val="16"/>
                  </w:numPr>
                  <w:pBdr>
                    <w:top w:val="nil"/>
                    <w:left w:val="nil"/>
                    <w:bottom w:val="nil"/>
                    <w:right w:val="nil"/>
                    <w:between w:val="nil"/>
                  </w:pBdr>
                  <w:spacing w:after="0" w:line="240" w:lineRule="auto"/>
                  <w:jc w:val="both"/>
                  <w:rPr>
                    <w:ins w:id="89" w:author="Riin Luus" w:date="2025-12-09T15:41:00Z" w16du:dateUtc="2025-12-09T13:41:00Z"/>
                    <w:color w:val="000000"/>
                  </w:rPr>
                </w:pPr>
                <w:customXmlInsRangeStart w:id="90" w:author="Riin Luus" w:date="2025-12-09T15:42:00Z"/>
                <w:sdt>
                  <w:sdtPr>
                    <w:tag w:val="goog_rdk_16"/>
                    <w:id w:val="-1503945548"/>
                  </w:sdtPr>
                  <w:sdtEndPr/>
                  <w:sdtContent>
                    <w:customXmlInsRangeEnd w:id="90"/>
                    <w:ins w:id="91" w:author="Riin Luus" w:date="2025-12-09T15:42:00Z" w16du:dateUtc="2025-12-09T13:42:00Z">
                      <w:r w:rsidR="00A460A7">
                        <w:rPr>
                          <w:rFonts w:ascii="philoshopher" w:eastAsia="philoshopher" w:hAnsi="philoshopher" w:cs="philoshopher"/>
                          <w:color w:val="545454"/>
                        </w:rPr>
                        <w:t>teised Maaeluministri määruses “Kohaliku tegevusgrupi toetus ja LEADER-projektitoetus” nõutud dokumendid</w:t>
                      </w:r>
                    </w:ins>
                    <w:customXmlInsRangeStart w:id="92" w:author="Riin Luus" w:date="2025-12-09T15:42:00Z"/>
                  </w:sdtContent>
                </w:sdt>
                <w:customXmlInsRangeEnd w:id="92"/>
              </w:p>
              <w:customXmlInsRangeStart w:id="93" w:author="Riin Luus" w:date="2025-12-09T15:42:00Z"/>
            </w:sdtContent>
          </w:sdt>
          <w:customXmlInsRangeEnd w:id="93"/>
        </w:tc>
      </w:tr>
      <w:tr w:rsidR="00652FD0" w14:paraId="48E6B72B" w14:textId="77777777">
        <w:tc>
          <w:tcPr>
            <w:tcW w:w="1980" w:type="dxa"/>
            <w:vAlign w:val="center"/>
          </w:tcPr>
          <w:p w14:paraId="06E88FF5" w14:textId="77777777" w:rsidR="00652FD0" w:rsidRDefault="009A7842">
            <w:r>
              <w:t>Nõuded toetuse saajatele</w:t>
            </w:r>
          </w:p>
        </w:tc>
        <w:tc>
          <w:tcPr>
            <w:tcW w:w="7082" w:type="dxa"/>
          </w:tcPr>
          <w:p w14:paraId="22E75697" w14:textId="77777777" w:rsidR="00652FD0" w:rsidRDefault="009A7842">
            <w:pPr>
              <w:numPr>
                <w:ilvl w:val="0"/>
                <w:numId w:val="2"/>
              </w:numPr>
              <w:pBdr>
                <w:top w:val="nil"/>
                <w:left w:val="nil"/>
                <w:bottom w:val="nil"/>
                <w:right w:val="nil"/>
                <w:between w:val="nil"/>
              </w:pBdr>
              <w:spacing w:after="0" w:line="240" w:lineRule="auto"/>
              <w:jc w:val="both"/>
            </w:pPr>
            <w:r>
              <w:rPr>
                <w:color w:val="000000"/>
              </w:rPr>
              <w:t>Investeering peab olema tehtud KIKO piirkonnas.</w:t>
            </w:r>
          </w:p>
          <w:p w14:paraId="1FF19541" w14:textId="77777777" w:rsidR="00652FD0" w:rsidRDefault="009A7842">
            <w:pPr>
              <w:numPr>
                <w:ilvl w:val="0"/>
                <w:numId w:val="2"/>
              </w:numPr>
              <w:pBdr>
                <w:top w:val="nil"/>
                <w:left w:val="nil"/>
                <w:bottom w:val="nil"/>
                <w:right w:val="nil"/>
                <w:between w:val="nil"/>
              </w:pBdr>
              <w:spacing w:after="0" w:line="240" w:lineRule="auto"/>
              <w:jc w:val="both"/>
            </w:pPr>
            <w:r>
              <w:rPr>
                <w:color w:val="000000"/>
              </w:rPr>
              <w:t>Taotleja (v.a kohalik tegevusrühm) pole programmiperioodil saanud toetust rohkem kui 2 projektile.</w:t>
            </w:r>
          </w:p>
          <w:p w14:paraId="11F7B383" w14:textId="77777777" w:rsidR="00652FD0" w:rsidRDefault="009A7842">
            <w:pPr>
              <w:numPr>
                <w:ilvl w:val="0"/>
                <w:numId w:val="2"/>
              </w:numPr>
              <w:pBdr>
                <w:top w:val="nil"/>
                <w:left w:val="nil"/>
                <w:bottom w:val="nil"/>
                <w:right w:val="nil"/>
                <w:between w:val="nil"/>
              </w:pBdr>
              <w:spacing w:after="0" w:line="240" w:lineRule="auto"/>
              <w:jc w:val="both"/>
            </w:pPr>
            <w:r>
              <w:rPr>
                <w:color w:val="000000"/>
              </w:rPr>
              <w:t>Rahastuse saanud projekti(de)l on lõpparuanne esitatud või rahastusest loobutud.</w:t>
            </w:r>
          </w:p>
          <w:p w14:paraId="66AE5459" w14:textId="77777777" w:rsidR="00652FD0" w:rsidRDefault="009A7842">
            <w:pPr>
              <w:numPr>
                <w:ilvl w:val="0"/>
                <w:numId w:val="2"/>
              </w:numPr>
              <w:pBdr>
                <w:top w:val="nil"/>
                <w:left w:val="nil"/>
                <w:bottom w:val="nil"/>
                <w:right w:val="nil"/>
                <w:between w:val="nil"/>
              </w:pBdr>
              <w:spacing w:line="240" w:lineRule="auto"/>
              <w:jc w:val="both"/>
            </w:pPr>
            <w:r>
              <w:rPr>
                <w:color w:val="000000"/>
              </w:rPr>
              <w:t xml:space="preserve">Ühistegevuste projekti taotluse korral peab projekti elluviimisse olema kaasatud vähemalt kaks partnerit (juriidiline isik või füüsilisest isikust ettevõtja), kellest vähemalt üks ei ole teine kohalik tegevusgrupp ning ühistegevuse tulemusena peab tekkima  laiem mõju tegevuspiirkonnale </w:t>
            </w:r>
          </w:p>
        </w:tc>
      </w:tr>
      <w:tr w:rsidR="00652FD0" w14:paraId="3BCCC161" w14:textId="77777777">
        <w:tc>
          <w:tcPr>
            <w:tcW w:w="1980" w:type="dxa"/>
            <w:vAlign w:val="center"/>
          </w:tcPr>
          <w:p w14:paraId="560DC87B" w14:textId="77777777" w:rsidR="00652FD0" w:rsidRDefault="009A7842">
            <w:r>
              <w:t>Toetussummad</w:t>
            </w:r>
          </w:p>
        </w:tc>
        <w:tc>
          <w:tcPr>
            <w:tcW w:w="7082" w:type="dxa"/>
          </w:tcPr>
          <w:p w14:paraId="69D10B0C" w14:textId="6DE373BA" w:rsidR="00652FD0" w:rsidRDefault="009A7842">
            <w:pPr>
              <w:numPr>
                <w:ilvl w:val="0"/>
                <w:numId w:val="3"/>
              </w:numPr>
              <w:pBdr>
                <w:top w:val="nil"/>
                <w:left w:val="nil"/>
                <w:bottom w:val="nil"/>
                <w:right w:val="nil"/>
                <w:between w:val="nil"/>
              </w:pBdr>
              <w:spacing w:after="0" w:line="240" w:lineRule="auto"/>
              <w:jc w:val="both"/>
            </w:pPr>
            <w:r>
              <w:rPr>
                <w:color w:val="000000"/>
              </w:rPr>
              <w:t xml:space="preserve">Minimaalne toetussumma: </w:t>
            </w:r>
            <w:r w:rsidR="00757335">
              <w:rPr>
                <w:color w:val="000000"/>
              </w:rPr>
              <w:t>2</w:t>
            </w:r>
            <w:r>
              <w:rPr>
                <w:color w:val="000000"/>
              </w:rPr>
              <w:t> </w:t>
            </w:r>
            <w:r w:rsidR="00757335">
              <w:rPr>
                <w:color w:val="000000"/>
              </w:rPr>
              <w:t>5</w:t>
            </w:r>
            <w:r>
              <w:rPr>
                <w:color w:val="000000"/>
              </w:rPr>
              <w:t>00 EUR.</w:t>
            </w:r>
          </w:p>
          <w:p w14:paraId="13A1A893" w14:textId="12E3DC37" w:rsidR="00652FD0" w:rsidRDefault="009A7842">
            <w:pPr>
              <w:numPr>
                <w:ilvl w:val="0"/>
                <w:numId w:val="3"/>
              </w:numPr>
              <w:pBdr>
                <w:top w:val="nil"/>
                <w:left w:val="nil"/>
                <w:bottom w:val="nil"/>
                <w:right w:val="nil"/>
                <w:between w:val="nil"/>
              </w:pBdr>
              <w:spacing w:line="240" w:lineRule="auto"/>
              <w:jc w:val="both"/>
            </w:pPr>
            <w:r>
              <w:rPr>
                <w:color w:val="000000"/>
              </w:rPr>
              <w:t xml:space="preserve">Maksimaalne toetussumma: </w:t>
            </w:r>
            <w:del w:id="94" w:author="Riin Luus" w:date="2025-12-09T15:47:00Z" w16du:dateUtc="2025-12-09T13:47:00Z">
              <w:r w:rsidDel="00A460A7">
                <w:rPr>
                  <w:color w:val="000000"/>
                </w:rPr>
                <w:delText>50 000</w:delText>
              </w:r>
            </w:del>
            <w:ins w:id="95" w:author="Riin Luus" w:date="2025-12-09T15:47:00Z" w16du:dateUtc="2025-12-09T13:47:00Z">
              <w:r w:rsidR="00A460A7">
                <w:rPr>
                  <w:color w:val="000000"/>
                </w:rPr>
                <w:t>70 000</w:t>
              </w:r>
            </w:ins>
            <w:r>
              <w:rPr>
                <w:color w:val="000000"/>
              </w:rPr>
              <w:t xml:space="preserve"> EUR.</w:t>
            </w:r>
          </w:p>
        </w:tc>
      </w:tr>
      <w:tr w:rsidR="00652FD0" w14:paraId="06FA612E" w14:textId="77777777">
        <w:tc>
          <w:tcPr>
            <w:tcW w:w="1980" w:type="dxa"/>
            <w:vAlign w:val="center"/>
          </w:tcPr>
          <w:p w14:paraId="392385FF" w14:textId="77777777" w:rsidR="00652FD0" w:rsidRDefault="009A7842">
            <w:r>
              <w:t>Toetuse määr</w:t>
            </w:r>
          </w:p>
        </w:tc>
        <w:tc>
          <w:tcPr>
            <w:tcW w:w="7082" w:type="dxa"/>
          </w:tcPr>
          <w:p w14:paraId="22D866B9" w14:textId="77777777" w:rsidR="00652FD0" w:rsidRDefault="009A7842">
            <w:pPr>
              <w:numPr>
                <w:ilvl w:val="0"/>
                <w:numId w:val="5"/>
              </w:numPr>
              <w:pBdr>
                <w:top w:val="nil"/>
                <w:left w:val="nil"/>
                <w:bottom w:val="nil"/>
                <w:right w:val="nil"/>
                <w:between w:val="nil"/>
              </w:pBdr>
              <w:spacing w:after="0" w:line="240" w:lineRule="auto"/>
              <w:jc w:val="both"/>
            </w:pPr>
            <w:r>
              <w:rPr>
                <w:color w:val="000000"/>
              </w:rPr>
              <w:t>Mikroettevõtetel kuni 60%</w:t>
            </w:r>
          </w:p>
          <w:p w14:paraId="62E98DF0" w14:textId="77777777" w:rsidR="00652FD0" w:rsidDel="00A460A7" w:rsidRDefault="009A7842">
            <w:pPr>
              <w:numPr>
                <w:ilvl w:val="0"/>
                <w:numId w:val="5"/>
              </w:numPr>
              <w:pBdr>
                <w:top w:val="nil"/>
                <w:left w:val="nil"/>
                <w:bottom w:val="nil"/>
                <w:right w:val="nil"/>
                <w:between w:val="nil"/>
              </w:pBdr>
              <w:spacing w:after="0" w:line="240" w:lineRule="auto"/>
              <w:jc w:val="both"/>
              <w:rPr>
                <w:del w:id="96" w:author="Riin Luus" w:date="2025-12-09T15:47:00Z" w16du:dateUtc="2025-12-09T13:47:00Z"/>
              </w:rPr>
            </w:pPr>
            <w:r>
              <w:rPr>
                <w:color w:val="000000"/>
              </w:rPr>
              <w:t>Väikeettevõtetel kuni 20%</w:t>
            </w:r>
          </w:p>
          <w:p w14:paraId="34F71C03" w14:textId="0A192A32" w:rsidR="00652FD0" w:rsidRDefault="00A460A7">
            <w:pPr>
              <w:numPr>
                <w:ilvl w:val="0"/>
                <w:numId w:val="5"/>
              </w:numPr>
              <w:pBdr>
                <w:top w:val="nil"/>
                <w:left w:val="nil"/>
                <w:bottom w:val="nil"/>
                <w:right w:val="nil"/>
                <w:between w:val="nil"/>
              </w:pBdr>
              <w:spacing w:after="0" w:line="240" w:lineRule="auto"/>
              <w:jc w:val="both"/>
              <w:pPrChange w:id="97" w:author="Riin Luus" w:date="2025-12-09T15:47:00Z" w16du:dateUtc="2025-12-09T13:47:00Z">
                <w:pPr>
                  <w:pBdr>
                    <w:top w:val="nil"/>
                    <w:left w:val="nil"/>
                    <w:bottom w:val="nil"/>
                    <w:right w:val="nil"/>
                    <w:between w:val="nil"/>
                  </w:pBdr>
                  <w:spacing w:line="240" w:lineRule="auto"/>
                  <w:ind w:left="360"/>
                  <w:jc w:val="both"/>
                </w:pPr>
              </w:pPrChange>
            </w:pPr>
            <w:ins w:id="98" w:author="Riin Luus" w:date="2025-12-09T15:47:00Z" w16du:dateUtc="2025-12-09T13:47:00Z">
              <w:r>
                <w:t>Mittetulundusühingud kuni 60%</w:t>
              </w:r>
            </w:ins>
          </w:p>
        </w:tc>
      </w:tr>
      <w:tr w:rsidR="00652FD0" w14:paraId="3D2FD800" w14:textId="77777777">
        <w:tc>
          <w:tcPr>
            <w:tcW w:w="1980" w:type="dxa"/>
            <w:vAlign w:val="center"/>
          </w:tcPr>
          <w:p w14:paraId="4E6EDD21" w14:textId="77777777" w:rsidR="00652FD0" w:rsidRDefault="009A7842">
            <w:r>
              <w:t>Väljundnäitajad</w:t>
            </w:r>
          </w:p>
        </w:tc>
        <w:tc>
          <w:tcPr>
            <w:tcW w:w="7082" w:type="dxa"/>
          </w:tcPr>
          <w:p w14:paraId="0E261667" w14:textId="77777777" w:rsidR="00652FD0" w:rsidRDefault="009A7842">
            <w:pPr>
              <w:jc w:val="both"/>
            </w:pPr>
            <w:r>
              <w:t>Toetust saanud maapiirkonna ettevõtete arv - 15.</w:t>
            </w:r>
          </w:p>
          <w:p w14:paraId="663637F8" w14:textId="77777777" w:rsidR="00652FD0" w:rsidRDefault="009A7842">
            <w:pPr>
              <w:jc w:val="both"/>
            </w:pPr>
            <w:r>
              <w:t>Ühistegevustesse kaasatud  ettevõtete arv - 5.</w:t>
            </w:r>
          </w:p>
          <w:p w14:paraId="490E1B08" w14:textId="77777777" w:rsidR="00652FD0" w:rsidRDefault="009A7842">
            <w:pPr>
              <w:jc w:val="both"/>
            </w:pPr>
            <w:r>
              <w:t>Ühistegevusi sisaldavate projektide arv - 2.</w:t>
            </w:r>
          </w:p>
        </w:tc>
      </w:tr>
    </w:tbl>
    <w:p w14:paraId="6F7E4686" w14:textId="77777777" w:rsidR="00652FD0" w:rsidRDefault="00652FD0">
      <w:pPr>
        <w:jc w:val="both"/>
        <w:rPr>
          <w:u w:val="single"/>
        </w:rPr>
      </w:pPr>
    </w:p>
    <w:p w14:paraId="5A646A4E" w14:textId="77777777" w:rsidR="00652FD0" w:rsidRDefault="00652FD0">
      <w:pPr>
        <w:jc w:val="both"/>
        <w:rPr>
          <w:u w:val="single"/>
        </w:rPr>
      </w:pPr>
    </w:p>
    <w:p w14:paraId="594F1444" w14:textId="77777777" w:rsidR="00652FD0" w:rsidRDefault="00652FD0">
      <w:pPr>
        <w:rPr>
          <w:i/>
        </w:rPr>
      </w:pPr>
    </w:p>
    <w:p w14:paraId="49C95E0D" w14:textId="77777777" w:rsidR="00652FD0" w:rsidRDefault="009A7842">
      <w:pPr>
        <w:rPr>
          <w:color w:val="76923C"/>
          <w:sz w:val="26"/>
          <w:szCs w:val="26"/>
        </w:rPr>
      </w:pPr>
      <w:r>
        <w:br w:type="page"/>
      </w:r>
    </w:p>
    <w:p w14:paraId="4D2A0166" w14:textId="77777777" w:rsidR="00652FD0" w:rsidRDefault="009A7842">
      <w:pPr>
        <w:pStyle w:val="Pealkiri2"/>
        <w:rPr>
          <w:rFonts w:eastAsia="Cambria" w:cs="Cambria"/>
          <w:color w:val="76923C"/>
          <w:szCs w:val="26"/>
        </w:rPr>
      </w:pPr>
      <w:bookmarkStart w:id="99" w:name="_Toc135391701"/>
      <w:r>
        <w:rPr>
          <w:rFonts w:eastAsia="Cambria" w:cs="Cambria"/>
          <w:color w:val="76923C"/>
          <w:szCs w:val="26"/>
        </w:rPr>
        <w:lastRenderedPageBreak/>
        <w:t>4.2. Meede 2: Kogukondlik ühistegevus ja kogukondadega arvestav avalik ruum</w:t>
      </w:r>
      <w:bookmarkEnd w:id="99"/>
    </w:p>
    <w:p w14:paraId="5F847660" w14:textId="77777777" w:rsidR="00652FD0" w:rsidRDefault="00652FD0"/>
    <w:p w14:paraId="77BE3649" w14:textId="77777777" w:rsidR="00652FD0" w:rsidRDefault="009A7842">
      <w:pPr>
        <w:jc w:val="both"/>
      </w:pPr>
      <w:r>
        <w:t xml:space="preserve">Olulisemate probleemidena KIKO piirkonna kogukondade arengus nähakse koostöö ja koostegutsemise vähesust ning kogukondade passiivsust. Kuigi piirkonna kolmanda sektori organisatsioonide arv on viimastel aastatel oluliselt kasvanud, kogukondlikku aktiivsust siiski napib, seda nii puuduliku keskkonna kui eestvedajate vähesuse tõttu. Kogukondade aktiivsuse ja kooskäimise aktiveerimisel omab olulist tähtsust kauni ja multifunktsionaalse avaliku ruumi olemasolu, mille olemasolu kättesaadavus on käesoleval hetkel paljudele piirkonna elanikele piiratud (asuvad kaugel, vähese funktsionaalsusega, vananenud). </w:t>
      </w:r>
    </w:p>
    <w:p w14:paraId="5735808F" w14:textId="77777777" w:rsidR="00652FD0" w:rsidRDefault="009A7842">
      <w:pPr>
        <w:jc w:val="both"/>
      </w:pPr>
      <w:r>
        <w:t xml:space="preserve">Käesoleva meetme tegevused on suunatud nii kogukondade aktiivsuse tõstmisele kui jätkusuutliku koostöö tekkimisele kogukondade sees ja nende üleselt füüsilise infrastruktuuri loomise ning inimestevahelise tegevuse ja tunnustamise kaudu. Kogukondade suurim väärtus - seal toimetavad elanikud - vajavad tunnustamist, kogemusi ja teadmisi arenguvõimaluste paremaks ärakasutamiseks.  </w:t>
      </w:r>
    </w:p>
    <w:p w14:paraId="3A91D979" w14:textId="77777777" w:rsidR="00652FD0" w:rsidRDefault="00652FD0">
      <w:pPr>
        <w:jc w:val="both"/>
      </w:pPr>
    </w:p>
    <w:tbl>
      <w:tblPr>
        <w:tblStyle w:val="aff9"/>
        <w:tblW w:w="9062" w:type="dxa"/>
        <w:tblInd w:w="-115"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Layout w:type="fixed"/>
        <w:tblLook w:val="0400" w:firstRow="0" w:lastRow="0" w:firstColumn="0" w:lastColumn="0" w:noHBand="0" w:noVBand="1"/>
      </w:tblPr>
      <w:tblGrid>
        <w:gridCol w:w="1980"/>
        <w:gridCol w:w="7082"/>
      </w:tblGrid>
      <w:tr w:rsidR="00652FD0" w14:paraId="0CF3E267" w14:textId="77777777">
        <w:tc>
          <w:tcPr>
            <w:tcW w:w="1980" w:type="dxa"/>
            <w:vAlign w:val="center"/>
          </w:tcPr>
          <w:p w14:paraId="0850C38A" w14:textId="77777777" w:rsidR="00652FD0" w:rsidRDefault="009A7842">
            <w:pPr>
              <w:rPr>
                <w:b/>
              </w:rPr>
            </w:pPr>
            <w:r>
              <w:rPr>
                <w:b/>
              </w:rPr>
              <w:t>Meede 2</w:t>
            </w:r>
          </w:p>
        </w:tc>
        <w:tc>
          <w:tcPr>
            <w:tcW w:w="7082" w:type="dxa"/>
          </w:tcPr>
          <w:p w14:paraId="1D6A2AAD" w14:textId="77777777" w:rsidR="00652FD0" w:rsidRDefault="009A7842">
            <w:pPr>
              <w:jc w:val="both"/>
              <w:rPr>
                <w:b/>
              </w:rPr>
            </w:pPr>
            <w:r>
              <w:rPr>
                <w:b/>
              </w:rPr>
              <w:t>Kogukondlik ühistegevus ja kogukondadega arvestav avalik ruum</w:t>
            </w:r>
          </w:p>
        </w:tc>
      </w:tr>
      <w:tr w:rsidR="00652FD0" w14:paraId="1176CF6E" w14:textId="77777777">
        <w:tc>
          <w:tcPr>
            <w:tcW w:w="1980" w:type="dxa"/>
            <w:vAlign w:val="center"/>
          </w:tcPr>
          <w:p w14:paraId="03413BB3" w14:textId="77777777" w:rsidR="00652FD0" w:rsidRDefault="009A7842">
            <w:r>
              <w:t>Eesmärk</w:t>
            </w:r>
          </w:p>
        </w:tc>
        <w:tc>
          <w:tcPr>
            <w:tcW w:w="7082" w:type="dxa"/>
          </w:tcPr>
          <w:p w14:paraId="789BF0EE" w14:textId="77777777" w:rsidR="00652FD0" w:rsidRDefault="009A7842">
            <w:pPr>
              <w:jc w:val="both"/>
            </w:pPr>
            <w:r>
              <w:t>Aktiivsete liikmetega kogukondade koostegutsemine on kasvatanud kogukonnatunnet terves piirkonnas ning kohalike tegevuste ja avaliku ruumi arendamisel võetakse arvesse piirkonna vajadusi laiemalt. Kogukondade kooskäimiskohad toetavad laiapõhjalist ühistegevust ning mitmekesistavad kohaliku tasandi tegutsemisvõimalusi.</w:t>
            </w:r>
          </w:p>
        </w:tc>
      </w:tr>
      <w:tr w:rsidR="00652FD0" w14:paraId="0A2C4EF1" w14:textId="77777777">
        <w:tc>
          <w:tcPr>
            <w:tcW w:w="1980" w:type="dxa"/>
            <w:vAlign w:val="center"/>
          </w:tcPr>
          <w:p w14:paraId="160067D6" w14:textId="77777777" w:rsidR="00652FD0" w:rsidRDefault="009A7842">
            <w:r>
              <w:t>Meetme osakaal toetuste kogumahust</w:t>
            </w:r>
          </w:p>
        </w:tc>
        <w:tc>
          <w:tcPr>
            <w:tcW w:w="7082" w:type="dxa"/>
          </w:tcPr>
          <w:p w14:paraId="289C2B0D" w14:textId="77777777" w:rsidR="00652FD0" w:rsidRDefault="009A7842">
            <w:pPr>
              <w:jc w:val="both"/>
            </w:pPr>
            <w:r>
              <w:t>30% EAFRD projektitoetuste vahenditest</w:t>
            </w:r>
          </w:p>
        </w:tc>
      </w:tr>
      <w:tr w:rsidR="00652FD0" w14:paraId="23DDB04E" w14:textId="77777777">
        <w:tc>
          <w:tcPr>
            <w:tcW w:w="1980" w:type="dxa"/>
            <w:vAlign w:val="center"/>
          </w:tcPr>
          <w:p w14:paraId="60DD3663" w14:textId="77777777" w:rsidR="00652FD0" w:rsidRDefault="009A7842">
            <w:r>
              <w:t>Tulemusnäitajad</w:t>
            </w:r>
          </w:p>
        </w:tc>
        <w:tc>
          <w:tcPr>
            <w:tcW w:w="7082" w:type="dxa"/>
          </w:tcPr>
          <w:p w14:paraId="217C4EB5" w14:textId="77777777" w:rsidR="00652FD0" w:rsidRDefault="009A7842">
            <w:pPr>
              <w:numPr>
                <w:ilvl w:val="0"/>
                <w:numId w:val="8"/>
              </w:numPr>
              <w:pBdr>
                <w:top w:val="nil"/>
                <w:left w:val="nil"/>
                <w:bottom w:val="nil"/>
                <w:right w:val="nil"/>
                <w:between w:val="nil"/>
              </w:pBdr>
              <w:spacing w:line="240" w:lineRule="auto"/>
              <w:jc w:val="both"/>
            </w:pPr>
            <w:r>
              <w:rPr>
                <w:color w:val="000000"/>
              </w:rPr>
              <w:t>Toetuse abil rajatud avalikuks kasutuseks mõeldud objektide (püsi)kasutajate arv – keskmiselt 50 püsikasutajat toetatud objekti kohta.</w:t>
            </w:r>
          </w:p>
          <w:p w14:paraId="38E427F5" w14:textId="77777777" w:rsidR="00652FD0" w:rsidRDefault="009A7842">
            <w:pPr>
              <w:numPr>
                <w:ilvl w:val="0"/>
                <w:numId w:val="8"/>
              </w:numPr>
              <w:spacing w:after="0" w:line="240" w:lineRule="auto"/>
              <w:jc w:val="both"/>
            </w:pPr>
            <w:r>
              <w:t>Ühistegevustesse kaasatud piirkonna elanike arv - 500.</w:t>
            </w:r>
          </w:p>
        </w:tc>
      </w:tr>
      <w:tr w:rsidR="00652FD0" w14:paraId="52FA62EF" w14:textId="77777777">
        <w:tc>
          <w:tcPr>
            <w:tcW w:w="1980" w:type="dxa"/>
            <w:vAlign w:val="center"/>
          </w:tcPr>
          <w:p w14:paraId="0AC1730F" w14:textId="77777777" w:rsidR="00652FD0" w:rsidRDefault="009A7842">
            <w:r>
              <w:t>Toetatavad tegevused ja tegevussuunad</w:t>
            </w:r>
          </w:p>
        </w:tc>
        <w:tc>
          <w:tcPr>
            <w:tcW w:w="7082" w:type="dxa"/>
          </w:tcPr>
          <w:p w14:paraId="3A67CE4E" w14:textId="2B1C7F6E" w:rsidR="00652FD0" w:rsidRDefault="009A7842">
            <w:pPr>
              <w:numPr>
                <w:ilvl w:val="0"/>
                <w:numId w:val="13"/>
              </w:numPr>
              <w:pBdr>
                <w:top w:val="nil"/>
                <w:left w:val="nil"/>
                <w:bottom w:val="nil"/>
                <w:right w:val="nil"/>
                <w:between w:val="nil"/>
              </w:pBdr>
              <w:spacing w:after="0" w:line="240" w:lineRule="auto"/>
            </w:pPr>
            <w:r>
              <w:rPr>
                <w:color w:val="000000"/>
              </w:rPr>
              <w:t>Investeeringud multifunktsionaalsete kogukonnaruumide</w:t>
            </w:r>
            <w:r>
              <w:t xml:space="preserve"> ja</w:t>
            </w:r>
            <w:ins w:id="100" w:author="Riin Luus" w:date="2025-12-09T15:48:00Z" w16du:dateUtc="2025-12-09T13:48:00Z">
              <w:r w:rsidR="00BE334E">
                <w:t>/</w:t>
              </w:r>
              <w:proofErr w:type="spellStart"/>
              <w:r w:rsidR="00BE334E">
                <w:t>või</w:t>
              </w:r>
            </w:ins>
            <w:del w:id="101" w:author="Riin Luus" w:date="2025-12-09T15:48:00Z" w16du:dateUtc="2025-12-09T13:48:00Z">
              <w:r w:rsidDel="00BE334E">
                <w:delText xml:space="preserve"> </w:delText>
              </w:r>
            </w:del>
            <w:r>
              <w:rPr>
                <w:color w:val="000000"/>
              </w:rPr>
              <w:t>kooskäimiskohtade</w:t>
            </w:r>
            <w:proofErr w:type="spellEnd"/>
            <w:r>
              <w:rPr>
                <w:color w:val="000000"/>
              </w:rPr>
              <w:t xml:space="preserve">  arendamiseks ((ümber)ehitus ja seadmed).</w:t>
            </w:r>
          </w:p>
          <w:p w14:paraId="3B626798" w14:textId="77777777" w:rsidR="00652FD0" w:rsidRDefault="009A7842">
            <w:pPr>
              <w:numPr>
                <w:ilvl w:val="0"/>
                <w:numId w:val="13"/>
              </w:numPr>
              <w:pBdr>
                <w:top w:val="nil"/>
                <w:left w:val="nil"/>
                <w:bottom w:val="nil"/>
                <w:right w:val="nil"/>
                <w:between w:val="nil"/>
              </w:pBdr>
              <w:spacing w:line="240" w:lineRule="auto"/>
              <w:jc w:val="both"/>
            </w:pPr>
            <w:r>
              <w:rPr>
                <w:color w:val="000000"/>
              </w:rPr>
              <w:t xml:space="preserve">Arendatavad kogukonnaruumid/kooskäimiskohad peavad olema planeeritud energiasäästlikud, kaasaegsed, nutikad ja multifunktsionaalsed (sh. arvestama erivajadustega inimeste vajadustega). Taotlemise eelduseks on analüüs </w:t>
            </w:r>
            <w:r>
              <w:t>objekti</w:t>
            </w:r>
            <w:r>
              <w:rPr>
                <w:color w:val="000000"/>
              </w:rPr>
              <w:t xml:space="preserve"> hilisema jätkusuutliku kasutamise ja kulude katmise kohta. </w:t>
            </w:r>
          </w:p>
          <w:p w14:paraId="492D0337" w14:textId="77777777" w:rsidR="00652FD0" w:rsidRDefault="009A7842">
            <w:pPr>
              <w:numPr>
                <w:ilvl w:val="0"/>
                <w:numId w:val="13"/>
              </w:numPr>
              <w:pBdr>
                <w:top w:val="nil"/>
                <w:left w:val="nil"/>
                <w:bottom w:val="nil"/>
                <w:right w:val="nil"/>
                <w:between w:val="nil"/>
              </w:pBdr>
              <w:spacing w:after="0" w:line="240" w:lineRule="auto"/>
              <w:jc w:val="both"/>
            </w:pPr>
            <w:r>
              <w:rPr>
                <w:color w:val="000000"/>
              </w:rPr>
              <w:t>Investeeringud avaliku ruumi atraktiivsuse tõstmisse ja kasutuse mitmekesistamisse:</w:t>
            </w:r>
          </w:p>
          <w:p w14:paraId="4A705C70" w14:textId="1312BE40" w:rsidR="00BE334E" w:rsidRDefault="009A7842" w:rsidP="00BE334E">
            <w:pPr>
              <w:numPr>
                <w:ilvl w:val="0"/>
                <w:numId w:val="45"/>
              </w:numPr>
              <w:pBdr>
                <w:top w:val="nil"/>
                <w:left w:val="nil"/>
                <w:bottom w:val="nil"/>
                <w:right w:val="nil"/>
                <w:between w:val="nil"/>
              </w:pBdr>
              <w:spacing w:after="0" w:line="240" w:lineRule="auto"/>
              <w:jc w:val="both"/>
              <w:rPr>
                <w:ins w:id="102" w:author="Riin Luus" w:date="2025-12-09T15:49:00Z" w16du:dateUtc="2025-12-09T13:49:00Z"/>
              </w:rPr>
            </w:pPr>
            <w:r>
              <w:rPr>
                <w:color w:val="000000"/>
              </w:rPr>
              <w:t xml:space="preserve">väliobjektid vaba aja veetmiseks (sh. mänguväljakud, pargid, piknikukohad, </w:t>
            </w:r>
            <w:r>
              <w:t>liikumisrajad</w:t>
            </w:r>
            <w:r>
              <w:rPr>
                <w:color w:val="000000"/>
              </w:rPr>
              <w:t xml:space="preserve"> jm), kunstiteosed avalikus ruumis.</w:t>
            </w:r>
          </w:p>
          <w:p w14:paraId="7E6F611D" w14:textId="741F6999" w:rsidR="00BE334E" w:rsidRPr="00BE334E" w:rsidRDefault="00C300D8">
            <w:pPr>
              <w:numPr>
                <w:ilvl w:val="0"/>
                <w:numId w:val="13"/>
              </w:numPr>
              <w:pBdr>
                <w:top w:val="nil"/>
                <w:left w:val="nil"/>
                <w:bottom w:val="nil"/>
                <w:right w:val="nil"/>
                <w:between w:val="nil"/>
              </w:pBdr>
              <w:spacing w:after="0" w:line="240" w:lineRule="auto"/>
              <w:jc w:val="both"/>
              <w:rPr>
                <w:color w:val="000000"/>
                <w:rPrChange w:id="103" w:author="Riin Luus" w:date="2025-12-09T15:50:00Z" w16du:dateUtc="2025-12-09T13:50:00Z">
                  <w:rPr/>
                </w:rPrChange>
              </w:rPr>
              <w:pPrChange w:id="104" w:author="Riin Luus" w:date="2025-12-09T15:50:00Z" w16du:dateUtc="2025-12-09T13:50:00Z">
                <w:pPr>
                  <w:numPr>
                    <w:numId w:val="45"/>
                  </w:numPr>
                  <w:pBdr>
                    <w:top w:val="nil"/>
                    <w:left w:val="nil"/>
                    <w:bottom w:val="nil"/>
                    <w:right w:val="nil"/>
                    <w:between w:val="nil"/>
                  </w:pBdr>
                  <w:spacing w:after="0" w:line="240" w:lineRule="auto"/>
                  <w:ind w:left="720" w:hanging="360"/>
                  <w:jc w:val="both"/>
                </w:pPr>
              </w:pPrChange>
            </w:pPr>
            <w:customXmlInsRangeStart w:id="105" w:author="Riin Luus" w:date="2025-12-09T15:50:00Z"/>
            <w:sdt>
              <w:sdtPr>
                <w:rPr>
                  <w:color w:val="000000"/>
                </w:rPr>
                <w:tag w:val="goog_rdk_30"/>
                <w:id w:val="-235555161"/>
              </w:sdtPr>
              <w:sdtEndPr/>
              <w:sdtContent>
                <w:customXmlInsRangeEnd w:id="105"/>
                <w:ins w:id="106" w:author="Riin Luus" w:date="2025-12-09T15:50:00Z" w16du:dateUtc="2025-12-09T13:50:00Z">
                  <w:r w:rsidR="00BE334E">
                    <w:rPr>
                      <w:color w:val="000000"/>
                      <w:rPrChange w:id="107" w:author="Riin Luus" w:date="2025-12-09T15:50:00Z" w16du:dateUtc="2025-12-09T13:50:00Z">
                        <w:rPr/>
                      </w:rPrChange>
                    </w:rPr>
                    <w:t>Investeeringud seadmetesse kogukonna aktiivsuse ja/või koostöö arendamiseks</w:t>
                  </w:r>
                </w:ins>
                <w:customXmlInsRangeStart w:id="108" w:author="Riin Luus" w:date="2025-12-09T15:50:00Z"/>
                <w:sdt>
                  <w:sdtPr>
                    <w:rPr>
                      <w:color w:val="000000"/>
                    </w:rPr>
                    <w:tag w:val="goog_rdk_31"/>
                    <w:id w:val="-1438719561"/>
                    <w:showingPlcHdr/>
                  </w:sdtPr>
                  <w:sdtEndPr/>
                  <w:sdtContent>
                    <w:customXmlInsRangeEnd w:id="108"/>
                    <w:ins w:id="109" w:author="Riin Luus" w:date="2025-12-09T15:50:00Z" w16du:dateUtc="2025-12-09T13:50:00Z">
                      <w:r w:rsidR="00BE334E" w:rsidRPr="00BE334E">
                        <w:rPr>
                          <w:color w:val="000000"/>
                          <w:rPrChange w:id="110" w:author="Riin Luus" w:date="2025-12-09T15:50:00Z" w16du:dateUtc="2025-12-09T13:50:00Z">
                            <w:rPr/>
                          </w:rPrChange>
                        </w:rPr>
                        <w:t xml:space="preserve">     </w:t>
                      </w:r>
                    </w:ins>
                    <w:customXmlInsRangeStart w:id="111" w:author="Riin Luus" w:date="2025-12-09T15:50:00Z"/>
                  </w:sdtContent>
                </w:sdt>
                <w:customXmlInsRangeEnd w:id="111"/>
                <w:customXmlInsRangeStart w:id="112" w:author="Riin Luus" w:date="2025-12-09T15:50:00Z"/>
              </w:sdtContent>
            </w:sdt>
            <w:customXmlInsRangeEnd w:id="112"/>
          </w:p>
          <w:p w14:paraId="01D6488F" w14:textId="77777777" w:rsidR="00652FD0" w:rsidRDefault="009A7842">
            <w:pPr>
              <w:numPr>
                <w:ilvl w:val="0"/>
                <w:numId w:val="13"/>
              </w:numPr>
              <w:pBdr>
                <w:top w:val="nil"/>
                <w:left w:val="nil"/>
                <w:bottom w:val="nil"/>
                <w:right w:val="nil"/>
                <w:between w:val="nil"/>
              </w:pBdr>
              <w:spacing w:after="0" w:line="240" w:lineRule="auto"/>
              <w:jc w:val="both"/>
            </w:pPr>
            <w:r>
              <w:rPr>
                <w:color w:val="000000"/>
              </w:rPr>
              <w:t xml:space="preserve">Ühistegevused, mida tehakse kuni kaheaastase tegevuskava alusel: </w:t>
            </w:r>
          </w:p>
          <w:p w14:paraId="14AA37F8" w14:textId="77777777" w:rsidR="00652FD0" w:rsidRDefault="009A7842">
            <w:pPr>
              <w:numPr>
                <w:ilvl w:val="0"/>
                <w:numId w:val="17"/>
              </w:numPr>
              <w:pBdr>
                <w:top w:val="nil"/>
                <w:left w:val="nil"/>
                <w:bottom w:val="nil"/>
                <w:right w:val="nil"/>
                <w:between w:val="nil"/>
              </w:pBdr>
              <w:spacing w:after="0" w:line="240" w:lineRule="auto"/>
              <w:jc w:val="both"/>
              <w:rPr>
                <w:color w:val="000000"/>
              </w:rPr>
            </w:pPr>
            <w:r>
              <w:rPr>
                <w:color w:val="000000"/>
              </w:rPr>
              <w:t>kogukonda kaasavad tegevused (huviringid, ühisüritused, koolitused, täiendõpe),</w:t>
            </w:r>
          </w:p>
          <w:p w14:paraId="6131EA67" w14:textId="77777777" w:rsidR="00652FD0" w:rsidRDefault="009A7842">
            <w:pPr>
              <w:numPr>
                <w:ilvl w:val="0"/>
                <w:numId w:val="17"/>
              </w:numPr>
              <w:pBdr>
                <w:top w:val="nil"/>
                <w:left w:val="nil"/>
                <w:bottom w:val="nil"/>
                <w:right w:val="nil"/>
                <w:between w:val="nil"/>
              </w:pBdr>
              <w:spacing w:after="0" w:line="240" w:lineRule="auto"/>
              <w:jc w:val="both"/>
              <w:rPr>
                <w:color w:val="000000"/>
              </w:rPr>
            </w:pPr>
            <w:r>
              <w:rPr>
                <w:color w:val="000000"/>
              </w:rPr>
              <w:t>kogukonna eestvedajatele suunatud tegevused (tunnustusüritused, õppereisid jm).</w:t>
            </w:r>
          </w:p>
        </w:tc>
      </w:tr>
      <w:tr w:rsidR="00652FD0" w14:paraId="7ABD262E" w14:textId="77777777">
        <w:tc>
          <w:tcPr>
            <w:tcW w:w="1980" w:type="dxa"/>
            <w:vAlign w:val="center"/>
          </w:tcPr>
          <w:p w14:paraId="6AB24BC7" w14:textId="77777777" w:rsidR="00652FD0" w:rsidRDefault="009A7842">
            <w:r>
              <w:lastRenderedPageBreak/>
              <w:t>Mittetoetatavad tegevused, piirangud</w:t>
            </w:r>
          </w:p>
        </w:tc>
        <w:tc>
          <w:tcPr>
            <w:tcW w:w="7082" w:type="dxa"/>
          </w:tcPr>
          <w:p w14:paraId="55121325" w14:textId="77777777" w:rsidR="00652FD0" w:rsidRDefault="009A7842">
            <w:pPr>
              <w:numPr>
                <w:ilvl w:val="0"/>
                <w:numId w:val="14"/>
              </w:numPr>
              <w:pBdr>
                <w:top w:val="nil"/>
                <w:left w:val="nil"/>
                <w:bottom w:val="nil"/>
                <w:right w:val="nil"/>
                <w:between w:val="nil"/>
              </w:pBdr>
              <w:spacing w:after="0" w:line="240" w:lineRule="auto"/>
              <w:jc w:val="both"/>
            </w:pPr>
            <w:r>
              <w:rPr>
                <w:color w:val="000000"/>
              </w:rPr>
              <w:t xml:space="preserve">Taotleja ja partnerite püsikulud ja personalikulud (v.a. projekti tegevuste elluviimisega otseselt seotud personalikulud). </w:t>
            </w:r>
          </w:p>
          <w:p w14:paraId="317543F7" w14:textId="77777777" w:rsidR="00652FD0" w:rsidRDefault="009A7842">
            <w:pPr>
              <w:numPr>
                <w:ilvl w:val="0"/>
                <w:numId w:val="14"/>
              </w:numPr>
              <w:pBdr>
                <w:top w:val="nil"/>
                <w:left w:val="nil"/>
                <w:bottom w:val="nil"/>
                <w:right w:val="nil"/>
                <w:between w:val="nil"/>
              </w:pBdr>
              <w:spacing w:line="240" w:lineRule="auto"/>
              <w:jc w:val="both"/>
            </w:pPr>
            <w:r>
              <w:rPr>
                <w:color w:val="000000"/>
              </w:rPr>
              <w:t>LEADER-määrusest tulenevad välistused.</w:t>
            </w:r>
          </w:p>
        </w:tc>
      </w:tr>
      <w:tr w:rsidR="00652FD0" w14:paraId="78434A89" w14:textId="77777777">
        <w:tc>
          <w:tcPr>
            <w:tcW w:w="1980" w:type="dxa"/>
            <w:vAlign w:val="center"/>
          </w:tcPr>
          <w:p w14:paraId="456EAF8B" w14:textId="77777777" w:rsidR="00652FD0" w:rsidRDefault="009A7842">
            <w:r>
              <w:t>Toetuse saajad</w:t>
            </w:r>
          </w:p>
        </w:tc>
        <w:tc>
          <w:tcPr>
            <w:tcW w:w="7082" w:type="dxa"/>
          </w:tcPr>
          <w:p w14:paraId="425132A6" w14:textId="77777777" w:rsidR="00652FD0" w:rsidRDefault="009A7842">
            <w:pPr>
              <w:numPr>
                <w:ilvl w:val="0"/>
                <w:numId w:val="16"/>
              </w:numPr>
              <w:pBdr>
                <w:top w:val="nil"/>
                <w:left w:val="nil"/>
                <w:bottom w:val="nil"/>
                <w:right w:val="nil"/>
                <w:between w:val="nil"/>
              </w:pBdr>
              <w:spacing w:after="0" w:line="240" w:lineRule="auto"/>
              <w:jc w:val="both"/>
            </w:pPr>
            <w:r>
              <w:rPr>
                <w:color w:val="000000"/>
              </w:rPr>
              <w:t xml:space="preserve">Piirkonnas tegutsevad MTÜ-d ja </w:t>
            </w:r>
            <w:proofErr w:type="spellStart"/>
            <w:r>
              <w:rPr>
                <w:color w:val="000000"/>
              </w:rPr>
              <w:t>SA-d</w:t>
            </w:r>
            <w:proofErr w:type="spellEnd"/>
          </w:p>
          <w:p w14:paraId="4010EB43" w14:textId="77777777" w:rsidR="00652FD0" w:rsidRDefault="009A7842">
            <w:pPr>
              <w:numPr>
                <w:ilvl w:val="0"/>
                <w:numId w:val="16"/>
              </w:numPr>
              <w:pBdr>
                <w:top w:val="nil"/>
                <w:left w:val="nil"/>
                <w:bottom w:val="nil"/>
                <w:right w:val="nil"/>
                <w:between w:val="nil"/>
              </w:pBdr>
              <w:spacing w:after="0" w:line="240" w:lineRule="auto"/>
              <w:jc w:val="both"/>
            </w:pPr>
            <w:r>
              <w:rPr>
                <w:color w:val="000000"/>
              </w:rPr>
              <w:t>Piirkonnas tegutsevad mikro- ja väikeettevõtted</w:t>
            </w:r>
          </w:p>
          <w:p w14:paraId="641E44D3" w14:textId="77777777" w:rsidR="00652FD0" w:rsidRDefault="009A7842">
            <w:pPr>
              <w:numPr>
                <w:ilvl w:val="0"/>
                <w:numId w:val="16"/>
              </w:numPr>
              <w:pBdr>
                <w:top w:val="nil"/>
                <w:left w:val="nil"/>
                <w:bottom w:val="nil"/>
                <w:right w:val="nil"/>
                <w:between w:val="nil"/>
              </w:pBdr>
              <w:spacing w:line="240" w:lineRule="auto"/>
              <w:jc w:val="both"/>
            </w:pPr>
            <w:proofErr w:type="spellStart"/>
            <w:r>
              <w:rPr>
                <w:color w:val="000000"/>
              </w:rPr>
              <w:t>KOV-d</w:t>
            </w:r>
            <w:proofErr w:type="spellEnd"/>
          </w:p>
        </w:tc>
      </w:tr>
      <w:tr w:rsidR="00BE334E" w14:paraId="09F86880" w14:textId="77777777">
        <w:trPr>
          <w:ins w:id="113" w:author="Riin Luus" w:date="2025-12-09T15:51:00Z"/>
        </w:trPr>
        <w:tc>
          <w:tcPr>
            <w:tcW w:w="1980" w:type="dxa"/>
            <w:vAlign w:val="center"/>
          </w:tcPr>
          <w:p w14:paraId="20C8398B" w14:textId="685D8A38" w:rsidR="00BE334E" w:rsidRDefault="00BE334E">
            <w:pPr>
              <w:rPr>
                <w:ins w:id="114" w:author="Riin Luus" w:date="2025-12-09T15:51:00Z" w16du:dateUtc="2025-12-09T13:51:00Z"/>
              </w:rPr>
            </w:pPr>
            <w:ins w:id="115" w:author="Riin Luus" w:date="2025-12-09T15:51:00Z" w16du:dateUtc="2025-12-09T13:51:00Z">
              <w:r>
                <w:t>Nõutud dokumendid</w:t>
              </w:r>
            </w:ins>
          </w:p>
        </w:tc>
        <w:tc>
          <w:tcPr>
            <w:tcW w:w="7082" w:type="dxa"/>
          </w:tcPr>
          <w:customXmlInsRangeStart w:id="116" w:author="Riin Luus" w:date="2025-12-09T15:51:00Z"/>
          <w:sdt>
            <w:sdtPr>
              <w:tag w:val="goog_rdk_38"/>
              <w:id w:val="1883765025"/>
            </w:sdtPr>
            <w:sdtEndPr/>
            <w:sdtContent>
              <w:customXmlInsRangeEnd w:id="116"/>
              <w:customXmlInsRangeStart w:id="117" w:author="Riin Luus" w:date="2025-12-09T15:51:00Z"/>
              <w:sdt>
                <w:sdtPr>
                  <w:tag w:val="goog_rdk_37"/>
                  <w:id w:val="-244139377"/>
                </w:sdtPr>
                <w:sdtEndPr/>
                <w:sdtContent>
                  <w:customXmlInsRangeEnd w:id="117"/>
                  <w:p w14:paraId="7FE23BB7" w14:textId="77777777" w:rsidR="00BE334E" w:rsidRDefault="00BE334E" w:rsidP="00BE334E">
                    <w:pPr>
                      <w:numPr>
                        <w:ilvl w:val="0"/>
                        <w:numId w:val="16"/>
                      </w:numPr>
                      <w:shd w:val="clear" w:color="auto" w:fill="FFFFFF"/>
                      <w:spacing w:after="0" w:line="240" w:lineRule="auto"/>
                      <w:rPr>
                        <w:ins w:id="118" w:author="Riin Luus" w:date="2025-12-09T15:51:00Z" w16du:dateUtc="2025-12-09T13:51:00Z"/>
                        <w:rFonts w:ascii="philoshopher" w:eastAsia="philoshopher" w:hAnsi="philoshopher" w:cs="philoshopher"/>
                        <w:color w:val="545454"/>
                      </w:rPr>
                    </w:pPr>
                    <w:ins w:id="119" w:author="Riin Luus" w:date="2025-12-09T15:51:00Z" w16du:dateUtc="2025-12-09T13:51:00Z">
                      <w:r>
                        <w:rPr>
                          <w:rFonts w:ascii="philoshopher" w:eastAsia="philoshopher" w:hAnsi="philoshopher" w:cs="philoshopher"/>
                          <w:color w:val="545454"/>
                        </w:rPr>
                        <w:t>võrreldavad hinnapakkumised koos pakkumuskutsega või kulude mõistlikkuse tõendamine vastavalt Leader määruse §26;</w:t>
                      </w:r>
                    </w:ins>
                  </w:p>
                  <w:p w14:paraId="2519D949" w14:textId="77777777" w:rsidR="00BE334E" w:rsidRDefault="00C300D8" w:rsidP="00BE334E">
                    <w:pPr>
                      <w:numPr>
                        <w:ilvl w:val="0"/>
                        <w:numId w:val="16"/>
                      </w:numPr>
                      <w:shd w:val="clear" w:color="auto" w:fill="FFFFFF"/>
                      <w:spacing w:after="0" w:line="240" w:lineRule="auto"/>
                      <w:rPr>
                        <w:ins w:id="120" w:author="Riin Luus" w:date="2025-12-09T15:51:00Z" w16du:dateUtc="2025-12-09T13:51:00Z"/>
                        <w:rFonts w:ascii="philoshopher" w:eastAsia="philoshopher" w:hAnsi="philoshopher" w:cs="philoshopher"/>
                        <w:color w:val="545454"/>
                      </w:rPr>
                    </w:pPr>
                  </w:p>
                  <w:customXmlInsRangeStart w:id="121" w:author="Riin Luus" w:date="2025-12-09T15:51:00Z"/>
                </w:sdtContent>
              </w:sdt>
              <w:customXmlInsRangeEnd w:id="121"/>
              <w:customXmlInsRangeStart w:id="122" w:author="Riin Luus" w:date="2025-12-09T15:51:00Z"/>
            </w:sdtContent>
          </w:sdt>
          <w:customXmlInsRangeEnd w:id="122"/>
          <w:customXmlInsRangeStart w:id="123" w:author="Riin Luus" w:date="2025-12-09T15:51:00Z"/>
          <w:sdt>
            <w:sdtPr>
              <w:tag w:val="goog_rdk_41"/>
              <w:id w:val="1553247917"/>
            </w:sdtPr>
            <w:sdtEndPr/>
            <w:sdtContent>
              <w:customXmlInsRangeEnd w:id="123"/>
              <w:p w14:paraId="1818DFA6" w14:textId="7C732A44" w:rsidR="00BE334E" w:rsidRDefault="00C300D8" w:rsidP="00BE334E">
                <w:pPr>
                  <w:shd w:val="clear" w:color="auto" w:fill="FFFFFF"/>
                  <w:rPr>
                    <w:ins w:id="124" w:author="Riin Luus" w:date="2025-12-09T15:51:00Z" w16du:dateUtc="2025-12-09T13:51:00Z"/>
                    <w:rFonts w:ascii="philoshopher" w:eastAsia="philoshopher" w:hAnsi="philoshopher" w:cs="philoshopher"/>
                    <w:color w:val="545454"/>
                  </w:rPr>
                </w:pPr>
                <w:customXmlInsRangeStart w:id="125" w:author="Riin Luus" w:date="2025-12-09T15:51:00Z"/>
                <w:sdt>
                  <w:sdtPr>
                    <w:tag w:val="goog_rdk_39"/>
                    <w:id w:val="-940123804"/>
                  </w:sdtPr>
                  <w:sdtEndPr/>
                  <w:sdtContent>
                    <w:customXmlInsRangeEnd w:id="125"/>
                    <w:ins w:id="126" w:author="Riin Luus" w:date="2025-12-09T15:51:00Z" w16du:dateUtc="2025-12-09T13:51:00Z">
                      <w:r w:rsidR="00BE334E">
                        <w:rPr>
                          <w:rFonts w:ascii="philoshopher" w:eastAsia="philoshopher" w:hAnsi="philoshopher" w:cs="philoshopher"/>
                          <w:color w:val="545454"/>
                        </w:rPr>
                        <w:t>alustava ettevõtja puhul (majandustegevus on toimunud vähem kui 2 aastat) äriplaan</w:t>
                      </w:r>
                    </w:ins>
                    <w:customXmlInsRangeStart w:id="127" w:author="Riin Luus" w:date="2025-12-09T15:51:00Z"/>
                    <w:sdt>
                      <w:sdtPr>
                        <w:tag w:val="goog_rdk_40"/>
                        <w:id w:val="1488476342"/>
                        <w:showingPlcHdr/>
                      </w:sdtPr>
                      <w:sdtEndPr/>
                      <w:sdtContent>
                        <w:customXmlInsRangeEnd w:id="127"/>
                        <w:ins w:id="128" w:author="Riin Luus" w:date="2025-12-09T15:51:00Z" w16du:dateUtc="2025-12-09T13:51:00Z">
                          <w:r w:rsidR="00BE334E">
                            <w:t xml:space="preserve">     </w:t>
                          </w:r>
                        </w:ins>
                        <w:customXmlInsRangeStart w:id="129" w:author="Riin Luus" w:date="2025-12-09T15:51:00Z"/>
                      </w:sdtContent>
                    </w:sdt>
                    <w:customXmlInsRangeEnd w:id="129"/>
                    <w:customXmlInsRangeStart w:id="130" w:author="Riin Luus" w:date="2025-12-09T15:51:00Z"/>
                  </w:sdtContent>
                </w:sdt>
                <w:customXmlInsRangeEnd w:id="130"/>
              </w:p>
              <w:customXmlInsRangeStart w:id="131" w:author="Riin Luus" w:date="2025-12-09T15:51:00Z"/>
            </w:sdtContent>
          </w:sdt>
          <w:customXmlInsRangeEnd w:id="131"/>
          <w:customXmlInsRangeStart w:id="132" w:author="Riin Luus" w:date="2025-12-09T15:51:00Z"/>
          <w:sdt>
            <w:sdtPr>
              <w:tag w:val="goog_rdk_45"/>
              <w:id w:val="297100973"/>
            </w:sdtPr>
            <w:sdtEndPr/>
            <w:sdtContent>
              <w:customXmlInsRangeEnd w:id="132"/>
              <w:p w14:paraId="3C5452C7" w14:textId="7036A225" w:rsidR="00BE334E" w:rsidRPr="00BE334E" w:rsidRDefault="00C300D8">
                <w:pPr>
                  <w:numPr>
                    <w:ilvl w:val="0"/>
                    <w:numId w:val="16"/>
                  </w:numPr>
                  <w:shd w:val="clear" w:color="auto" w:fill="FFFFFF"/>
                  <w:spacing w:after="0" w:line="240" w:lineRule="auto"/>
                  <w:rPr>
                    <w:ins w:id="133" w:author="Riin Luus" w:date="2025-12-09T15:51:00Z" w16du:dateUtc="2025-12-09T13:51:00Z"/>
                    <w:rFonts w:ascii="philoshopher" w:eastAsia="philoshopher" w:hAnsi="philoshopher" w:cs="philoshopher"/>
                    <w:color w:val="545454"/>
                    <w:rPrChange w:id="134" w:author="Riin Luus" w:date="2025-12-09T15:51:00Z" w16du:dateUtc="2025-12-09T13:51:00Z">
                      <w:rPr>
                        <w:ins w:id="135" w:author="Riin Luus" w:date="2025-12-09T15:51:00Z" w16du:dateUtc="2025-12-09T13:51:00Z"/>
                        <w:color w:val="000000"/>
                      </w:rPr>
                    </w:rPrChange>
                  </w:rPr>
                  <w:pPrChange w:id="136" w:author="Riin Luus" w:date="2025-12-09T15:51:00Z" w16du:dateUtc="2025-12-09T13:51:00Z">
                    <w:pPr>
                      <w:numPr>
                        <w:numId w:val="16"/>
                      </w:numPr>
                      <w:pBdr>
                        <w:top w:val="nil"/>
                        <w:left w:val="nil"/>
                        <w:bottom w:val="nil"/>
                        <w:right w:val="nil"/>
                        <w:between w:val="nil"/>
                      </w:pBdr>
                      <w:spacing w:after="0" w:line="240" w:lineRule="auto"/>
                      <w:ind w:left="360" w:hanging="360"/>
                      <w:jc w:val="both"/>
                    </w:pPr>
                  </w:pPrChange>
                </w:pPr>
                <w:customXmlInsRangeStart w:id="137" w:author="Riin Luus" w:date="2025-12-09T15:51:00Z"/>
                <w:sdt>
                  <w:sdtPr>
                    <w:tag w:val="goog_rdk_44"/>
                    <w:id w:val="243694935"/>
                  </w:sdtPr>
                  <w:sdtEndPr/>
                  <w:sdtContent>
                    <w:customXmlInsRangeEnd w:id="137"/>
                    <w:ins w:id="138" w:author="Riin Luus" w:date="2025-12-09T15:51:00Z" w16du:dateUtc="2025-12-09T13:51:00Z">
                      <w:r w:rsidR="00BE334E">
                        <w:rPr>
                          <w:rFonts w:ascii="philoshopher" w:eastAsia="philoshopher" w:hAnsi="philoshopher" w:cs="philoshopher"/>
                          <w:color w:val="545454"/>
                        </w:rPr>
                        <w:t>teised Maaeluministri määruses “Kohaliku tegevusgrupi toetus ja LEADER-projektitoetus” nõutud dokumendid</w:t>
                      </w:r>
                    </w:ins>
                    <w:customXmlInsRangeStart w:id="139" w:author="Riin Luus" w:date="2025-12-09T15:51:00Z"/>
                  </w:sdtContent>
                </w:sdt>
                <w:customXmlInsRangeEnd w:id="139"/>
              </w:p>
              <w:customXmlInsRangeStart w:id="140" w:author="Riin Luus" w:date="2025-12-09T15:51:00Z"/>
            </w:sdtContent>
          </w:sdt>
          <w:customXmlInsRangeEnd w:id="140"/>
        </w:tc>
      </w:tr>
      <w:tr w:rsidR="00652FD0" w14:paraId="1C3AC4C1" w14:textId="77777777">
        <w:tc>
          <w:tcPr>
            <w:tcW w:w="1980" w:type="dxa"/>
            <w:vAlign w:val="center"/>
          </w:tcPr>
          <w:p w14:paraId="488F5B96" w14:textId="77777777" w:rsidR="00652FD0" w:rsidRDefault="009A7842">
            <w:r>
              <w:t>Nõuded toetuse saajatele</w:t>
            </w:r>
          </w:p>
        </w:tc>
        <w:tc>
          <w:tcPr>
            <w:tcW w:w="7082" w:type="dxa"/>
          </w:tcPr>
          <w:p w14:paraId="3EB96009" w14:textId="77777777" w:rsidR="00652FD0" w:rsidRDefault="009A7842">
            <w:pPr>
              <w:numPr>
                <w:ilvl w:val="0"/>
                <w:numId w:val="9"/>
              </w:numPr>
              <w:pBdr>
                <w:top w:val="nil"/>
                <w:left w:val="nil"/>
                <w:bottom w:val="nil"/>
                <w:right w:val="nil"/>
                <w:between w:val="nil"/>
              </w:pBdr>
              <w:spacing w:after="0" w:line="240" w:lineRule="auto"/>
              <w:jc w:val="both"/>
            </w:pPr>
            <w:r>
              <w:rPr>
                <w:color w:val="000000"/>
              </w:rPr>
              <w:t>Investeering peab olema tehtud KIKO piirkonnas.</w:t>
            </w:r>
          </w:p>
          <w:p w14:paraId="68A60B3D" w14:textId="77777777" w:rsidR="00652FD0" w:rsidRDefault="009A7842">
            <w:pPr>
              <w:numPr>
                <w:ilvl w:val="0"/>
                <w:numId w:val="9"/>
              </w:numPr>
              <w:pBdr>
                <w:top w:val="nil"/>
                <w:left w:val="nil"/>
                <w:bottom w:val="nil"/>
                <w:right w:val="nil"/>
                <w:between w:val="nil"/>
              </w:pBdr>
              <w:spacing w:after="0" w:line="240" w:lineRule="auto"/>
            </w:pPr>
            <w:r>
              <w:rPr>
                <w:color w:val="000000"/>
              </w:rPr>
              <w:t>Investeeringud kogukonnaruumide/kooskäimiskohtade arendamiseks.</w:t>
            </w:r>
          </w:p>
          <w:p w14:paraId="450A186C" w14:textId="77777777" w:rsidR="00652FD0" w:rsidRDefault="009A7842">
            <w:pPr>
              <w:numPr>
                <w:ilvl w:val="1"/>
                <w:numId w:val="9"/>
              </w:numPr>
              <w:pBdr>
                <w:top w:val="nil"/>
                <w:left w:val="nil"/>
                <w:bottom w:val="nil"/>
                <w:right w:val="nil"/>
                <w:between w:val="nil"/>
              </w:pBdr>
              <w:spacing w:after="0" w:line="240" w:lineRule="auto"/>
            </w:pPr>
            <w:r>
              <w:rPr>
                <w:color w:val="000000"/>
              </w:rPr>
              <w:t>Investeeringutoetuse taotluse kogukonnaruumide/kooskäimiskohtade arendamiseks võib esitada piirkonnas tegutsev MTÜ või SA, kes võib projekti partnerina kaasata teisi abikõlblikke taotlejaid (mikro- ja väikeettevõtted, KOV).</w:t>
            </w:r>
          </w:p>
          <w:p w14:paraId="2F57CB57" w14:textId="77777777" w:rsidR="00652FD0" w:rsidRDefault="009A7842">
            <w:pPr>
              <w:numPr>
                <w:ilvl w:val="0"/>
                <w:numId w:val="9"/>
              </w:numPr>
              <w:pBdr>
                <w:top w:val="nil"/>
                <w:left w:val="nil"/>
                <w:bottom w:val="nil"/>
                <w:right w:val="nil"/>
                <w:between w:val="nil"/>
              </w:pBdr>
              <w:spacing w:after="0" w:line="240" w:lineRule="auto"/>
              <w:jc w:val="both"/>
            </w:pPr>
            <w:r>
              <w:rPr>
                <w:color w:val="000000"/>
              </w:rPr>
              <w:t>Ühistegevuste projekti taotluse korral peab projekti elluviimisse olema kaasatud vähemalt kaks partnerit (juriidiline isik või füüsilisest isikust ettevõtja), kellest vähemalt üks ei ole teine kohalik tegevusgrupp. Ühistegevuse tulemusena peab tekkima laiem mõju piirkonnale.</w:t>
            </w:r>
          </w:p>
          <w:p w14:paraId="562095DB" w14:textId="77777777" w:rsidR="00652FD0" w:rsidRDefault="009A7842">
            <w:pPr>
              <w:numPr>
                <w:ilvl w:val="0"/>
                <w:numId w:val="9"/>
              </w:numPr>
              <w:pBdr>
                <w:top w:val="nil"/>
                <w:left w:val="nil"/>
                <w:bottom w:val="nil"/>
                <w:right w:val="nil"/>
                <w:between w:val="nil"/>
              </w:pBdr>
              <w:spacing w:after="0" w:line="240" w:lineRule="auto"/>
              <w:jc w:val="both"/>
            </w:pPr>
            <w:r>
              <w:rPr>
                <w:color w:val="000000"/>
              </w:rPr>
              <w:t>Taotleja varasemalt rahastuse saanud projekti(de)l on esitatud lõpparuanne või rahastusest loobutud.</w:t>
            </w:r>
          </w:p>
          <w:p w14:paraId="3B21D6D0" w14:textId="77777777" w:rsidR="00652FD0" w:rsidRDefault="00652FD0">
            <w:pPr>
              <w:pBdr>
                <w:top w:val="nil"/>
                <w:left w:val="nil"/>
                <w:bottom w:val="nil"/>
                <w:right w:val="nil"/>
                <w:between w:val="nil"/>
              </w:pBdr>
              <w:ind w:left="360"/>
              <w:jc w:val="both"/>
              <w:rPr>
                <w:color w:val="000000"/>
              </w:rPr>
            </w:pPr>
          </w:p>
        </w:tc>
      </w:tr>
      <w:tr w:rsidR="00652FD0" w14:paraId="109B6B95" w14:textId="77777777">
        <w:tc>
          <w:tcPr>
            <w:tcW w:w="1980" w:type="dxa"/>
            <w:vAlign w:val="center"/>
          </w:tcPr>
          <w:p w14:paraId="159AD5C4" w14:textId="77777777" w:rsidR="00652FD0" w:rsidRDefault="009A7842">
            <w:r>
              <w:t>Toetussummad</w:t>
            </w:r>
          </w:p>
        </w:tc>
        <w:tc>
          <w:tcPr>
            <w:tcW w:w="7082" w:type="dxa"/>
          </w:tcPr>
          <w:p w14:paraId="700775C6" w14:textId="78053747" w:rsidR="00652FD0" w:rsidRDefault="009A7842">
            <w:pPr>
              <w:numPr>
                <w:ilvl w:val="0"/>
                <w:numId w:val="3"/>
              </w:numPr>
              <w:pBdr>
                <w:top w:val="nil"/>
                <w:left w:val="nil"/>
                <w:bottom w:val="nil"/>
                <w:right w:val="nil"/>
                <w:between w:val="nil"/>
              </w:pBdr>
              <w:spacing w:after="0" w:line="240" w:lineRule="auto"/>
              <w:jc w:val="both"/>
            </w:pPr>
            <w:r>
              <w:rPr>
                <w:color w:val="000000"/>
              </w:rPr>
              <w:t>Minimaalne toetussumma:  </w:t>
            </w:r>
            <w:r w:rsidR="00E33999">
              <w:rPr>
                <w:color w:val="000000"/>
              </w:rPr>
              <w:t>2</w:t>
            </w:r>
            <w:r>
              <w:rPr>
                <w:color w:val="000000"/>
              </w:rPr>
              <w:t xml:space="preserve"> 000 EUR.</w:t>
            </w:r>
          </w:p>
          <w:p w14:paraId="693E2842" w14:textId="0CA4964A" w:rsidR="00652FD0" w:rsidRDefault="009A7842">
            <w:pPr>
              <w:numPr>
                <w:ilvl w:val="0"/>
                <w:numId w:val="3"/>
              </w:numPr>
              <w:pBdr>
                <w:top w:val="nil"/>
                <w:left w:val="nil"/>
                <w:bottom w:val="nil"/>
                <w:right w:val="nil"/>
                <w:between w:val="nil"/>
              </w:pBdr>
              <w:spacing w:line="240" w:lineRule="auto"/>
              <w:jc w:val="both"/>
            </w:pPr>
            <w:r>
              <w:rPr>
                <w:color w:val="000000"/>
              </w:rPr>
              <w:t xml:space="preserve">Maksimaalne toetussumma: </w:t>
            </w:r>
            <w:del w:id="141" w:author="Riin Luus" w:date="2025-12-09T15:52:00Z" w16du:dateUtc="2025-12-09T13:52:00Z">
              <w:r w:rsidR="00E33999" w:rsidDel="00BE334E">
                <w:rPr>
                  <w:color w:val="000000"/>
                </w:rPr>
                <w:delText>4</w:delText>
              </w:r>
              <w:r w:rsidDel="00BE334E">
                <w:rPr>
                  <w:color w:val="000000"/>
                </w:rPr>
                <w:delText>0 000</w:delText>
              </w:r>
            </w:del>
            <w:ins w:id="142" w:author="Riin Luus" w:date="2025-12-09T15:52:00Z" w16du:dateUtc="2025-12-09T13:52:00Z">
              <w:r w:rsidR="00BE334E">
                <w:rPr>
                  <w:color w:val="000000"/>
                </w:rPr>
                <w:t>60 000</w:t>
              </w:r>
            </w:ins>
            <w:r>
              <w:rPr>
                <w:color w:val="000000"/>
              </w:rPr>
              <w:t xml:space="preserve"> EUR.</w:t>
            </w:r>
          </w:p>
        </w:tc>
      </w:tr>
      <w:tr w:rsidR="00652FD0" w14:paraId="499A9789" w14:textId="77777777">
        <w:tc>
          <w:tcPr>
            <w:tcW w:w="1980" w:type="dxa"/>
            <w:vAlign w:val="center"/>
          </w:tcPr>
          <w:p w14:paraId="357AF36B" w14:textId="77777777" w:rsidR="00652FD0" w:rsidRDefault="009A7842">
            <w:r>
              <w:t>Toetuse määr</w:t>
            </w:r>
          </w:p>
        </w:tc>
        <w:tc>
          <w:tcPr>
            <w:tcW w:w="7082" w:type="dxa"/>
          </w:tcPr>
          <w:p w14:paraId="48D923DE" w14:textId="77777777" w:rsidR="00652FD0" w:rsidRDefault="009A7842">
            <w:pPr>
              <w:numPr>
                <w:ilvl w:val="0"/>
                <w:numId w:val="11"/>
              </w:numPr>
              <w:pBdr>
                <w:top w:val="nil"/>
                <w:left w:val="nil"/>
                <w:bottom w:val="nil"/>
                <w:right w:val="nil"/>
                <w:between w:val="nil"/>
              </w:pBdr>
              <w:spacing w:after="0" w:line="240" w:lineRule="auto"/>
              <w:jc w:val="both"/>
            </w:pPr>
            <w:r>
              <w:t>MTÜ/SA kuni 90%</w:t>
            </w:r>
          </w:p>
          <w:p w14:paraId="4D41C6E0" w14:textId="77777777" w:rsidR="00652FD0" w:rsidRDefault="009A7842">
            <w:pPr>
              <w:numPr>
                <w:ilvl w:val="0"/>
                <w:numId w:val="11"/>
              </w:numPr>
              <w:pBdr>
                <w:top w:val="nil"/>
                <w:left w:val="nil"/>
                <w:bottom w:val="nil"/>
                <w:right w:val="nil"/>
                <w:between w:val="nil"/>
              </w:pBdr>
              <w:spacing w:after="0" w:line="240" w:lineRule="auto"/>
              <w:jc w:val="both"/>
            </w:pPr>
            <w:r>
              <w:t>KOV kuni 70%</w:t>
            </w:r>
          </w:p>
          <w:p w14:paraId="6F77674C" w14:textId="77777777" w:rsidR="00652FD0" w:rsidRDefault="009A7842">
            <w:pPr>
              <w:numPr>
                <w:ilvl w:val="0"/>
                <w:numId w:val="11"/>
              </w:numPr>
              <w:pBdr>
                <w:top w:val="nil"/>
                <w:left w:val="nil"/>
                <w:bottom w:val="nil"/>
                <w:right w:val="nil"/>
                <w:between w:val="nil"/>
              </w:pBdr>
              <w:spacing w:after="0" w:line="240" w:lineRule="auto"/>
              <w:jc w:val="both"/>
            </w:pPr>
            <w:r>
              <w:t>Ettevõtjad</w:t>
            </w:r>
          </w:p>
          <w:p w14:paraId="52C2CC57" w14:textId="77777777" w:rsidR="00652FD0" w:rsidRDefault="009A7842">
            <w:pPr>
              <w:numPr>
                <w:ilvl w:val="1"/>
                <w:numId w:val="25"/>
              </w:numPr>
              <w:pBdr>
                <w:top w:val="nil"/>
                <w:left w:val="nil"/>
                <w:bottom w:val="nil"/>
                <w:right w:val="nil"/>
                <w:between w:val="nil"/>
              </w:pBdr>
              <w:spacing w:after="0" w:line="240" w:lineRule="auto"/>
              <w:jc w:val="both"/>
            </w:pPr>
            <w:r>
              <w:t>Mikroettevõtjad kuni 60%</w:t>
            </w:r>
          </w:p>
          <w:p w14:paraId="1625F7A8" w14:textId="77777777" w:rsidR="00652FD0" w:rsidRDefault="009A7842">
            <w:pPr>
              <w:numPr>
                <w:ilvl w:val="1"/>
                <w:numId w:val="25"/>
              </w:numPr>
              <w:pBdr>
                <w:top w:val="nil"/>
                <w:left w:val="nil"/>
                <w:bottom w:val="nil"/>
                <w:right w:val="nil"/>
                <w:between w:val="nil"/>
              </w:pBdr>
              <w:spacing w:line="240" w:lineRule="auto"/>
              <w:jc w:val="both"/>
            </w:pPr>
            <w:r>
              <w:t>Väikeettevõtjad kuni 20%</w:t>
            </w:r>
          </w:p>
        </w:tc>
      </w:tr>
      <w:tr w:rsidR="00652FD0" w14:paraId="6E11FB46" w14:textId="77777777">
        <w:tc>
          <w:tcPr>
            <w:tcW w:w="1980" w:type="dxa"/>
            <w:vAlign w:val="center"/>
          </w:tcPr>
          <w:p w14:paraId="4AB442C1" w14:textId="77777777" w:rsidR="00652FD0" w:rsidRDefault="009A7842">
            <w:r>
              <w:t>Väljundnäitajad</w:t>
            </w:r>
          </w:p>
        </w:tc>
        <w:tc>
          <w:tcPr>
            <w:tcW w:w="7082" w:type="dxa"/>
          </w:tcPr>
          <w:p w14:paraId="0071B3BE" w14:textId="77777777" w:rsidR="00652FD0" w:rsidRDefault="009A7842">
            <w:pPr>
              <w:jc w:val="both"/>
            </w:pPr>
            <w:r>
              <w:t>Avalikuks/kogukondlikuks kasutamiseks suunatud uute/parendatud objektide arv - 10</w:t>
            </w:r>
          </w:p>
          <w:p w14:paraId="25093A65" w14:textId="77777777" w:rsidR="00652FD0" w:rsidRDefault="009A7842">
            <w:pPr>
              <w:jc w:val="both"/>
            </w:pPr>
            <w:r>
              <w:t>Ühistegevusi sisaldavate projektide arv - 10</w:t>
            </w:r>
          </w:p>
        </w:tc>
      </w:tr>
    </w:tbl>
    <w:p w14:paraId="42E195D1" w14:textId="77777777" w:rsidR="00652FD0" w:rsidRDefault="00652FD0">
      <w:pPr>
        <w:keepNext/>
        <w:keepLines/>
        <w:pBdr>
          <w:top w:val="nil"/>
          <w:left w:val="nil"/>
          <w:bottom w:val="nil"/>
          <w:right w:val="nil"/>
          <w:between w:val="nil"/>
        </w:pBdr>
        <w:spacing w:before="40" w:after="0"/>
        <w:ind w:left="1440" w:hanging="360"/>
        <w:jc w:val="both"/>
        <w:rPr>
          <w:color w:val="6B911C"/>
          <w:sz w:val="26"/>
          <w:szCs w:val="26"/>
        </w:rPr>
      </w:pPr>
      <w:bookmarkStart w:id="143" w:name="_heading=h.gxkk21unipdo" w:colFirst="0" w:colLast="0"/>
      <w:bookmarkEnd w:id="143"/>
    </w:p>
    <w:p w14:paraId="633D4C04" w14:textId="77777777" w:rsidR="00652FD0" w:rsidRDefault="009A7842">
      <w:pPr>
        <w:rPr>
          <w:color w:val="6B911C"/>
          <w:sz w:val="26"/>
          <w:szCs w:val="26"/>
        </w:rPr>
      </w:pPr>
      <w:r>
        <w:br w:type="page"/>
      </w:r>
    </w:p>
    <w:p w14:paraId="419A0E2B" w14:textId="77777777" w:rsidR="00652FD0" w:rsidRDefault="009A7842">
      <w:pPr>
        <w:pStyle w:val="Pealkiri2"/>
        <w:rPr>
          <w:rFonts w:eastAsia="Cambria" w:cs="Cambria"/>
          <w:color w:val="76923C"/>
          <w:szCs w:val="26"/>
        </w:rPr>
      </w:pPr>
      <w:bookmarkStart w:id="144" w:name="_Toc135391702"/>
      <w:r>
        <w:rPr>
          <w:rFonts w:eastAsia="Cambria" w:cs="Cambria"/>
          <w:color w:val="76923C"/>
          <w:szCs w:val="26"/>
        </w:rPr>
        <w:lastRenderedPageBreak/>
        <w:t>4.3. Meede 3: Aktiivsed noored</w:t>
      </w:r>
      <w:bookmarkEnd w:id="144"/>
    </w:p>
    <w:p w14:paraId="4E1E63DB" w14:textId="77777777" w:rsidR="00652FD0" w:rsidRDefault="00652FD0">
      <w:pPr>
        <w:jc w:val="both"/>
      </w:pPr>
    </w:p>
    <w:p w14:paraId="7EE9B966" w14:textId="77777777" w:rsidR="00652FD0" w:rsidRDefault="009A7842">
      <w:pPr>
        <w:jc w:val="both"/>
      </w:pPr>
      <w:r>
        <w:t xml:space="preserve">Noorte aktiivne tegutsemine ja kaasamine piirkonna arengusse on oluline eeldus, et noored tunneks end kogukonna osana ning otsustaks pärast õpinguid piirkonda edasi jääda või tagasi pöörduda. Siiani ei ole noorte lahkumine piirkonnast oluliselt vähenenud. Samuti rõhutavad noored, et neile suunatud tegevused on planeeritud noori suuresti kaasamata. </w:t>
      </w:r>
    </w:p>
    <w:p w14:paraId="677A6D05" w14:textId="77777777" w:rsidR="00652FD0" w:rsidRDefault="009A7842">
      <w:pPr>
        <w:jc w:val="both"/>
      </w:pPr>
      <w:r>
        <w:t xml:space="preserve">Eraldi noortele suunatud meede võimaldab paremini suunata info jagamist noortele, aitab  parandada noorte kaasamist ja võimaldab noortel ise välja pakkuda tegevusi vastavalt nende vajadustele. Noortekeskuste ja noortega tegelevate organisatsioonide omavaheline koostöö vajab tugevdamist ning noortele suunatud, noori kaasavate tegevuste korraldamine paremat koordineerimist. Kogu piirkonda mõjutavad ühisprojektid võimaldavad efektiivsemalt  tugevdada omavahelist koostööd nii institutsioonide kui noorte vahel ning pakkuda noortele läbimõeldumaid tegevusi.  </w:t>
      </w:r>
    </w:p>
    <w:p w14:paraId="5EB55977" w14:textId="77777777" w:rsidR="00652FD0" w:rsidRDefault="00652FD0">
      <w:pPr>
        <w:jc w:val="both"/>
      </w:pPr>
    </w:p>
    <w:tbl>
      <w:tblPr>
        <w:tblStyle w:val="affa"/>
        <w:tblW w:w="9062" w:type="dxa"/>
        <w:tblInd w:w="-115"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Layout w:type="fixed"/>
        <w:tblLook w:val="0400" w:firstRow="0" w:lastRow="0" w:firstColumn="0" w:lastColumn="0" w:noHBand="0" w:noVBand="1"/>
      </w:tblPr>
      <w:tblGrid>
        <w:gridCol w:w="1980"/>
        <w:gridCol w:w="7082"/>
      </w:tblGrid>
      <w:tr w:rsidR="00652FD0" w14:paraId="0C2CC1FE" w14:textId="77777777">
        <w:tc>
          <w:tcPr>
            <w:tcW w:w="1980" w:type="dxa"/>
            <w:vAlign w:val="center"/>
          </w:tcPr>
          <w:p w14:paraId="6E3625B6" w14:textId="77777777" w:rsidR="00652FD0" w:rsidRDefault="009A7842">
            <w:pPr>
              <w:spacing w:after="0"/>
              <w:rPr>
                <w:b/>
              </w:rPr>
            </w:pPr>
            <w:r>
              <w:rPr>
                <w:b/>
              </w:rPr>
              <w:t>Meede 3</w:t>
            </w:r>
          </w:p>
        </w:tc>
        <w:tc>
          <w:tcPr>
            <w:tcW w:w="7082" w:type="dxa"/>
          </w:tcPr>
          <w:p w14:paraId="2E519E25" w14:textId="77777777" w:rsidR="00652FD0" w:rsidRDefault="009A7842">
            <w:pPr>
              <w:spacing w:after="0"/>
              <w:ind w:left="720"/>
              <w:jc w:val="both"/>
              <w:rPr>
                <w:b/>
              </w:rPr>
            </w:pPr>
            <w:r>
              <w:rPr>
                <w:b/>
              </w:rPr>
              <w:t>Aktiivsed noored</w:t>
            </w:r>
          </w:p>
        </w:tc>
      </w:tr>
      <w:tr w:rsidR="00652FD0" w14:paraId="653E9ADD" w14:textId="77777777">
        <w:tc>
          <w:tcPr>
            <w:tcW w:w="1980" w:type="dxa"/>
            <w:vAlign w:val="center"/>
          </w:tcPr>
          <w:p w14:paraId="2C1AEADE" w14:textId="77777777" w:rsidR="00652FD0" w:rsidRDefault="009A7842">
            <w:pPr>
              <w:spacing w:after="0"/>
            </w:pPr>
            <w:r>
              <w:t>Eesmärk</w:t>
            </w:r>
          </w:p>
        </w:tc>
        <w:tc>
          <w:tcPr>
            <w:tcW w:w="7082" w:type="dxa"/>
          </w:tcPr>
          <w:p w14:paraId="1FB105F7" w14:textId="77777777" w:rsidR="00652FD0" w:rsidRDefault="009A7842">
            <w:pPr>
              <w:spacing w:after="0"/>
              <w:jc w:val="both"/>
            </w:pPr>
            <w:r>
              <w:t>Suurendada noorte (7-26-aastased) omaalgatuslike tegevuste mahtu ning noorte kaasarääkimist piirkonna arendusprotsessides. Piirkonna noored on aktiivselt ja laiaulatuslikult kaasatud piirkonna organisatsioonide ja asutuste poolt noori puudutavatesse arenguprotsessidesse ja ühistegevustesse.</w:t>
            </w:r>
          </w:p>
        </w:tc>
      </w:tr>
      <w:tr w:rsidR="00652FD0" w14:paraId="1FB84F20" w14:textId="77777777">
        <w:tc>
          <w:tcPr>
            <w:tcW w:w="1980" w:type="dxa"/>
            <w:vAlign w:val="center"/>
          </w:tcPr>
          <w:p w14:paraId="2DC7EABA" w14:textId="77777777" w:rsidR="00652FD0" w:rsidRDefault="009A7842">
            <w:pPr>
              <w:spacing w:after="0"/>
            </w:pPr>
            <w:r>
              <w:t>Meetme osakaal toetuste kogumahust</w:t>
            </w:r>
          </w:p>
        </w:tc>
        <w:tc>
          <w:tcPr>
            <w:tcW w:w="7082" w:type="dxa"/>
          </w:tcPr>
          <w:p w14:paraId="69849E43" w14:textId="4CD79422" w:rsidR="00652FD0" w:rsidRDefault="00DF519D">
            <w:pPr>
              <w:spacing w:after="0"/>
              <w:jc w:val="both"/>
            </w:pPr>
            <w:r>
              <w:t>5% EAFRD projektitoetuste vahenditest</w:t>
            </w:r>
          </w:p>
        </w:tc>
      </w:tr>
      <w:tr w:rsidR="00652FD0" w14:paraId="0DDBC68E" w14:textId="77777777">
        <w:tc>
          <w:tcPr>
            <w:tcW w:w="1980" w:type="dxa"/>
            <w:vAlign w:val="center"/>
          </w:tcPr>
          <w:p w14:paraId="7CC04FD8" w14:textId="77777777" w:rsidR="00652FD0" w:rsidRDefault="009A7842">
            <w:pPr>
              <w:spacing w:after="0"/>
            </w:pPr>
            <w:r>
              <w:t>Tulemusnäitajad</w:t>
            </w:r>
          </w:p>
        </w:tc>
        <w:tc>
          <w:tcPr>
            <w:tcW w:w="7082" w:type="dxa"/>
          </w:tcPr>
          <w:p w14:paraId="78C40DC6" w14:textId="77777777" w:rsidR="00652FD0" w:rsidRDefault="009A7842">
            <w:pPr>
              <w:numPr>
                <w:ilvl w:val="0"/>
                <w:numId w:val="8"/>
              </w:numPr>
              <w:spacing w:after="0" w:line="240" w:lineRule="auto"/>
              <w:jc w:val="both"/>
            </w:pPr>
            <w:r>
              <w:t>Toetust saanud noorte omaalgatuslike projektide arv - 10.</w:t>
            </w:r>
          </w:p>
          <w:p w14:paraId="14514BF6" w14:textId="77777777" w:rsidR="00652FD0" w:rsidRDefault="009A7842">
            <w:pPr>
              <w:numPr>
                <w:ilvl w:val="0"/>
                <w:numId w:val="8"/>
              </w:numPr>
              <w:spacing w:after="0" w:line="240" w:lineRule="auto"/>
              <w:jc w:val="both"/>
            </w:pPr>
            <w:r>
              <w:t>Tegevustesse kaasatud piirkonna noorte arv - 200.</w:t>
            </w:r>
          </w:p>
        </w:tc>
      </w:tr>
      <w:tr w:rsidR="00652FD0" w14:paraId="1C54C130" w14:textId="77777777">
        <w:tc>
          <w:tcPr>
            <w:tcW w:w="1980" w:type="dxa"/>
            <w:vAlign w:val="center"/>
          </w:tcPr>
          <w:p w14:paraId="435CF32D" w14:textId="77777777" w:rsidR="00652FD0" w:rsidRDefault="009A7842">
            <w:pPr>
              <w:spacing w:after="0"/>
            </w:pPr>
            <w:r>
              <w:t>Toetatavad tegevused ja tegevussuunad</w:t>
            </w:r>
          </w:p>
        </w:tc>
        <w:tc>
          <w:tcPr>
            <w:tcW w:w="7082" w:type="dxa"/>
          </w:tcPr>
          <w:p w14:paraId="5FE9EB06" w14:textId="77777777" w:rsidR="00652FD0" w:rsidRDefault="009A7842">
            <w:pPr>
              <w:numPr>
                <w:ilvl w:val="0"/>
                <w:numId w:val="13"/>
              </w:numPr>
              <w:pBdr>
                <w:top w:val="nil"/>
                <w:left w:val="nil"/>
                <w:bottom w:val="nil"/>
                <w:right w:val="nil"/>
                <w:between w:val="nil"/>
              </w:pBdr>
              <w:spacing w:after="0" w:line="240" w:lineRule="auto"/>
              <w:jc w:val="both"/>
            </w:pPr>
            <w:r>
              <w:rPr>
                <w:color w:val="000000"/>
              </w:rPr>
              <w:t>Ühistegevused</w:t>
            </w:r>
          </w:p>
          <w:p w14:paraId="2BEA31AD" w14:textId="77777777" w:rsidR="00652FD0" w:rsidRDefault="009A7842">
            <w:pPr>
              <w:numPr>
                <w:ilvl w:val="0"/>
                <w:numId w:val="61"/>
              </w:numPr>
              <w:spacing w:after="0"/>
              <w:jc w:val="both"/>
            </w:pPr>
            <w:r>
              <w:t>Piirkonna noortele suunatud  tegevused (huvitegevused, vabaajategevused, jm)</w:t>
            </w:r>
          </w:p>
          <w:p w14:paraId="52809449" w14:textId="52AC7A28" w:rsidR="00652FD0" w:rsidRPr="00BE334E" w:rsidRDefault="009A7842" w:rsidP="00BE334E">
            <w:pPr>
              <w:numPr>
                <w:ilvl w:val="0"/>
                <w:numId w:val="61"/>
              </w:numPr>
              <w:spacing w:after="0"/>
              <w:jc w:val="both"/>
              <w:rPr>
                <w:ins w:id="145" w:author="Riin Luus" w:date="2025-12-09T15:54:00Z" w16du:dateUtc="2025-12-09T13:54:00Z"/>
                <w:rPrChange w:id="146" w:author="Riin Luus" w:date="2025-12-09T15:54:00Z" w16du:dateUtc="2025-12-09T13:54:00Z">
                  <w:rPr>
                    <w:ins w:id="147" w:author="Riin Luus" w:date="2025-12-09T15:54:00Z" w16du:dateUtc="2025-12-09T13:54:00Z"/>
                    <w:color w:val="000000"/>
                  </w:rPr>
                </w:rPrChange>
              </w:rPr>
            </w:pPr>
            <w:r>
              <w:rPr>
                <w:color w:val="000000"/>
              </w:rPr>
              <w:t>Piirkonna noortekeskuste koostöö arendamine</w:t>
            </w:r>
            <w:r>
              <w:t>,</w:t>
            </w:r>
            <w:r>
              <w:rPr>
                <w:color w:val="000000"/>
              </w:rPr>
              <w:t xml:space="preserve"> sh noortega tegutsevate organisatsioonide võrgustiku arendustegevused: koolitused, õppereisid, mentorprogrammid</w:t>
            </w:r>
            <w:ins w:id="148" w:author="Riin Luus" w:date="2025-12-09T15:53:00Z" w16du:dateUtc="2025-12-09T13:53:00Z">
              <w:r w:rsidR="00BE334E">
                <w:rPr>
                  <w:color w:val="000000"/>
                </w:rPr>
                <w:t>, tänuüritused</w:t>
              </w:r>
            </w:ins>
            <w:r>
              <w:rPr>
                <w:color w:val="000000"/>
              </w:rPr>
              <w:t xml:space="preserve"> jm.</w:t>
            </w:r>
            <w:r w:rsidRPr="00BE334E">
              <w:rPr>
                <w:color w:val="000000"/>
              </w:rPr>
              <w:t xml:space="preserve"> </w:t>
            </w:r>
          </w:p>
          <w:p w14:paraId="37A2F503" w14:textId="283B717B" w:rsidR="00BE334E" w:rsidRPr="00BE334E" w:rsidRDefault="00C300D8">
            <w:pPr>
              <w:numPr>
                <w:ilvl w:val="0"/>
                <w:numId w:val="13"/>
              </w:numPr>
              <w:spacing w:after="0" w:line="240" w:lineRule="auto"/>
              <w:jc w:val="both"/>
              <w:rPr>
                <w:color w:val="000000"/>
                <w:rPrChange w:id="149" w:author="Riin Luus" w:date="2025-12-09T15:54:00Z" w16du:dateUtc="2025-12-09T13:54:00Z">
                  <w:rPr/>
                </w:rPrChange>
              </w:rPr>
              <w:pPrChange w:id="150" w:author="Riin Luus" w:date="2025-12-09T15:54:00Z" w16du:dateUtc="2025-12-09T13:54:00Z">
                <w:pPr>
                  <w:numPr>
                    <w:numId w:val="61"/>
                  </w:numPr>
                  <w:spacing w:after="0"/>
                  <w:ind w:left="720" w:hanging="360"/>
                  <w:jc w:val="both"/>
                </w:pPr>
              </w:pPrChange>
            </w:pPr>
            <w:customXmlInsRangeStart w:id="151" w:author="Riin Luus" w:date="2025-12-09T15:54:00Z"/>
            <w:sdt>
              <w:sdtPr>
                <w:rPr>
                  <w:color w:val="000000"/>
                </w:rPr>
                <w:tag w:val="goog_rdk_52"/>
                <w:id w:val="1168272577"/>
              </w:sdtPr>
              <w:sdtEndPr/>
              <w:sdtContent>
                <w:customXmlInsRangeEnd w:id="151"/>
                <w:customXmlInsRangeStart w:id="152" w:author="Riin Luus" w:date="2025-12-09T15:54:00Z"/>
                <w:sdt>
                  <w:sdtPr>
                    <w:rPr>
                      <w:color w:val="000000"/>
                    </w:rPr>
                    <w:tag w:val="goog_rdk_53"/>
                    <w:id w:val="1756355653"/>
                  </w:sdtPr>
                  <w:sdtEndPr/>
                  <w:sdtContent>
                    <w:customXmlInsRangeEnd w:id="152"/>
                    <w:ins w:id="153" w:author="Riin Luus" w:date="2025-12-09T15:54:00Z" w16du:dateUtc="2025-12-09T13:54:00Z">
                      <w:r w:rsidR="00BE334E" w:rsidRPr="00E65089">
                        <w:rPr>
                          <w:color w:val="000000"/>
                          <w:rPrChange w:id="154" w:author="Riin Luus" w:date="2025-12-09T15:54:00Z" w16du:dateUtc="2025-12-09T13:54:00Z">
                            <w:rPr/>
                          </w:rPrChange>
                        </w:rPr>
                        <w:t xml:space="preserve">Investeeringud </w:t>
                      </w:r>
                    </w:ins>
                    <w:customXmlInsRangeStart w:id="155" w:author="Riin Luus" w:date="2025-12-09T15:54:00Z"/>
                  </w:sdtContent>
                </w:sdt>
                <w:customXmlInsRangeEnd w:id="155"/>
                <w:ins w:id="156" w:author="Riin Luus" w:date="2025-12-09T15:54:00Z" w16du:dateUtc="2025-12-09T13:54:00Z">
                  <w:r w:rsidR="00BE334E">
                    <w:rPr>
                      <w:color w:val="000000"/>
                    </w:rPr>
                    <w:t xml:space="preserve">kuni </w:t>
                  </w:r>
                </w:ins>
                <w:customXmlInsRangeStart w:id="157" w:author="Riin Luus" w:date="2025-12-09T15:54:00Z"/>
                <w:sdt>
                  <w:sdtPr>
                    <w:rPr>
                      <w:color w:val="000000"/>
                    </w:rPr>
                    <w:tag w:val="goog_rdk_54"/>
                    <w:id w:val="738481734"/>
                  </w:sdtPr>
                  <w:sdtEndPr/>
                  <w:sdtContent>
                    <w:customXmlInsRangeEnd w:id="157"/>
                    <w:ins w:id="158" w:author="Riin Luus" w:date="2025-12-09T15:54:00Z" w16du:dateUtc="2025-12-09T13:54:00Z">
                      <w:r w:rsidR="00BE334E" w:rsidRPr="00E65089">
                        <w:rPr>
                          <w:color w:val="000000"/>
                          <w:rPrChange w:id="159" w:author="Riin Luus" w:date="2025-12-09T15:54:00Z" w16du:dateUtc="2025-12-09T13:54:00Z">
                            <w:rPr/>
                          </w:rPrChange>
                        </w:rPr>
                        <w:t>10% projekti summast</w:t>
                      </w:r>
                    </w:ins>
                    <w:customXmlInsRangeStart w:id="160" w:author="Riin Luus" w:date="2025-12-09T15:54:00Z"/>
                  </w:sdtContent>
                </w:sdt>
                <w:customXmlInsRangeEnd w:id="160"/>
                <w:customXmlInsRangeStart w:id="161" w:author="Riin Luus" w:date="2025-12-09T15:54:00Z"/>
              </w:sdtContent>
            </w:sdt>
            <w:customXmlInsRangeEnd w:id="161"/>
          </w:p>
          <w:p w14:paraId="29C59794" w14:textId="77777777" w:rsidR="00652FD0" w:rsidRDefault="00652FD0">
            <w:pPr>
              <w:spacing w:after="0"/>
              <w:ind w:left="1080"/>
              <w:jc w:val="both"/>
            </w:pPr>
          </w:p>
        </w:tc>
      </w:tr>
      <w:tr w:rsidR="00652FD0" w14:paraId="0579558B" w14:textId="77777777">
        <w:tc>
          <w:tcPr>
            <w:tcW w:w="1980" w:type="dxa"/>
            <w:vAlign w:val="center"/>
          </w:tcPr>
          <w:p w14:paraId="7A841FA8" w14:textId="77777777" w:rsidR="00652FD0" w:rsidRDefault="009A7842">
            <w:pPr>
              <w:spacing w:after="0"/>
            </w:pPr>
            <w:r>
              <w:t>Mittetoetatavad tegevused, piirangud</w:t>
            </w:r>
          </w:p>
        </w:tc>
        <w:tc>
          <w:tcPr>
            <w:tcW w:w="7082" w:type="dxa"/>
          </w:tcPr>
          <w:p w14:paraId="39BF6C57" w14:textId="77777777" w:rsidR="00652FD0" w:rsidRDefault="009A7842">
            <w:pPr>
              <w:numPr>
                <w:ilvl w:val="0"/>
                <w:numId w:val="14"/>
              </w:numPr>
              <w:pBdr>
                <w:top w:val="nil"/>
                <w:left w:val="nil"/>
                <w:bottom w:val="nil"/>
                <w:right w:val="nil"/>
                <w:between w:val="nil"/>
              </w:pBdr>
              <w:spacing w:after="0" w:line="240" w:lineRule="auto"/>
              <w:jc w:val="both"/>
            </w:pPr>
            <w:r>
              <w:rPr>
                <w:color w:val="000000"/>
              </w:rPr>
              <w:t>Taotleja ja partnerite püsikulud ja personalikulud (v.a. projekti tegevuste elluviimisega otseselt seotud personalikulu).</w:t>
            </w:r>
          </w:p>
          <w:p w14:paraId="7FAC0644" w14:textId="77777777" w:rsidR="00652FD0" w:rsidRDefault="009A7842">
            <w:pPr>
              <w:numPr>
                <w:ilvl w:val="0"/>
                <w:numId w:val="14"/>
              </w:numPr>
              <w:pBdr>
                <w:top w:val="nil"/>
                <w:left w:val="nil"/>
                <w:bottom w:val="nil"/>
                <w:right w:val="nil"/>
                <w:between w:val="nil"/>
              </w:pBdr>
              <w:spacing w:after="0" w:line="240" w:lineRule="auto"/>
              <w:jc w:val="both"/>
            </w:pPr>
            <w:r>
              <w:rPr>
                <w:color w:val="000000"/>
              </w:rPr>
              <w:t>LEADER-määrusest tulenevad välistused.</w:t>
            </w:r>
          </w:p>
        </w:tc>
      </w:tr>
      <w:tr w:rsidR="00652FD0" w14:paraId="2D6E3538" w14:textId="77777777">
        <w:tc>
          <w:tcPr>
            <w:tcW w:w="1980" w:type="dxa"/>
            <w:vAlign w:val="center"/>
          </w:tcPr>
          <w:p w14:paraId="1AD36C45" w14:textId="77777777" w:rsidR="00652FD0" w:rsidRDefault="009A7842">
            <w:pPr>
              <w:spacing w:after="0"/>
            </w:pPr>
            <w:r>
              <w:t>Toetuse saajad</w:t>
            </w:r>
          </w:p>
        </w:tc>
        <w:tc>
          <w:tcPr>
            <w:tcW w:w="7082" w:type="dxa"/>
          </w:tcPr>
          <w:p w14:paraId="3BED6470" w14:textId="77777777" w:rsidR="00652FD0" w:rsidRDefault="009A7842">
            <w:pPr>
              <w:numPr>
                <w:ilvl w:val="0"/>
                <w:numId w:val="16"/>
              </w:numPr>
              <w:pBdr>
                <w:top w:val="nil"/>
                <w:left w:val="nil"/>
                <w:bottom w:val="nil"/>
                <w:right w:val="nil"/>
                <w:between w:val="nil"/>
              </w:pBdr>
              <w:spacing w:after="0" w:line="240" w:lineRule="auto"/>
              <w:jc w:val="both"/>
            </w:pPr>
            <w:r>
              <w:rPr>
                <w:color w:val="000000"/>
              </w:rPr>
              <w:t xml:space="preserve">Piirkonnas tegutsevad MTÜ-d ja </w:t>
            </w:r>
            <w:proofErr w:type="spellStart"/>
            <w:r>
              <w:rPr>
                <w:color w:val="000000"/>
              </w:rPr>
              <w:t>SA-d</w:t>
            </w:r>
            <w:proofErr w:type="spellEnd"/>
          </w:p>
          <w:p w14:paraId="1D330092" w14:textId="77777777" w:rsidR="00652FD0" w:rsidRDefault="009A7842">
            <w:pPr>
              <w:numPr>
                <w:ilvl w:val="0"/>
                <w:numId w:val="16"/>
              </w:numPr>
              <w:pBdr>
                <w:top w:val="nil"/>
                <w:left w:val="nil"/>
                <w:bottom w:val="nil"/>
                <w:right w:val="nil"/>
                <w:between w:val="nil"/>
              </w:pBdr>
              <w:spacing w:after="0" w:line="240" w:lineRule="auto"/>
              <w:jc w:val="both"/>
            </w:pPr>
            <w:r>
              <w:rPr>
                <w:color w:val="000000"/>
              </w:rPr>
              <w:t xml:space="preserve">Piirkonnas tegutsevad </w:t>
            </w:r>
            <w:r>
              <w:t>väike- ja mikroettevõtted</w:t>
            </w:r>
          </w:p>
          <w:p w14:paraId="48A99963" w14:textId="77777777" w:rsidR="00652FD0" w:rsidRDefault="009A7842">
            <w:pPr>
              <w:numPr>
                <w:ilvl w:val="0"/>
                <w:numId w:val="16"/>
              </w:numPr>
              <w:pBdr>
                <w:top w:val="nil"/>
                <w:left w:val="nil"/>
                <w:bottom w:val="nil"/>
                <w:right w:val="nil"/>
                <w:between w:val="nil"/>
              </w:pBdr>
              <w:spacing w:after="0" w:line="240" w:lineRule="auto"/>
              <w:jc w:val="both"/>
            </w:pPr>
            <w:proofErr w:type="spellStart"/>
            <w:r>
              <w:rPr>
                <w:color w:val="000000"/>
              </w:rPr>
              <w:t>KOV-d</w:t>
            </w:r>
            <w:proofErr w:type="spellEnd"/>
          </w:p>
        </w:tc>
      </w:tr>
      <w:tr w:rsidR="00BE334E" w14:paraId="443EE006" w14:textId="77777777">
        <w:trPr>
          <w:ins w:id="162" w:author="Riin Luus" w:date="2025-12-09T15:54:00Z"/>
        </w:trPr>
        <w:tc>
          <w:tcPr>
            <w:tcW w:w="1980" w:type="dxa"/>
            <w:vAlign w:val="center"/>
          </w:tcPr>
          <w:p w14:paraId="15516B65" w14:textId="441A1000" w:rsidR="00BE334E" w:rsidRDefault="00BE334E">
            <w:pPr>
              <w:spacing w:after="0"/>
              <w:rPr>
                <w:ins w:id="163" w:author="Riin Luus" w:date="2025-12-09T15:54:00Z" w16du:dateUtc="2025-12-09T13:54:00Z"/>
              </w:rPr>
            </w:pPr>
            <w:ins w:id="164" w:author="Riin Luus" w:date="2025-12-09T15:54:00Z" w16du:dateUtc="2025-12-09T13:54:00Z">
              <w:r>
                <w:t>Nõutud dokumendid</w:t>
              </w:r>
            </w:ins>
          </w:p>
        </w:tc>
        <w:tc>
          <w:tcPr>
            <w:tcW w:w="7082" w:type="dxa"/>
          </w:tcPr>
          <w:customXmlInsRangeStart w:id="165" w:author="Riin Luus" w:date="2025-12-09T15:55:00Z"/>
          <w:sdt>
            <w:sdtPr>
              <w:tag w:val="goog_rdk_61"/>
              <w:id w:val="-1007169934"/>
            </w:sdtPr>
            <w:sdtEndPr/>
            <w:sdtContent>
              <w:customXmlInsRangeEnd w:id="165"/>
              <w:p w14:paraId="08656F1F" w14:textId="77777777" w:rsidR="00BE334E" w:rsidRDefault="00C300D8" w:rsidP="00BE334E">
                <w:pPr>
                  <w:numPr>
                    <w:ilvl w:val="0"/>
                    <w:numId w:val="16"/>
                  </w:numPr>
                  <w:shd w:val="clear" w:color="auto" w:fill="FFFFFF"/>
                  <w:spacing w:after="0" w:line="240" w:lineRule="auto"/>
                  <w:rPr>
                    <w:ins w:id="166" w:author="Riin Luus" w:date="2025-12-09T15:55:00Z" w16du:dateUtc="2025-12-09T13:55:00Z"/>
                    <w:rFonts w:ascii="philoshopher" w:eastAsia="philoshopher" w:hAnsi="philoshopher" w:cs="philoshopher"/>
                    <w:color w:val="545454"/>
                  </w:rPr>
                </w:pPr>
                <w:customXmlInsRangeStart w:id="167" w:author="Riin Luus" w:date="2025-12-09T15:55:00Z"/>
                <w:sdt>
                  <w:sdtPr>
                    <w:tag w:val="goog_rdk_60"/>
                    <w:id w:val="1701630256"/>
                  </w:sdtPr>
                  <w:sdtEndPr/>
                  <w:sdtContent>
                    <w:customXmlInsRangeEnd w:id="167"/>
                    <w:ins w:id="168" w:author="Riin Luus" w:date="2025-12-09T15:55:00Z" w16du:dateUtc="2025-12-09T13:55:00Z">
                      <w:r w:rsidR="00BE334E">
                        <w:rPr>
                          <w:rFonts w:ascii="philoshopher" w:eastAsia="philoshopher" w:hAnsi="philoshopher" w:cs="philoshopher"/>
                          <w:color w:val="545454"/>
                        </w:rPr>
                        <w:t>võrreldavad hinnapakkumised või kulude mõistlikkuse tõendamine vastavalt Leader määruse §26;</w:t>
                      </w:r>
                    </w:ins>
                    <w:customXmlInsRangeStart w:id="169" w:author="Riin Luus" w:date="2025-12-09T15:55:00Z"/>
                  </w:sdtContent>
                </w:sdt>
                <w:customXmlInsRangeEnd w:id="169"/>
              </w:p>
              <w:customXmlInsRangeStart w:id="170" w:author="Riin Luus" w:date="2025-12-09T15:55:00Z"/>
            </w:sdtContent>
          </w:sdt>
          <w:customXmlInsRangeEnd w:id="170"/>
          <w:customXmlInsRangeStart w:id="171" w:author="Riin Luus" w:date="2025-12-09T15:55:00Z"/>
          <w:sdt>
            <w:sdtPr>
              <w:tag w:val="goog_rdk_63"/>
              <w:id w:val="953881496"/>
            </w:sdtPr>
            <w:sdtEndPr/>
            <w:sdtContent>
              <w:customXmlInsRangeEnd w:id="171"/>
              <w:p w14:paraId="36649CAB" w14:textId="77777777" w:rsidR="00BE334E" w:rsidRDefault="00C300D8" w:rsidP="00BE334E">
                <w:pPr>
                  <w:numPr>
                    <w:ilvl w:val="0"/>
                    <w:numId w:val="16"/>
                  </w:numPr>
                  <w:shd w:val="clear" w:color="auto" w:fill="FFFFFF"/>
                  <w:spacing w:after="0" w:line="240" w:lineRule="auto"/>
                  <w:rPr>
                    <w:ins w:id="172" w:author="Riin Luus" w:date="2025-12-09T15:55:00Z" w16du:dateUtc="2025-12-09T13:55:00Z"/>
                    <w:rFonts w:ascii="philoshopher" w:eastAsia="philoshopher" w:hAnsi="philoshopher" w:cs="philoshopher"/>
                    <w:color w:val="545454"/>
                  </w:rPr>
                </w:pPr>
                <w:customXmlInsRangeStart w:id="173" w:author="Riin Luus" w:date="2025-12-09T15:55:00Z"/>
                <w:sdt>
                  <w:sdtPr>
                    <w:tag w:val="goog_rdk_62"/>
                    <w:id w:val="1936061506"/>
                  </w:sdtPr>
                  <w:sdtEndPr/>
                  <w:sdtContent>
                    <w:customXmlInsRangeEnd w:id="173"/>
                    <w:ins w:id="174" w:author="Riin Luus" w:date="2025-12-09T15:55:00Z" w16du:dateUtc="2025-12-09T13:55:00Z">
                      <w:r w:rsidR="00BE334E">
                        <w:rPr>
                          <w:rFonts w:ascii="philoshopher" w:eastAsia="philoshopher" w:hAnsi="philoshopher" w:cs="philoshopher"/>
                          <w:color w:val="545454"/>
                        </w:rPr>
                        <w:t>Tegevuskava (kuni kahe aastane)</w:t>
                      </w:r>
                    </w:ins>
                    <w:customXmlInsRangeStart w:id="175" w:author="Riin Luus" w:date="2025-12-09T15:55:00Z"/>
                  </w:sdtContent>
                </w:sdt>
                <w:customXmlInsRangeEnd w:id="175"/>
              </w:p>
              <w:customXmlInsRangeStart w:id="176" w:author="Riin Luus" w:date="2025-12-09T15:55:00Z"/>
            </w:sdtContent>
          </w:sdt>
          <w:customXmlInsRangeEnd w:id="176"/>
          <w:p w14:paraId="6F91B7A3" w14:textId="4CDB2158" w:rsidR="00BE334E" w:rsidRDefault="00C300D8" w:rsidP="00BE334E">
            <w:pPr>
              <w:numPr>
                <w:ilvl w:val="0"/>
                <w:numId w:val="16"/>
              </w:numPr>
              <w:pBdr>
                <w:top w:val="nil"/>
                <w:left w:val="nil"/>
                <w:bottom w:val="nil"/>
                <w:right w:val="nil"/>
                <w:between w:val="nil"/>
              </w:pBdr>
              <w:spacing w:after="0" w:line="240" w:lineRule="auto"/>
              <w:jc w:val="both"/>
              <w:rPr>
                <w:ins w:id="177" w:author="Riin Luus" w:date="2025-12-09T15:54:00Z" w16du:dateUtc="2025-12-09T13:54:00Z"/>
                <w:color w:val="000000"/>
              </w:rPr>
            </w:pPr>
            <w:customXmlInsRangeStart w:id="178" w:author="Riin Luus" w:date="2025-12-09T15:55:00Z"/>
            <w:sdt>
              <w:sdtPr>
                <w:tag w:val="goog_rdk_65"/>
                <w:id w:val="-356567534"/>
              </w:sdtPr>
              <w:sdtEndPr/>
              <w:sdtContent>
                <w:customXmlInsRangeEnd w:id="178"/>
                <w:customXmlInsRangeStart w:id="179" w:author="Riin Luus" w:date="2025-12-09T15:55:00Z"/>
                <w:sdt>
                  <w:sdtPr>
                    <w:tag w:val="goog_rdk_64"/>
                    <w:id w:val="997879730"/>
                  </w:sdtPr>
                  <w:sdtEndPr/>
                  <w:sdtContent>
                    <w:customXmlInsRangeEnd w:id="179"/>
                    <w:ins w:id="180" w:author="Riin Luus" w:date="2025-12-09T15:55:00Z" w16du:dateUtc="2025-12-09T13:55:00Z">
                      <w:r w:rsidR="00BE334E">
                        <w:rPr>
                          <w:rFonts w:ascii="philoshopher" w:eastAsia="philoshopher" w:hAnsi="philoshopher" w:cs="philoshopher"/>
                          <w:color w:val="545454"/>
                        </w:rPr>
                        <w:t>teised Maaeluministri määruses “Kohaliku tegevusgrupi toetus ja LEADER-projektitoetus” nõutud dokumendid</w:t>
                      </w:r>
                    </w:ins>
                    <w:customXmlInsRangeStart w:id="181" w:author="Riin Luus" w:date="2025-12-09T15:55:00Z"/>
                  </w:sdtContent>
                </w:sdt>
                <w:customXmlInsRangeEnd w:id="181"/>
                <w:customXmlInsRangeStart w:id="182" w:author="Riin Luus" w:date="2025-12-09T15:55:00Z"/>
              </w:sdtContent>
            </w:sdt>
            <w:customXmlInsRangeEnd w:id="182"/>
          </w:p>
        </w:tc>
      </w:tr>
      <w:tr w:rsidR="00652FD0" w14:paraId="031D4000" w14:textId="77777777">
        <w:tc>
          <w:tcPr>
            <w:tcW w:w="1980" w:type="dxa"/>
            <w:vAlign w:val="center"/>
          </w:tcPr>
          <w:p w14:paraId="77FC7F68" w14:textId="77777777" w:rsidR="00652FD0" w:rsidRDefault="009A7842">
            <w:pPr>
              <w:spacing w:after="0"/>
            </w:pPr>
            <w:r>
              <w:t>Nõuded toetuse saajatele</w:t>
            </w:r>
          </w:p>
        </w:tc>
        <w:tc>
          <w:tcPr>
            <w:tcW w:w="7082" w:type="dxa"/>
          </w:tcPr>
          <w:p w14:paraId="2CB09F5C" w14:textId="77777777" w:rsidR="00652FD0" w:rsidRDefault="009A7842">
            <w:pPr>
              <w:numPr>
                <w:ilvl w:val="0"/>
                <w:numId w:val="9"/>
              </w:numPr>
              <w:pBdr>
                <w:top w:val="nil"/>
                <w:left w:val="nil"/>
                <w:bottom w:val="nil"/>
                <w:right w:val="nil"/>
                <w:between w:val="nil"/>
              </w:pBdr>
              <w:spacing w:after="0" w:line="240" w:lineRule="auto"/>
              <w:jc w:val="both"/>
            </w:pPr>
            <w:r>
              <w:rPr>
                <w:color w:val="000000"/>
              </w:rPr>
              <w:t xml:space="preserve">Taotluse võib esitada kohaliku tegevusrühma tegevuspiirkonnas tegutsev ettevõtja, sihtasutus, mittetulundusühing ja kohaliku omavalitsuse üksus, kui tema põhikirjalise tegevuse hulka kuulub </w:t>
            </w:r>
            <w:r>
              <w:rPr>
                <w:color w:val="000000"/>
              </w:rPr>
              <w:lastRenderedPageBreak/>
              <w:t>noorsootöö või tegevused, mis kaasavad noori või edendavad noorte arengut piirkonnas.</w:t>
            </w:r>
          </w:p>
          <w:p w14:paraId="0EDE5987" w14:textId="77777777" w:rsidR="00652FD0" w:rsidRDefault="009A7842">
            <w:pPr>
              <w:numPr>
                <w:ilvl w:val="0"/>
                <w:numId w:val="9"/>
              </w:numPr>
              <w:pBdr>
                <w:top w:val="nil"/>
                <w:left w:val="nil"/>
                <w:bottom w:val="nil"/>
                <w:right w:val="nil"/>
                <w:between w:val="nil"/>
              </w:pBdr>
              <w:spacing w:after="0" w:line="240" w:lineRule="auto"/>
              <w:jc w:val="both"/>
            </w:pPr>
            <w:r>
              <w:rPr>
                <w:color w:val="000000"/>
              </w:rPr>
              <w:t xml:space="preserve">Taotluse esitamisel peab projekti elluviimisse olema kaasatud vähemalt kaks partnerit (juriidiline isik või füüsilisest isikust ettevõtja), kellest vähemalt üks ei ole teine kohalik tegevusgrupp. Projekti tegevuse tulemusena peab tekkima laiem mõju piirkonnale.  </w:t>
            </w:r>
          </w:p>
        </w:tc>
      </w:tr>
      <w:tr w:rsidR="00652FD0" w14:paraId="686DDF3B" w14:textId="77777777">
        <w:tc>
          <w:tcPr>
            <w:tcW w:w="1980" w:type="dxa"/>
            <w:vAlign w:val="center"/>
          </w:tcPr>
          <w:p w14:paraId="142CFD12" w14:textId="77777777" w:rsidR="00652FD0" w:rsidRDefault="009A7842">
            <w:pPr>
              <w:spacing w:after="0"/>
            </w:pPr>
            <w:r>
              <w:lastRenderedPageBreak/>
              <w:t>Toetussummad</w:t>
            </w:r>
          </w:p>
        </w:tc>
        <w:tc>
          <w:tcPr>
            <w:tcW w:w="7082" w:type="dxa"/>
          </w:tcPr>
          <w:p w14:paraId="1CF55071" w14:textId="77777777" w:rsidR="00652FD0" w:rsidRDefault="009A7842">
            <w:pPr>
              <w:numPr>
                <w:ilvl w:val="0"/>
                <w:numId w:val="3"/>
              </w:numPr>
              <w:pBdr>
                <w:top w:val="nil"/>
                <w:left w:val="nil"/>
                <w:bottom w:val="nil"/>
                <w:right w:val="nil"/>
                <w:between w:val="nil"/>
              </w:pBdr>
              <w:spacing w:after="0" w:line="240" w:lineRule="auto"/>
              <w:jc w:val="both"/>
            </w:pPr>
            <w:r>
              <w:rPr>
                <w:color w:val="000000"/>
              </w:rPr>
              <w:t xml:space="preserve">Minimaalne toetussumma: </w:t>
            </w:r>
            <w:r>
              <w:t>1</w:t>
            </w:r>
            <w:r>
              <w:rPr>
                <w:color w:val="000000"/>
              </w:rPr>
              <w:t> 000 EUR.</w:t>
            </w:r>
          </w:p>
          <w:p w14:paraId="0A1BD2AD" w14:textId="77777777" w:rsidR="00652FD0" w:rsidRDefault="009A7842">
            <w:pPr>
              <w:numPr>
                <w:ilvl w:val="0"/>
                <w:numId w:val="3"/>
              </w:numPr>
              <w:pBdr>
                <w:top w:val="nil"/>
                <w:left w:val="nil"/>
                <w:bottom w:val="nil"/>
                <w:right w:val="nil"/>
                <w:between w:val="nil"/>
              </w:pBdr>
              <w:spacing w:after="0" w:line="240" w:lineRule="auto"/>
              <w:jc w:val="both"/>
            </w:pPr>
            <w:r>
              <w:rPr>
                <w:color w:val="000000"/>
              </w:rPr>
              <w:t>Maksimaalne toetussumma: 20 000 EUR.</w:t>
            </w:r>
          </w:p>
        </w:tc>
      </w:tr>
      <w:tr w:rsidR="00652FD0" w14:paraId="65B42199" w14:textId="77777777">
        <w:tc>
          <w:tcPr>
            <w:tcW w:w="1980" w:type="dxa"/>
            <w:vAlign w:val="center"/>
          </w:tcPr>
          <w:p w14:paraId="5A19D6F7" w14:textId="77777777" w:rsidR="00652FD0" w:rsidRDefault="009A7842">
            <w:pPr>
              <w:spacing w:after="0"/>
            </w:pPr>
            <w:r>
              <w:t>Toetuse määr</w:t>
            </w:r>
          </w:p>
        </w:tc>
        <w:tc>
          <w:tcPr>
            <w:tcW w:w="7082" w:type="dxa"/>
          </w:tcPr>
          <w:p w14:paraId="2C58973A" w14:textId="77777777" w:rsidR="00652FD0" w:rsidRDefault="009A7842">
            <w:pPr>
              <w:numPr>
                <w:ilvl w:val="0"/>
                <w:numId w:val="11"/>
              </w:numPr>
              <w:pBdr>
                <w:top w:val="nil"/>
                <w:left w:val="nil"/>
                <w:bottom w:val="nil"/>
                <w:right w:val="nil"/>
                <w:between w:val="nil"/>
              </w:pBdr>
              <w:spacing w:after="0" w:line="240" w:lineRule="auto"/>
              <w:jc w:val="both"/>
            </w:pPr>
            <w:r>
              <w:t>MTÜ/SA 90%</w:t>
            </w:r>
          </w:p>
          <w:p w14:paraId="5DAE4936" w14:textId="299B7723" w:rsidR="00652FD0" w:rsidRDefault="009A7842">
            <w:pPr>
              <w:numPr>
                <w:ilvl w:val="0"/>
                <w:numId w:val="11"/>
              </w:numPr>
              <w:pBdr>
                <w:top w:val="nil"/>
                <w:left w:val="nil"/>
                <w:bottom w:val="nil"/>
                <w:right w:val="nil"/>
                <w:between w:val="nil"/>
              </w:pBdr>
              <w:spacing w:after="0" w:line="240" w:lineRule="auto"/>
              <w:jc w:val="both"/>
            </w:pPr>
            <w:r>
              <w:t xml:space="preserve">KOV </w:t>
            </w:r>
            <w:del w:id="183" w:author="Riin Luus" w:date="2025-12-09T15:55:00Z" w16du:dateUtc="2025-12-09T13:55:00Z">
              <w:r w:rsidDel="00BE334E">
                <w:delText>70</w:delText>
              </w:r>
            </w:del>
            <w:ins w:id="184" w:author="Riin Luus" w:date="2025-12-09T15:55:00Z" w16du:dateUtc="2025-12-09T13:55:00Z">
              <w:r w:rsidR="00BE334E">
                <w:t>90</w:t>
              </w:r>
            </w:ins>
            <w:r>
              <w:t>%</w:t>
            </w:r>
          </w:p>
          <w:p w14:paraId="023B7EDA" w14:textId="77777777" w:rsidR="00652FD0" w:rsidRDefault="009A7842">
            <w:pPr>
              <w:numPr>
                <w:ilvl w:val="0"/>
                <w:numId w:val="11"/>
              </w:numPr>
              <w:pBdr>
                <w:top w:val="nil"/>
                <w:left w:val="nil"/>
                <w:bottom w:val="nil"/>
                <w:right w:val="nil"/>
                <w:between w:val="nil"/>
              </w:pBdr>
              <w:spacing w:after="0" w:line="240" w:lineRule="auto"/>
              <w:jc w:val="both"/>
            </w:pPr>
            <w:r>
              <w:t>Ettevõtjad</w:t>
            </w:r>
          </w:p>
          <w:p w14:paraId="3F7E29B1" w14:textId="77777777" w:rsidR="00652FD0" w:rsidRDefault="009A7842">
            <w:pPr>
              <w:numPr>
                <w:ilvl w:val="1"/>
                <w:numId w:val="25"/>
              </w:numPr>
              <w:pBdr>
                <w:top w:val="nil"/>
                <w:left w:val="nil"/>
                <w:bottom w:val="nil"/>
                <w:right w:val="nil"/>
                <w:between w:val="nil"/>
              </w:pBdr>
              <w:spacing w:after="0" w:line="240" w:lineRule="auto"/>
              <w:jc w:val="both"/>
            </w:pPr>
            <w:r>
              <w:t>Mikroettevõtjad kuni 60%</w:t>
            </w:r>
          </w:p>
          <w:p w14:paraId="6612437E" w14:textId="77777777" w:rsidR="00652FD0" w:rsidRDefault="009A7842">
            <w:pPr>
              <w:numPr>
                <w:ilvl w:val="1"/>
                <w:numId w:val="25"/>
              </w:numPr>
              <w:pBdr>
                <w:top w:val="nil"/>
                <w:left w:val="nil"/>
                <w:bottom w:val="nil"/>
                <w:right w:val="nil"/>
                <w:between w:val="nil"/>
              </w:pBdr>
              <w:spacing w:after="0" w:line="240" w:lineRule="auto"/>
              <w:jc w:val="both"/>
            </w:pPr>
            <w:r>
              <w:t>Väikeettevõtjad kuni 20%</w:t>
            </w:r>
          </w:p>
        </w:tc>
      </w:tr>
      <w:tr w:rsidR="00652FD0" w14:paraId="4841E938" w14:textId="77777777">
        <w:tc>
          <w:tcPr>
            <w:tcW w:w="1980" w:type="dxa"/>
            <w:vAlign w:val="center"/>
          </w:tcPr>
          <w:p w14:paraId="4A79C8D7" w14:textId="77777777" w:rsidR="00652FD0" w:rsidRDefault="009A7842">
            <w:pPr>
              <w:spacing w:after="0"/>
            </w:pPr>
            <w:r>
              <w:t>Väljundnäitajad</w:t>
            </w:r>
          </w:p>
        </w:tc>
        <w:tc>
          <w:tcPr>
            <w:tcW w:w="7082" w:type="dxa"/>
          </w:tcPr>
          <w:p w14:paraId="3D1ACD47" w14:textId="77777777" w:rsidR="00652FD0" w:rsidRDefault="009A7842">
            <w:pPr>
              <w:spacing w:after="0"/>
              <w:jc w:val="both"/>
            </w:pPr>
            <w:r>
              <w:t>Noorte kaasamisele suunatud projektide arv - 15.</w:t>
            </w:r>
          </w:p>
        </w:tc>
      </w:tr>
    </w:tbl>
    <w:p w14:paraId="239CEDAD" w14:textId="77777777" w:rsidR="00652FD0" w:rsidRDefault="00652FD0">
      <w:pPr>
        <w:jc w:val="both"/>
      </w:pPr>
    </w:p>
    <w:p w14:paraId="5656C1A4" w14:textId="77777777" w:rsidR="00652FD0" w:rsidRDefault="00652FD0">
      <w:pPr>
        <w:jc w:val="both"/>
      </w:pPr>
    </w:p>
    <w:p w14:paraId="594F8878" w14:textId="77777777" w:rsidR="00652FD0" w:rsidRDefault="00652FD0">
      <w:pPr>
        <w:jc w:val="both"/>
      </w:pPr>
      <w:bookmarkStart w:id="185" w:name="_heading=h.30j0zll" w:colFirst="0" w:colLast="0"/>
      <w:bookmarkEnd w:id="185"/>
    </w:p>
    <w:p w14:paraId="5B333FE7" w14:textId="77777777" w:rsidR="00652FD0" w:rsidRDefault="009A7842">
      <w:pPr>
        <w:rPr>
          <w:color w:val="6B911C"/>
          <w:sz w:val="26"/>
          <w:szCs w:val="26"/>
        </w:rPr>
      </w:pPr>
      <w:r>
        <w:br w:type="page"/>
      </w:r>
    </w:p>
    <w:p w14:paraId="582778BA" w14:textId="77777777" w:rsidR="00652FD0" w:rsidRDefault="009A7842">
      <w:pPr>
        <w:pStyle w:val="Pealkiri2"/>
        <w:rPr>
          <w:rFonts w:eastAsia="Cambria" w:cs="Cambria"/>
          <w:color w:val="76923C"/>
          <w:szCs w:val="26"/>
        </w:rPr>
      </w:pPr>
      <w:bookmarkStart w:id="186" w:name="_Toc135391703"/>
      <w:r>
        <w:rPr>
          <w:rFonts w:eastAsia="Cambria" w:cs="Cambria"/>
          <w:color w:val="76923C"/>
          <w:szCs w:val="26"/>
        </w:rPr>
        <w:lastRenderedPageBreak/>
        <w:t>4.4. Meede 4: Sotsiaalne kaasatus (ESF+ meede)</w:t>
      </w:r>
      <w:bookmarkEnd w:id="186"/>
    </w:p>
    <w:p w14:paraId="7D4F626A" w14:textId="77777777" w:rsidR="00652FD0" w:rsidRDefault="00652FD0">
      <w:pPr>
        <w:jc w:val="both"/>
      </w:pPr>
    </w:p>
    <w:p w14:paraId="697F7D75" w14:textId="77777777" w:rsidR="00652FD0" w:rsidRDefault="009A7842">
      <w:pPr>
        <w:jc w:val="both"/>
      </w:pPr>
      <w:r>
        <w:t>Perioodil 2023-2027 rakendab KIKO lisaks LEADER-meetmele ka Euroopa Sotsiaalfond+ vahendeid, millel on kaks laiemat eesmärki:</w:t>
      </w:r>
    </w:p>
    <w:p w14:paraId="5AFCE292" w14:textId="77777777" w:rsidR="00652FD0" w:rsidRDefault="009A7842">
      <w:pPr>
        <w:numPr>
          <w:ilvl w:val="1"/>
          <w:numId w:val="55"/>
        </w:numPr>
        <w:pBdr>
          <w:top w:val="nil"/>
          <w:left w:val="nil"/>
          <w:bottom w:val="nil"/>
          <w:right w:val="nil"/>
          <w:between w:val="nil"/>
        </w:pBdr>
        <w:spacing w:after="0"/>
        <w:jc w:val="both"/>
      </w:pPr>
      <w:r>
        <w:rPr>
          <w:color w:val="000000"/>
        </w:rPr>
        <w:t>pikaajalise hoolduse teenuste kättesaadavuse ja kvaliteedi parandamine ning hoolduskoormuse leevendamine;</w:t>
      </w:r>
    </w:p>
    <w:p w14:paraId="328CD88D" w14:textId="77777777" w:rsidR="00652FD0" w:rsidRDefault="009A7842">
      <w:pPr>
        <w:numPr>
          <w:ilvl w:val="1"/>
          <w:numId w:val="55"/>
        </w:numPr>
        <w:pBdr>
          <w:top w:val="nil"/>
          <w:left w:val="nil"/>
          <w:bottom w:val="nil"/>
          <w:right w:val="nil"/>
          <w:between w:val="nil"/>
        </w:pBdr>
        <w:jc w:val="both"/>
      </w:pPr>
      <w:proofErr w:type="spellStart"/>
      <w:r>
        <w:rPr>
          <w:color w:val="000000"/>
        </w:rPr>
        <w:t>inimväärikuse</w:t>
      </w:r>
      <w:proofErr w:type="spellEnd"/>
      <w:r>
        <w:rPr>
          <w:color w:val="000000"/>
        </w:rPr>
        <w:t xml:space="preserve"> tagamine ning sotsiaalse kaasatuse suurendamine.</w:t>
      </w:r>
    </w:p>
    <w:p w14:paraId="605C6712" w14:textId="77777777" w:rsidR="00652FD0" w:rsidRDefault="009A7842">
      <w:pPr>
        <w:jc w:val="both"/>
      </w:pPr>
      <w:bookmarkStart w:id="187" w:name="_heading=h.2lwamvv" w:colFirst="0" w:colLast="0"/>
      <w:bookmarkEnd w:id="187"/>
      <w:r>
        <w:t xml:space="preserve">Käesoleva meetme eesmärk on kaasa aidata ESF+ eesmärgi ii) </w:t>
      </w:r>
      <w:proofErr w:type="spellStart"/>
      <w:r>
        <w:t>inimväärikuse</w:t>
      </w:r>
      <w:proofErr w:type="spellEnd"/>
      <w:r>
        <w:t xml:space="preserve"> tagamine ja sotsiaalse kaasatuse suurendamine. Meedet rakendatakse nn vihmavarjuprojektina, mille taotlejaks ja rakendajaks on KIKO. Vihmavarjuprojekti tegevuste elluviimiseks korraldab KIKO miniprojektide konkursse.  </w:t>
      </w:r>
    </w:p>
    <w:p w14:paraId="53EB132D" w14:textId="77777777" w:rsidR="00652FD0" w:rsidRDefault="009A7842">
      <w:pPr>
        <w:jc w:val="both"/>
      </w:pPr>
      <w:r>
        <w:t>KIKO piirkonna rahvastiku vananemine on kaasa toonud suurema hooldusvajaduse ning vajaduse mõelda rohkem eakate kaasamisele. KIKO piirkonna üle 65-aastaste osakaal on jõudnud 24,9%, mis on 5% rohkem kui 2015. aastal. Tulenevalt piirkonna rahvastiku olukorrast ja trendidest, on oluline hoida vananev elanikkond aktiivse ja kaasatuna tööturul ning kogukondlikes tegevustes, mis omakorda vähendab avaliku sektori ja omaste hoolduskohustust, kuna aktiivne eakas vajab vähem välist abi.</w:t>
      </w:r>
    </w:p>
    <w:p w14:paraId="7C4B85ED" w14:textId="77777777" w:rsidR="00652FD0" w:rsidRDefault="009A7842">
      <w:pPr>
        <w:jc w:val="both"/>
      </w:pPr>
      <w:r>
        <w:t xml:space="preserve">Puuetega inimeste osakaal on KIKO piirkonnas mõnevõrra suurem kui Eesti keskmine. Puuetega inimestest osaleb tööhõives vaid pool ning nende vaesusrisk ja sotsiaalne tõrjutus on kõrgem kui puueteta inimestel. Seega on vajalik tagada ka puuetega inimeste parem kaasatus ühiskonda laiemalt, sealjuures pakkuda neile võimetekohast väljundit kodust väljaspool. </w:t>
      </w:r>
    </w:p>
    <w:p w14:paraId="785DDA78" w14:textId="77777777" w:rsidR="00652FD0" w:rsidRDefault="009A7842">
      <w:pPr>
        <w:jc w:val="both"/>
      </w:pPr>
      <w:r>
        <w:t>Tähelepanu on vaja pöörata ka hoolduskoormusega inimestele. Ida-Viru maakonnas (sh KIKO piirkonnas) on hooldajate osakaal kõrgeim Eestis ning hooldajate hulk kasvab koos rahvastiku vananemisega ja on lisaks otseses seoses puuetega inimeste hulgaga. Seega on vaja luua võimalusi nende hoolduskoormuse vähendamiseks ja tavaelus osalemise suurendamiseks.</w:t>
      </w:r>
    </w:p>
    <w:p w14:paraId="439313B9" w14:textId="77777777" w:rsidR="00652FD0" w:rsidRDefault="009A7842">
      <w:pPr>
        <w:jc w:val="both"/>
      </w:pPr>
      <w:r>
        <w:t xml:space="preserve">Käesoleva meetme abil on võimalik suurendada eakate, sotsiaalselt tõrjutute, erivajadustega, suure hoolduskoormusega ning toimetulekuraskustega inimeste kogukondlikku kaasatust ning sotsiaalset toimetulekut. Meetme raames võivad tegevuste elluviijateks olla kõik sihtgrupid, arvestades, et tegevused ei tohi dubleerida kohalike omavalitsuste tegevusi.   </w:t>
      </w:r>
    </w:p>
    <w:tbl>
      <w:tblPr>
        <w:tblStyle w:val="affb"/>
        <w:tblW w:w="9062" w:type="dxa"/>
        <w:tblInd w:w="-115"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Layout w:type="fixed"/>
        <w:tblLook w:val="0400" w:firstRow="0" w:lastRow="0" w:firstColumn="0" w:lastColumn="0" w:noHBand="0" w:noVBand="1"/>
      </w:tblPr>
      <w:tblGrid>
        <w:gridCol w:w="1980"/>
        <w:gridCol w:w="7082"/>
      </w:tblGrid>
      <w:tr w:rsidR="00652FD0" w14:paraId="6581E40F" w14:textId="77777777">
        <w:tc>
          <w:tcPr>
            <w:tcW w:w="1980" w:type="dxa"/>
            <w:vAlign w:val="center"/>
          </w:tcPr>
          <w:p w14:paraId="7C6869DC" w14:textId="77777777" w:rsidR="00652FD0" w:rsidRDefault="009A7842">
            <w:pPr>
              <w:rPr>
                <w:b/>
              </w:rPr>
            </w:pPr>
            <w:r>
              <w:rPr>
                <w:b/>
              </w:rPr>
              <w:t>Meede 4</w:t>
            </w:r>
          </w:p>
        </w:tc>
        <w:tc>
          <w:tcPr>
            <w:tcW w:w="7082" w:type="dxa"/>
          </w:tcPr>
          <w:p w14:paraId="4CB20BF7" w14:textId="77777777" w:rsidR="00652FD0" w:rsidRDefault="009A7842">
            <w:pPr>
              <w:jc w:val="both"/>
              <w:rPr>
                <w:b/>
              </w:rPr>
            </w:pPr>
            <w:r>
              <w:rPr>
                <w:b/>
              </w:rPr>
              <w:t>Sotsiaalne kaasatus (ESF+ meede)</w:t>
            </w:r>
          </w:p>
        </w:tc>
      </w:tr>
      <w:tr w:rsidR="00652FD0" w14:paraId="342DEEBB" w14:textId="77777777">
        <w:tc>
          <w:tcPr>
            <w:tcW w:w="1980" w:type="dxa"/>
            <w:vAlign w:val="center"/>
          </w:tcPr>
          <w:p w14:paraId="431711C7" w14:textId="77777777" w:rsidR="00652FD0" w:rsidRDefault="009A7842">
            <w:r>
              <w:t>Eesmärk</w:t>
            </w:r>
          </w:p>
        </w:tc>
        <w:tc>
          <w:tcPr>
            <w:tcW w:w="7082" w:type="dxa"/>
          </w:tcPr>
          <w:p w14:paraId="6711E292" w14:textId="77777777" w:rsidR="00652FD0" w:rsidRDefault="009A7842">
            <w:pPr>
              <w:jc w:val="both"/>
            </w:pPr>
            <w:r>
              <w:t>KIKO piirkonna elanikud (16+) on sotsiaalselt aktiivsed ning võimelised oma võimaluste piires panustama kogukonnategevustesse. Tagatud on KIKO piirkonna elanike inimväärne toimetulek ning kaasatus kogukondlikesse tegevustesse.</w:t>
            </w:r>
          </w:p>
        </w:tc>
      </w:tr>
      <w:tr w:rsidR="00652FD0" w14:paraId="1CAD41F4" w14:textId="77777777">
        <w:tc>
          <w:tcPr>
            <w:tcW w:w="1980" w:type="dxa"/>
            <w:vAlign w:val="center"/>
          </w:tcPr>
          <w:p w14:paraId="612C40CA" w14:textId="77777777" w:rsidR="00652FD0" w:rsidRDefault="009A7842">
            <w:r>
              <w:t xml:space="preserve">Meetme osakaal </w:t>
            </w:r>
          </w:p>
        </w:tc>
        <w:tc>
          <w:tcPr>
            <w:tcW w:w="7082" w:type="dxa"/>
          </w:tcPr>
          <w:p w14:paraId="79BE82CF" w14:textId="77777777" w:rsidR="00652FD0" w:rsidRDefault="009A7842">
            <w:pPr>
              <w:jc w:val="both"/>
            </w:pPr>
            <w:r>
              <w:t xml:space="preserve">100% ESF+ projektitoetuse vahenditest </w:t>
            </w:r>
          </w:p>
        </w:tc>
      </w:tr>
      <w:tr w:rsidR="00652FD0" w14:paraId="6B506D89" w14:textId="77777777">
        <w:tc>
          <w:tcPr>
            <w:tcW w:w="1980" w:type="dxa"/>
            <w:vAlign w:val="center"/>
          </w:tcPr>
          <w:p w14:paraId="3DC7DFC5" w14:textId="77777777" w:rsidR="00652FD0" w:rsidRDefault="009A7842">
            <w:r>
              <w:t>Tulemusnäitajad</w:t>
            </w:r>
          </w:p>
        </w:tc>
        <w:tc>
          <w:tcPr>
            <w:tcW w:w="7082" w:type="dxa"/>
          </w:tcPr>
          <w:p w14:paraId="37E04FE6" w14:textId="77777777" w:rsidR="00652FD0" w:rsidRDefault="009A7842">
            <w:pPr>
              <w:numPr>
                <w:ilvl w:val="0"/>
                <w:numId w:val="8"/>
              </w:numPr>
              <w:spacing w:after="0" w:line="240" w:lineRule="auto"/>
              <w:jc w:val="both"/>
            </w:pPr>
            <w:r>
              <w:t xml:space="preserve">Tegevustesse kaasatud sihtrühma esindajate arv. </w:t>
            </w:r>
          </w:p>
          <w:p w14:paraId="33660166" w14:textId="77777777" w:rsidR="00652FD0" w:rsidRDefault="009A7842">
            <w:pPr>
              <w:numPr>
                <w:ilvl w:val="0"/>
                <w:numId w:val="8"/>
              </w:numPr>
              <w:spacing w:after="0" w:line="240" w:lineRule="auto"/>
              <w:jc w:val="both"/>
            </w:pPr>
            <w:r>
              <w:t>Sihtrühmale pakutud tegevusvõimaluste arv.</w:t>
            </w:r>
          </w:p>
        </w:tc>
      </w:tr>
      <w:tr w:rsidR="00652FD0" w14:paraId="62A6B831" w14:textId="77777777">
        <w:tc>
          <w:tcPr>
            <w:tcW w:w="1980" w:type="dxa"/>
            <w:vAlign w:val="center"/>
          </w:tcPr>
          <w:p w14:paraId="0787058D" w14:textId="77777777" w:rsidR="00652FD0" w:rsidRDefault="009A7842">
            <w:r>
              <w:t>Toetatavad tegevused ja tegevussuunad</w:t>
            </w:r>
          </w:p>
        </w:tc>
        <w:tc>
          <w:tcPr>
            <w:tcW w:w="7082" w:type="dxa"/>
          </w:tcPr>
          <w:p w14:paraId="61ECB189" w14:textId="77777777" w:rsidR="00652FD0" w:rsidRDefault="009A7842">
            <w:pPr>
              <w:numPr>
                <w:ilvl w:val="0"/>
                <w:numId w:val="13"/>
              </w:numPr>
              <w:pBdr>
                <w:top w:val="nil"/>
                <w:left w:val="nil"/>
                <w:bottom w:val="nil"/>
                <w:right w:val="nil"/>
                <w:between w:val="nil"/>
              </w:pBdr>
              <w:spacing w:after="0" w:line="240" w:lineRule="auto"/>
              <w:jc w:val="both"/>
            </w:pPr>
            <w:r>
              <w:rPr>
                <w:color w:val="000000"/>
              </w:rPr>
              <w:t>Kogukondade ühendamine, sotsiaalse kaasamise suurendamine:</w:t>
            </w:r>
          </w:p>
          <w:p w14:paraId="5063C144" w14:textId="77777777" w:rsidR="00652FD0" w:rsidRDefault="009A7842">
            <w:pPr>
              <w:numPr>
                <w:ilvl w:val="0"/>
                <w:numId w:val="44"/>
              </w:numPr>
              <w:pBdr>
                <w:top w:val="nil"/>
                <w:left w:val="nil"/>
                <w:bottom w:val="nil"/>
                <w:right w:val="nil"/>
                <w:between w:val="nil"/>
              </w:pBdr>
              <w:spacing w:after="0" w:line="240" w:lineRule="auto"/>
              <w:jc w:val="both"/>
              <w:rPr>
                <w:color w:val="000000"/>
              </w:rPr>
            </w:pPr>
            <w:r>
              <w:rPr>
                <w:color w:val="000000"/>
              </w:rPr>
              <w:t xml:space="preserve">vabatahtlike  toetusvõrgustike arendamine ja vabatahtliku tegevuse toetamine, </w:t>
            </w:r>
          </w:p>
          <w:p w14:paraId="1DFA2825" w14:textId="77777777" w:rsidR="00652FD0" w:rsidRDefault="009A7842">
            <w:pPr>
              <w:numPr>
                <w:ilvl w:val="0"/>
                <w:numId w:val="44"/>
              </w:numPr>
              <w:pBdr>
                <w:top w:val="nil"/>
                <w:left w:val="nil"/>
                <w:bottom w:val="nil"/>
                <w:right w:val="nil"/>
                <w:between w:val="nil"/>
              </w:pBdr>
              <w:spacing w:after="0" w:line="240" w:lineRule="auto"/>
              <w:jc w:val="both"/>
              <w:rPr>
                <w:color w:val="000000"/>
              </w:rPr>
            </w:pPr>
            <w:r>
              <w:rPr>
                <w:color w:val="000000"/>
              </w:rPr>
              <w:t>abivajajate kohapealne toetamine.</w:t>
            </w:r>
          </w:p>
          <w:p w14:paraId="20E2D023" w14:textId="77777777" w:rsidR="00652FD0" w:rsidRDefault="009A7842">
            <w:pPr>
              <w:numPr>
                <w:ilvl w:val="0"/>
                <w:numId w:val="13"/>
              </w:numPr>
              <w:spacing w:after="0"/>
              <w:jc w:val="both"/>
              <w:rPr>
                <w:rFonts w:ascii="Noto Sans Symbols" w:eastAsia="Noto Sans Symbols" w:hAnsi="Noto Sans Symbols" w:cs="Noto Sans Symbols"/>
              </w:rPr>
            </w:pPr>
            <w:r>
              <w:t xml:space="preserve">Sündmused ja tegevusvõimalused sihtrühmadele: </w:t>
            </w:r>
          </w:p>
          <w:p w14:paraId="38578723" w14:textId="77777777" w:rsidR="00652FD0" w:rsidRDefault="009A7842">
            <w:pPr>
              <w:numPr>
                <w:ilvl w:val="0"/>
                <w:numId w:val="15"/>
              </w:numPr>
              <w:spacing w:after="0"/>
              <w:jc w:val="both"/>
            </w:pPr>
            <w:r>
              <w:t>aktiivsed tegevused eakatele (huviringid, väljasõidud, liikumisringid, kogukonnaaiad jm),</w:t>
            </w:r>
          </w:p>
          <w:p w14:paraId="10E81AF1" w14:textId="77777777" w:rsidR="00652FD0" w:rsidRDefault="009A7842">
            <w:pPr>
              <w:numPr>
                <w:ilvl w:val="0"/>
                <w:numId w:val="15"/>
              </w:numPr>
              <w:spacing w:after="0"/>
              <w:jc w:val="both"/>
            </w:pPr>
            <w:r>
              <w:lastRenderedPageBreak/>
              <w:t>oskuste arendamine (digioskused, sotsiaalne hakkamasaamine jm).</w:t>
            </w:r>
          </w:p>
          <w:p w14:paraId="335E3F22" w14:textId="77777777" w:rsidR="00652FD0" w:rsidRDefault="009A7842">
            <w:pPr>
              <w:numPr>
                <w:ilvl w:val="0"/>
                <w:numId w:val="13"/>
              </w:numPr>
              <w:pBdr>
                <w:top w:val="nil"/>
                <w:left w:val="nil"/>
                <w:bottom w:val="nil"/>
                <w:right w:val="nil"/>
                <w:between w:val="nil"/>
              </w:pBdr>
              <w:spacing w:after="0" w:line="240" w:lineRule="auto"/>
              <w:jc w:val="both"/>
            </w:pPr>
            <w:r>
              <w:rPr>
                <w:color w:val="000000"/>
              </w:rPr>
              <w:t>Vaimse ja füüsilise tervise toetamine, sh ennetustegevused.</w:t>
            </w:r>
          </w:p>
          <w:p w14:paraId="41A8BBF1" w14:textId="77777777" w:rsidR="00652FD0" w:rsidRDefault="009A7842">
            <w:pPr>
              <w:numPr>
                <w:ilvl w:val="0"/>
                <w:numId w:val="13"/>
              </w:numPr>
              <w:pBdr>
                <w:top w:val="nil"/>
                <w:left w:val="nil"/>
                <w:bottom w:val="nil"/>
                <w:right w:val="nil"/>
                <w:between w:val="nil"/>
              </w:pBdr>
              <w:spacing w:after="0" w:line="240" w:lineRule="auto"/>
              <w:jc w:val="both"/>
            </w:pPr>
            <w:r>
              <w:rPr>
                <w:color w:val="000000"/>
              </w:rPr>
              <w:t>Invaspordiürituste korraldamine.</w:t>
            </w:r>
          </w:p>
          <w:p w14:paraId="013ED60F" w14:textId="77777777" w:rsidR="00652FD0" w:rsidRDefault="009A7842">
            <w:pPr>
              <w:numPr>
                <w:ilvl w:val="0"/>
                <w:numId w:val="13"/>
              </w:numPr>
              <w:spacing w:after="0" w:line="240" w:lineRule="auto"/>
              <w:jc w:val="both"/>
            </w:pPr>
            <w:r>
              <w:t>Ligipääsetavuse parandamine: transpordi tagamine sihtrühmale, eesmärgiga tagada ligipääs sündmustele.</w:t>
            </w:r>
          </w:p>
        </w:tc>
      </w:tr>
      <w:tr w:rsidR="00652FD0" w14:paraId="72C0FF3F" w14:textId="77777777">
        <w:tc>
          <w:tcPr>
            <w:tcW w:w="1980" w:type="dxa"/>
            <w:vAlign w:val="center"/>
          </w:tcPr>
          <w:p w14:paraId="30F5193A" w14:textId="77777777" w:rsidR="00652FD0" w:rsidRDefault="009A7842">
            <w:r>
              <w:lastRenderedPageBreak/>
              <w:t>Mittetoetatavad tegevused, piirangud</w:t>
            </w:r>
          </w:p>
        </w:tc>
        <w:tc>
          <w:tcPr>
            <w:tcW w:w="7082" w:type="dxa"/>
          </w:tcPr>
          <w:p w14:paraId="45D59AD0" w14:textId="631F0A71" w:rsidR="00652FD0" w:rsidRPr="00DC22A1" w:rsidRDefault="009A7842" w:rsidP="00DC22A1">
            <w:pPr>
              <w:numPr>
                <w:ilvl w:val="0"/>
                <w:numId w:val="14"/>
              </w:numPr>
              <w:pBdr>
                <w:top w:val="nil"/>
                <w:left w:val="nil"/>
                <w:bottom w:val="nil"/>
                <w:right w:val="nil"/>
                <w:between w:val="nil"/>
              </w:pBdr>
              <w:spacing w:after="0" w:line="240" w:lineRule="auto"/>
              <w:jc w:val="both"/>
              <w:rPr>
                <w:ins w:id="188" w:author="Riin Luus" w:date="2025-12-09T15:56:00Z" w16du:dateUtc="2025-12-09T13:56:00Z"/>
                <w:rPrChange w:id="189" w:author="Riin Luus" w:date="2025-12-09T15:56:00Z" w16du:dateUtc="2025-12-09T13:56:00Z">
                  <w:rPr>
                    <w:ins w:id="190" w:author="Riin Luus" w:date="2025-12-09T15:56:00Z" w16du:dateUtc="2025-12-09T13:56:00Z"/>
                    <w:color w:val="000000"/>
                  </w:rPr>
                </w:rPrChange>
              </w:rPr>
            </w:pPr>
            <w:r>
              <w:rPr>
                <w:color w:val="000000"/>
              </w:rPr>
              <w:t xml:space="preserve">Investeeringud </w:t>
            </w:r>
            <w:del w:id="191" w:author="Riin Luus" w:date="2025-12-09T15:56:00Z" w16du:dateUtc="2025-12-09T13:56:00Z">
              <w:r w:rsidDel="00DC22A1">
                <w:rPr>
                  <w:color w:val="000000"/>
                </w:rPr>
                <w:delText>(v.a tegevuste läbiviimiseks otseselt vajalikud vahendid, kuni 15% ulatuses meetme kogumahust).</w:delText>
              </w:r>
            </w:del>
          </w:p>
          <w:customXmlInsRangeStart w:id="192" w:author="Riin Luus" w:date="2025-12-09T15:56:00Z"/>
          <w:sdt>
            <w:sdtPr>
              <w:tag w:val="goog_rdk_74"/>
              <w:id w:val="912552844"/>
            </w:sdtPr>
            <w:sdtEndPr/>
            <w:sdtContent>
              <w:customXmlInsRangeEnd w:id="192"/>
              <w:p w14:paraId="2ACEC360" w14:textId="77777777" w:rsidR="00DC22A1" w:rsidRDefault="00C300D8" w:rsidP="00DC22A1">
                <w:pPr>
                  <w:numPr>
                    <w:ilvl w:val="0"/>
                    <w:numId w:val="14"/>
                  </w:numPr>
                  <w:pBdr>
                    <w:top w:val="nil"/>
                    <w:left w:val="nil"/>
                    <w:bottom w:val="nil"/>
                    <w:right w:val="nil"/>
                    <w:between w:val="nil"/>
                  </w:pBdr>
                  <w:spacing w:after="0" w:line="240" w:lineRule="auto"/>
                  <w:jc w:val="both"/>
                  <w:rPr>
                    <w:ins w:id="193" w:author="Riin Luus" w:date="2025-12-09T15:56:00Z" w16du:dateUtc="2025-12-09T13:56:00Z"/>
                    <w:color w:val="000000"/>
                  </w:rPr>
                </w:pPr>
                <w:customXmlInsRangeStart w:id="194" w:author="Riin Luus" w:date="2025-12-09T15:56:00Z"/>
                <w:sdt>
                  <w:sdtPr>
                    <w:tag w:val="goog_rdk_72"/>
                    <w:id w:val="-647232394"/>
                  </w:sdtPr>
                  <w:sdtEndPr/>
                  <w:sdtContent>
                    <w:customXmlInsRangeEnd w:id="194"/>
                    <w:ins w:id="195" w:author="Riin Luus" w:date="2025-12-09T15:56:00Z" w16du:dateUtc="2025-12-09T13:56:00Z">
                      <w:r w:rsidR="00DC22A1">
                        <w:rPr>
                          <w:color w:val="000000"/>
                        </w:rPr>
                        <w:t>Tegevused mis kuuluvad KOV ülesannete hulka</w:t>
                      </w:r>
                    </w:ins>
                    <w:customXmlInsRangeStart w:id="196" w:author="Riin Luus" w:date="2025-12-09T15:56:00Z"/>
                    <w:sdt>
                      <w:sdtPr>
                        <w:tag w:val="goog_rdk_73"/>
                        <w:id w:val="824586977"/>
                      </w:sdtPr>
                      <w:sdtEndPr/>
                      <w:sdtContent>
                        <w:customXmlInsRangeEnd w:id="196"/>
                        <w:customXmlInsRangeStart w:id="197" w:author="Riin Luus" w:date="2025-12-09T15:56:00Z"/>
                      </w:sdtContent>
                    </w:sdt>
                    <w:customXmlInsRangeEnd w:id="197"/>
                    <w:customXmlInsRangeStart w:id="198" w:author="Riin Luus" w:date="2025-12-09T15:56:00Z"/>
                  </w:sdtContent>
                </w:sdt>
                <w:customXmlInsRangeEnd w:id="198"/>
              </w:p>
              <w:customXmlInsRangeStart w:id="199" w:author="Riin Luus" w:date="2025-12-09T15:56:00Z"/>
            </w:sdtContent>
          </w:sdt>
          <w:customXmlInsRangeEnd w:id="199"/>
          <w:customXmlInsRangeStart w:id="200" w:author="Riin Luus" w:date="2025-12-09T15:56:00Z"/>
          <w:sdt>
            <w:sdtPr>
              <w:tag w:val="goog_rdk_77"/>
              <w:id w:val="-2135030137"/>
            </w:sdtPr>
            <w:sdtEndPr/>
            <w:sdtContent>
              <w:customXmlInsRangeEnd w:id="200"/>
              <w:p w14:paraId="5929F632" w14:textId="77777777" w:rsidR="00DC22A1" w:rsidRDefault="00C300D8" w:rsidP="00DC22A1">
                <w:pPr>
                  <w:numPr>
                    <w:ilvl w:val="0"/>
                    <w:numId w:val="14"/>
                  </w:numPr>
                  <w:pBdr>
                    <w:top w:val="nil"/>
                    <w:left w:val="nil"/>
                    <w:bottom w:val="nil"/>
                    <w:right w:val="nil"/>
                    <w:between w:val="nil"/>
                  </w:pBdr>
                  <w:spacing w:after="0" w:line="240" w:lineRule="auto"/>
                  <w:jc w:val="both"/>
                  <w:rPr>
                    <w:ins w:id="201" w:author="Riin Luus" w:date="2025-12-09T15:56:00Z" w16du:dateUtc="2025-12-09T13:56:00Z"/>
                    <w:color w:val="000000"/>
                  </w:rPr>
                </w:pPr>
                <w:customXmlInsRangeStart w:id="202" w:author="Riin Luus" w:date="2025-12-09T15:56:00Z"/>
                <w:sdt>
                  <w:sdtPr>
                    <w:tag w:val="goog_rdk_75"/>
                    <w:id w:val="-1715038734"/>
                  </w:sdtPr>
                  <w:sdtEndPr/>
                  <w:sdtContent>
                    <w:customXmlInsRangeEnd w:id="202"/>
                    <w:ins w:id="203" w:author="Riin Luus" w:date="2025-12-09T15:56:00Z" w16du:dateUtc="2025-12-09T13:56:00Z">
                      <w:r w:rsidR="00DC22A1">
                        <w:rPr>
                          <w:color w:val="000000"/>
                        </w:rPr>
                        <w:t>Püsikulude tüüpi kulud</w:t>
                      </w:r>
                    </w:ins>
                    <w:customXmlInsRangeStart w:id="204" w:author="Riin Luus" w:date="2025-12-09T15:56:00Z"/>
                    <w:sdt>
                      <w:sdtPr>
                        <w:tag w:val="goog_rdk_76"/>
                        <w:id w:val="1348388503"/>
                        <w:showingPlcHdr/>
                      </w:sdtPr>
                      <w:sdtEndPr/>
                      <w:sdtContent>
                        <w:customXmlInsRangeEnd w:id="204"/>
                        <w:ins w:id="205" w:author="Riin Luus" w:date="2025-12-09T15:56:00Z" w16du:dateUtc="2025-12-09T13:56:00Z">
                          <w:r w:rsidR="00DC22A1">
                            <w:t xml:space="preserve">     </w:t>
                          </w:r>
                        </w:ins>
                        <w:customXmlInsRangeStart w:id="206" w:author="Riin Luus" w:date="2025-12-09T15:56:00Z"/>
                      </w:sdtContent>
                    </w:sdt>
                    <w:customXmlInsRangeEnd w:id="206"/>
                    <w:customXmlInsRangeStart w:id="207" w:author="Riin Luus" w:date="2025-12-09T15:56:00Z"/>
                  </w:sdtContent>
                </w:sdt>
                <w:customXmlInsRangeEnd w:id="207"/>
              </w:p>
              <w:customXmlInsRangeStart w:id="208" w:author="Riin Luus" w:date="2025-12-09T15:56:00Z"/>
            </w:sdtContent>
          </w:sdt>
          <w:customXmlInsRangeEnd w:id="208"/>
          <w:p w14:paraId="143B6BD6" w14:textId="3761F9E6" w:rsidR="00DC22A1" w:rsidRDefault="00C300D8" w:rsidP="00DC22A1">
            <w:pPr>
              <w:numPr>
                <w:ilvl w:val="0"/>
                <w:numId w:val="14"/>
              </w:numPr>
              <w:pBdr>
                <w:top w:val="nil"/>
                <w:left w:val="nil"/>
                <w:bottom w:val="nil"/>
                <w:right w:val="nil"/>
                <w:between w:val="nil"/>
              </w:pBdr>
              <w:spacing w:after="0" w:line="240" w:lineRule="auto"/>
              <w:jc w:val="both"/>
            </w:pPr>
            <w:customXmlInsRangeStart w:id="209" w:author="Riin Luus" w:date="2025-12-09T15:56:00Z"/>
            <w:sdt>
              <w:sdtPr>
                <w:tag w:val="goog_rdk_78"/>
                <w:id w:val="1055260094"/>
              </w:sdtPr>
              <w:sdtEndPr/>
              <w:sdtContent>
                <w:customXmlInsRangeEnd w:id="209"/>
                <w:ins w:id="210" w:author="Riin Luus" w:date="2025-12-09T15:56:00Z" w16du:dateUtc="2025-12-09T13:56:00Z">
                  <w:r w:rsidR="00DC22A1">
                    <w:rPr>
                      <w:color w:val="000000"/>
                    </w:rPr>
                    <w:t>Projektijuhtimine</w:t>
                  </w:r>
                </w:ins>
                <w:customXmlInsRangeStart w:id="211" w:author="Riin Luus" w:date="2025-12-09T15:56:00Z"/>
              </w:sdtContent>
            </w:sdt>
            <w:customXmlInsRangeEnd w:id="211"/>
          </w:p>
          <w:p w14:paraId="2EA1081D" w14:textId="77777777" w:rsidR="00652FD0" w:rsidRDefault="009A7842" w:rsidP="00DC22A1">
            <w:pPr>
              <w:numPr>
                <w:ilvl w:val="0"/>
                <w:numId w:val="14"/>
              </w:numPr>
              <w:pBdr>
                <w:top w:val="nil"/>
                <w:left w:val="nil"/>
                <w:bottom w:val="nil"/>
                <w:right w:val="nil"/>
                <w:between w:val="nil"/>
              </w:pBdr>
              <w:spacing w:line="240" w:lineRule="auto"/>
              <w:jc w:val="both"/>
            </w:pPr>
            <w:r>
              <w:rPr>
                <w:color w:val="000000"/>
              </w:rPr>
              <w:t xml:space="preserve">ESF+ määrusest tulenevad välistused. </w:t>
            </w:r>
          </w:p>
        </w:tc>
      </w:tr>
      <w:tr w:rsidR="00652FD0" w14:paraId="1E29CB5F" w14:textId="77777777">
        <w:tc>
          <w:tcPr>
            <w:tcW w:w="1980" w:type="dxa"/>
            <w:vAlign w:val="center"/>
          </w:tcPr>
          <w:p w14:paraId="710D155C" w14:textId="77777777" w:rsidR="00652FD0" w:rsidRDefault="009A7842">
            <w:r>
              <w:t>Toetuse saajad</w:t>
            </w:r>
          </w:p>
        </w:tc>
        <w:tc>
          <w:tcPr>
            <w:tcW w:w="7082" w:type="dxa"/>
          </w:tcPr>
          <w:p w14:paraId="1DF965D5" w14:textId="77777777" w:rsidR="00652FD0" w:rsidRDefault="009A7842">
            <w:pPr>
              <w:numPr>
                <w:ilvl w:val="0"/>
                <w:numId w:val="16"/>
              </w:numPr>
              <w:pBdr>
                <w:top w:val="nil"/>
                <w:left w:val="nil"/>
                <w:bottom w:val="nil"/>
                <w:right w:val="nil"/>
                <w:between w:val="nil"/>
              </w:pBdr>
              <w:spacing w:after="0" w:line="240" w:lineRule="auto"/>
              <w:jc w:val="both"/>
            </w:pPr>
            <w:r>
              <w:rPr>
                <w:color w:val="000000"/>
              </w:rPr>
              <w:t xml:space="preserve">KIKO </w:t>
            </w:r>
          </w:p>
          <w:p w14:paraId="712DC456" w14:textId="77777777" w:rsidR="00DC22A1" w:rsidRDefault="00DC22A1" w:rsidP="00DC22A1">
            <w:pPr>
              <w:numPr>
                <w:ilvl w:val="0"/>
                <w:numId w:val="16"/>
              </w:numPr>
              <w:pBdr>
                <w:top w:val="nil"/>
                <w:left w:val="nil"/>
                <w:bottom w:val="nil"/>
                <w:right w:val="nil"/>
                <w:between w:val="nil"/>
              </w:pBdr>
              <w:spacing w:line="240" w:lineRule="auto"/>
              <w:jc w:val="both"/>
              <w:rPr>
                <w:ins w:id="212" w:author="Riin Luus" w:date="2025-12-09T15:57:00Z" w16du:dateUtc="2025-12-09T13:57:00Z"/>
              </w:rPr>
            </w:pPr>
            <w:ins w:id="213" w:author="Riin Luus" w:date="2025-12-09T15:56:00Z" w16du:dateUtc="2025-12-09T13:56:00Z">
              <w:r>
                <w:rPr>
                  <w:color w:val="000000"/>
                </w:rPr>
                <w:t>K</w:t>
              </w:r>
            </w:ins>
            <w:ins w:id="214" w:author="Riin Luus" w:date="2025-12-09T15:57:00Z" w16du:dateUtc="2025-12-09T13:57:00Z">
              <w:r>
                <w:rPr>
                  <w:color w:val="000000"/>
                </w:rPr>
                <w:t xml:space="preserve">IKO </w:t>
              </w:r>
            </w:ins>
            <w:del w:id="215" w:author="Riin Luus" w:date="2025-12-09T15:56:00Z" w16du:dateUtc="2025-12-09T13:56:00Z">
              <w:r w:rsidR="009A7842" w:rsidDel="00DC22A1">
                <w:rPr>
                  <w:color w:val="000000"/>
                </w:rPr>
                <w:delText>Miniprojektide sihtrühm:</w:delText>
              </w:r>
            </w:del>
            <w:r w:rsidR="009A7842">
              <w:rPr>
                <w:color w:val="000000"/>
              </w:rPr>
              <w:t xml:space="preserve"> piirkonna </w:t>
            </w:r>
            <w:proofErr w:type="spellStart"/>
            <w:r w:rsidR="009A7842">
              <w:rPr>
                <w:color w:val="000000"/>
              </w:rPr>
              <w:t>KOV-d</w:t>
            </w:r>
            <w:proofErr w:type="spellEnd"/>
            <w:r w:rsidR="009A7842">
              <w:rPr>
                <w:color w:val="000000"/>
              </w:rPr>
              <w:t xml:space="preserve">, MTÜ-d ja </w:t>
            </w:r>
            <w:proofErr w:type="spellStart"/>
            <w:r w:rsidR="009A7842">
              <w:rPr>
                <w:color w:val="000000"/>
              </w:rPr>
              <w:t>SA-d</w:t>
            </w:r>
            <w:proofErr w:type="spellEnd"/>
            <w:r w:rsidR="009A7842">
              <w:rPr>
                <w:color w:val="000000"/>
              </w:rPr>
              <w:t>, ettevõtjad.</w:t>
            </w:r>
          </w:p>
          <w:customXmlInsRangeStart w:id="216" w:author="Riin Luus" w:date="2025-12-09T15:57:00Z"/>
          <w:sdt>
            <w:sdtPr>
              <w:tag w:val="goog_rdk_89"/>
              <w:id w:val="1571927712"/>
            </w:sdtPr>
            <w:sdtEndPr/>
            <w:sdtContent>
              <w:customXmlInsRangeEnd w:id="216"/>
              <w:p w14:paraId="0B368846" w14:textId="77777777" w:rsidR="00DC22A1" w:rsidRDefault="00C300D8" w:rsidP="00DC22A1">
                <w:pPr>
                  <w:pBdr>
                    <w:top w:val="nil"/>
                    <w:left w:val="nil"/>
                    <w:bottom w:val="nil"/>
                    <w:right w:val="nil"/>
                    <w:between w:val="nil"/>
                  </w:pBdr>
                  <w:jc w:val="both"/>
                  <w:rPr>
                    <w:ins w:id="217" w:author="Riin Luus" w:date="2025-12-09T15:57:00Z" w16du:dateUtc="2025-12-09T13:57:00Z"/>
                  </w:rPr>
                </w:pPr>
                <w:customXmlInsRangeStart w:id="218" w:author="Riin Luus" w:date="2025-12-09T15:57:00Z"/>
                <w:sdt>
                  <w:sdtPr>
                    <w:tag w:val="goog_rdk_88"/>
                    <w:id w:val="258442216"/>
                  </w:sdtPr>
                  <w:sdtEndPr/>
                  <w:sdtContent>
                    <w:customXmlInsRangeEnd w:id="218"/>
                    <w:ins w:id="219" w:author="Riin Luus" w:date="2025-12-09T15:57:00Z" w16du:dateUtc="2025-12-09T13:57:00Z">
                      <w:r w:rsidR="00DC22A1">
                        <w:rPr>
                          <w:color w:val="000000"/>
                        </w:rPr>
                        <w:t>Taotluse võib esitada KIKO tegevuspiirkonnas registreeritud ettevõtja, sihtasutus, mittetulundusühing ja kohaliku omavalitsuse üksus, sealhulgas ei tohi tegevused dubleerida kohalike omavalitsuste ülesandeid.</w:t>
                      </w:r>
                    </w:ins>
                    <w:customXmlInsRangeStart w:id="220" w:author="Riin Luus" w:date="2025-12-09T15:57:00Z"/>
                  </w:sdtContent>
                </w:sdt>
                <w:customXmlInsRangeEnd w:id="220"/>
              </w:p>
              <w:customXmlInsRangeStart w:id="221" w:author="Riin Luus" w:date="2025-12-09T15:57:00Z"/>
            </w:sdtContent>
          </w:sdt>
          <w:customXmlInsRangeEnd w:id="221"/>
          <w:p w14:paraId="03C45627" w14:textId="77CDDC2E" w:rsidR="00DC22A1" w:rsidRDefault="00DC22A1">
            <w:pPr>
              <w:pBdr>
                <w:top w:val="nil"/>
                <w:left w:val="nil"/>
                <w:bottom w:val="nil"/>
                <w:right w:val="nil"/>
                <w:between w:val="nil"/>
              </w:pBdr>
              <w:spacing w:line="240" w:lineRule="auto"/>
              <w:jc w:val="both"/>
              <w:pPrChange w:id="222" w:author="Riin Luus" w:date="2025-12-09T15:57:00Z" w16du:dateUtc="2025-12-09T13:57:00Z">
                <w:pPr>
                  <w:numPr>
                    <w:numId w:val="16"/>
                  </w:numPr>
                  <w:pBdr>
                    <w:top w:val="nil"/>
                    <w:left w:val="nil"/>
                    <w:bottom w:val="nil"/>
                    <w:right w:val="nil"/>
                    <w:between w:val="nil"/>
                  </w:pBdr>
                  <w:spacing w:line="240" w:lineRule="auto"/>
                  <w:ind w:left="360" w:hanging="360"/>
                  <w:jc w:val="both"/>
                </w:pPr>
              </w:pPrChange>
            </w:pPr>
          </w:p>
        </w:tc>
      </w:tr>
      <w:tr w:rsidR="00652FD0" w14:paraId="4D61487C" w14:textId="77777777">
        <w:tc>
          <w:tcPr>
            <w:tcW w:w="1980" w:type="dxa"/>
            <w:vAlign w:val="center"/>
          </w:tcPr>
          <w:p w14:paraId="446BADA4" w14:textId="77777777" w:rsidR="00652FD0" w:rsidRDefault="009A7842">
            <w:r>
              <w:t>Meetme sihtrühm</w:t>
            </w:r>
          </w:p>
        </w:tc>
        <w:tc>
          <w:tcPr>
            <w:tcW w:w="7082" w:type="dxa"/>
          </w:tcPr>
          <w:p w14:paraId="71F133E8" w14:textId="77777777" w:rsidR="00652FD0" w:rsidRDefault="009A7842">
            <w:pPr>
              <w:numPr>
                <w:ilvl w:val="0"/>
                <w:numId w:val="16"/>
              </w:numPr>
              <w:pBdr>
                <w:top w:val="nil"/>
                <w:left w:val="nil"/>
                <w:bottom w:val="nil"/>
                <w:right w:val="nil"/>
                <w:between w:val="nil"/>
              </w:pBdr>
              <w:spacing w:after="0" w:line="240" w:lineRule="auto"/>
              <w:jc w:val="both"/>
            </w:pPr>
            <w:r>
              <w:rPr>
                <w:color w:val="000000"/>
              </w:rPr>
              <w:t>KIKO piirkonna elanikud vanuses 16+</w:t>
            </w:r>
          </w:p>
        </w:tc>
      </w:tr>
      <w:tr w:rsidR="00652FD0" w14:paraId="4D9A76CD" w14:textId="77777777">
        <w:tc>
          <w:tcPr>
            <w:tcW w:w="1980" w:type="dxa"/>
            <w:vAlign w:val="center"/>
          </w:tcPr>
          <w:p w14:paraId="2826AAF8" w14:textId="6DBC5E46" w:rsidR="00652FD0" w:rsidRDefault="009A7842">
            <w:del w:id="223" w:author="Riin Luus" w:date="2025-12-09T15:59:00Z" w16du:dateUtc="2025-12-09T13:59:00Z">
              <w:r w:rsidDel="00DC22A1">
                <w:delText>Nõuded toetuse saajatele</w:delText>
              </w:r>
            </w:del>
            <w:ins w:id="224" w:author="Riin Luus" w:date="2025-12-09T15:59:00Z" w16du:dateUtc="2025-12-09T13:59:00Z">
              <w:r w:rsidR="00DC22A1">
                <w:t>Nõutud dokumendid</w:t>
              </w:r>
            </w:ins>
          </w:p>
        </w:tc>
        <w:tc>
          <w:tcPr>
            <w:tcW w:w="7082" w:type="dxa"/>
          </w:tcPr>
          <w:p w14:paraId="0767BDD4" w14:textId="77777777" w:rsidR="00652FD0" w:rsidRPr="00DC22A1" w:rsidRDefault="00DC22A1">
            <w:pPr>
              <w:numPr>
                <w:ilvl w:val="0"/>
                <w:numId w:val="9"/>
              </w:numPr>
              <w:pBdr>
                <w:top w:val="nil"/>
                <w:left w:val="nil"/>
                <w:bottom w:val="nil"/>
                <w:right w:val="nil"/>
                <w:between w:val="nil"/>
              </w:pBdr>
              <w:spacing w:line="240" w:lineRule="auto"/>
              <w:jc w:val="both"/>
              <w:rPr>
                <w:ins w:id="225" w:author="Riin Luus" w:date="2025-12-09T16:00:00Z" w16du:dateUtc="2025-12-09T14:00:00Z"/>
                <w:rPrChange w:id="226" w:author="Riin Luus" w:date="2025-12-09T16:00:00Z" w16du:dateUtc="2025-12-09T14:00:00Z">
                  <w:rPr>
                    <w:ins w:id="227" w:author="Riin Luus" w:date="2025-12-09T16:00:00Z" w16du:dateUtc="2025-12-09T14:00:00Z"/>
                    <w:color w:val="000000"/>
                  </w:rPr>
                </w:rPrChange>
              </w:rPr>
            </w:pPr>
            <w:ins w:id="228" w:author="Riin Luus" w:date="2025-12-09T15:59:00Z" w16du:dateUtc="2025-12-09T13:59:00Z">
              <w:r>
                <w:rPr>
                  <w:color w:val="000000"/>
                </w:rPr>
                <w:t xml:space="preserve">SPOKU e-keskkonnas täidetud taotlusvorm </w:t>
              </w:r>
            </w:ins>
            <w:del w:id="229" w:author="Riin Luus" w:date="2025-12-09T15:59:00Z" w16du:dateUtc="2025-12-09T13:59:00Z">
              <w:r w:rsidR="009A7842" w:rsidDel="00DC22A1">
                <w:rPr>
                  <w:color w:val="000000"/>
                </w:rPr>
                <w:delText>Vastavalt meetme tingimustele</w:delText>
              </w:r>
            </w:del>
            <w:r w:rsidR="009A7842">
              <w:rPr>
                <w:color w:val="000000"/>
              </w:rPr>
              <w:t xml:space="preserve"> </w:t>
            </w:r>
          </w:p>
          <w:p w14:paraId="6E79B17A" w14:textId="255C85A5" w:rsidR="00DC22A1" w:rsidRDefault="00DC22A1">
            <w:pPr>
              <w:numPr>
                <w:ilvl w:val="0"/>
                <w:numId w:val="9"/>
              </w:numPr>
              <w:pBdr>
                <w:top w:val="nil"/>
                <w:left w:val="nil"/>
                <w:bottom w:val="nil"/>
                <w:right w:val="nil"/>
                <w:between w:val="nil"/>
              </w:pBdr>
              <w:spacing w:line="240" w:lineRule="auto"/>
              <w:jc w:val="both"/>
            </w:pPr>
            <w:ins w:id="230" w:author="Riin Luus" w:date="2025-12-09T16:00:00Z" w16du:dateUtc="2025-12-09T14:00:00Z">
              <w:r>
                <w:rPr>
                  <w:color w:val="000000"/>
                </w:rPr>
                <w:t>Sõltumatud ja võrreldavad hinnapakkumused</w:t>
              </w:r>
            </w:ins>
          </w:p>
        </w:tc>
      </w:tr>
      <w:tr w:rsidR="00652FD0" w14:paraId="4A82CDF9" w14:textId="77777777">
        <w:tc>
          <w:tcPr>
            <w:tcW w:w="1980" w:type="dxa"/>
            <w:vAlign w:val="center"/>
          </w:tcPr>
          <w:p w14:paraId="39CC7C73" w14:textId="77777777" w:rsidR="00652FD0" w:rsidRDefault="009A7842">
            <w:r>
              <w:t>Toetussummad</w:t>
            </w:r>
          </w:p>
        </w:tc>
        <w:tc>
          <w:tcPr>
            <w:tcW w:w="7082" w:type="dxa"/>
          </w:tcPr>
          <w:p w14:paraId="28AA2EF3" w14:textId="77777777" w:rsidR="00652FD0" w:rsidRPr="00DC22A1" w:rsidRDefault="009A7842" w:rsidP="00DC22A1">
            <w:pPr>
              <w:numPr>
                <w:ilvl w:val="0"/>
                <w:numId w:val="3"/>
              </w:numPr>
              <w:pBdr>
                <w:top w:val="nil"/>
                <w:left w:val="nil"/>
                <w:bottom w:val="nil"/>
                <w:right w:val="nil"/>
                <w:between w:val="nil"/>
              </w:pBdr>
              <w:spacing w:line="240" w:lineRule="auto"/>
              <w:jc w:val="both"/>
              <w:rPr>
                <w:ins w:id="231" w:author="Riin Luus" w:date="2025-12-09T16:00:00Z" w16du:dateUtc="2025-12-09T14:00:00Z"/>
                <w:rPrChange w:id="232" w:author="Riin Luus" w:date="2025-12-09T16:00:00Z" w16du:dateUtc="2025-12-09T14:00:00Z">
                  <w:rPr>
                    <w:ins w:id="233" w:author="Riin Luus" w:date="2025-12-09T16:00:00Z" w16du:dateUtc="2025-12-09T14:00:00Z"/>
                    <w:color w:val="000000"/>
                  </w:rPr>
                </w:rPrChange>
              </w:rPr>
            </w:pPr>
            <w:del w:id="234" w:author="Riin Luus" w:date="2025-12-09T16:00:00Z" w16du:dateUtc="2025-12-09T14:00:00Z">
              <w:r w:rsidDel="00DC22A1">
                <w:rPr>
                  <w:color w:val="000000"/>
                </w:rPr>
                <w:delText>Vastavalt meetme tingimustele</w:delText>
              </w:r>
            </w:del>
          </w:p>
          <w:customXmlInsRangeStart w:id="235" w:author="Riin Luus" w:date="2025-12-09T16:01:00Z"/>
          <w:sdt>
            <w:sdtPr>
              <w:tag w:val="goog_rdk_106"/>
              <w:id w:val="-2022845449"/>
            </w:sdtPr>
            <w:sdtEndPr/>
            <w:sdtContent>
              <w:customXmlInsRangeEnd w:id="235"/>
              <w:p w14:paraId="5F652881" w14:textId="77777777" w:rsidR="00DC22A1" w:rsidRDefault="00C300D8" w:rsidP="00DC22A1">
                <w:pPr>
                  <w:numPr>
                    <w:ilvl w:val="0"/>
                    <w:numId w:val="3"/>
                  </w:numPr>
                  <w:pBdr>
                    <w:top w:val="nil"/>
                    <w:left w:val="nil"/>
                    <w:bottom w:val="nil"/>
                    <w:right w:val="nil"/>
                    <w:between w:val="nil"/>
                  </w:pBdr>
                  <w:spacing w:after="0" w:line="240" w:lineRule="auto"/>
                  <w:jc w:val="both"/>
                  <w:rPr>
                    <w:ins w:id="236" w:author="Riin Luus" w:date="2025-12-09T16:01:00Z" w16du:dateUtc="2025-12-09T14:01:00Z"/>
                    <w:color w:val="000000"/>
                  </w:rPr>
                </w:pPr>
                <w:customXmlInsRangeStart w:id="237" w:author="Riin Luus" w:date="2025-12-09T16:01:00Z"/>
                <w:sdt>
                  <w:sdtPr>
                    <w:tag w:val="goog_rdk_104"/>
                    <w:id w:val="1884076614"/>
                  </w:sdtPr>
                  <w:sdtEndPr/>
                  <w:sdtContent>
                    <w:customXmlInsRangeEnd w:id="237"/>
                    <w:ins w:id="238" w:author="Riin Luus" w:date="2025-12-09T16:01:00Z" w16du:dateUtc="2025-12-09T14:01:00Z">
                      <w:r w:rsidR="00DC22A1">
                        <w:rPr>
                          <w:color w:val="000000"/>
                        </w:rPr>
                        <w:t>Minimaalne toetussumma 1000 eurot</w:t>
                      </w:r>
                    </w:ins>
                    <w:customXmlInsRangeStart w:id="239" w:author="Riin Luus" w:date="2025-12-09T16:01:00Z"/>
                    <w:sdt>
                      <w:sdtPr>
                        <w:tag w:val="goog_rdk_105"/>
                        <w:id w:val="-1503405855"/>
                        <w:showingPlcHdr/>
                      </w:sdtPr>
                      <w:sdtEndPr/>
                      <w:sdtContent>
                        <w:customXmlInsRangeEnd w:id="239"/>
                        <w:ins w:id="240" w:author="Riin Luus" w:date="2025-12-09T16:01:00Z" w16du:dateUtc="2025-12-09T14:01:00Z">
                          <w:r w:rsidR="00DC22A1">
                            <w:t xml:space="preserve">     </w:t>
                          </w:r>
                        </w:ins>
                        <w:customXmlInsRangeStart w:id="241" w:author="Riin Luus" w:date="2025-12-09T16:01:00Z"/>
                      </w:sdtContent>
                    </w:sdt>
                    <w:customXmlInsRangeEnd w:id="241"/>
                    <w:customXmlInsRangeStart w:id="242" w:author="Riin Luus" w:date="2025-12-09T16:01:00Z"/>
                  </w:sdtContent>
                </w:sdt>
                <w:customXmlInsRangeEnd w:id="242"/>
              </w:p>
              <w:customXmlInsRangeStart w:id="243" w:author="Riin Luus" w:date="2025-12-09T16:01:00Z"/>
            </w:sdtContent>
          </w:sdt>
          <w:customXmlInsRangeEnd w:id="243"/>
          <w:p w14:paraId="74CF29C8" w14:textId="46CFD6FF" w:rsidR="00DC22A1" w:rsidRDefault="00C300D8" w:rsidP="00DC22A1">
            <w:pPr>
              <w:numPr>
                <w:ilvl w:val="0"/>
                <w:numId w:val="3"/>
              </w:numPr>
              <w:pBdr>
                <w:top w:val="nil"/>
                <w:left w:val="nil"/>
                <w:bottom w:val="nil"/>
                <w:right w:val="nil"/>
                <w:between w:val="nil"/>
              </w:pBdr>
              <w:spacing w:line="240" w:lineRule="auto"/>
              <w:jc w:val="both"/>
            </w:pPr>
            <w:customXmlInsRangeStart w:id="244" w:author="Riin Luus" w:date="2025-12-09T16:01:00Z"/>
            <w:sdt>
              <w:sdtPr>
                <w:tag w:val="goog_rdk_107"/>
                <w:id w:val="-1702315597"/>
              </w:sdtPr>
              <w:sdtEndPr/>
              <w:sdtContent>
                <w:customXmlInsRangeEnd w:id="244"/>
                <w:ins w:id="245" w:author="Riin Luus" w:date="2025-12-09T16:01:00Z" w16du:dateUtc="2025-12-09T14:01:00Z">
                  <w:r w:rsidR="00DC22A1">
                    <w:rPr>
                      <w:color w:val="000000"/>
                    </w:rPr>
                    <w:t>Maksimaalne toetussumma 6029 eurot</w:t>
                  </w:r>
                </w:ins>
                <w:customXmlInsRangeStart w:id="246" w:author="Riin Luus" w:date="2025-12-09T16:01:00Z"/>
              </w:sdtContent>
            </w:sdt>
            <w:customXmlInsRangeEnd w:id="246"/>
          </w:p>
        </w:tc>
      </w:tr>
      <w:tr w:rsidR="00652FD0" w14:paraId="67776FCD" w14:textId="77777777">
        <w:tc>
          <w:tcPr>
            <w:tcW w:w="1980" w:type="dxa"/>
            <w:vAlign w:val="center"/>
          </w:tcPr>
          <w:p w14:paraId="1724AE17" w14:textId="77777777" w:rsidR="00652FD0" w:rsidRDefault="009A7842">
            <w:r>
              <w:t>Toetuse määr</w:t>
            </w:r>
          </w:p>
        </w:tc>
        <w:tc>
          <w:tcPr>
            <w:tcW w:w="7082" w:type="dxa"/>
          </w:tcPr>
          <w:p w14:paraId="753759A8" w14:textId="77777777" w:rsidR="00652FD0" w:rsidRDefault="009A7842">
            <w:pPr>
              <w:jc w:val="both"/>
            </w:pPr>
            <w:r>
              <w:t>100%</w:t>
            </w:r>
          </w:p>
        </w:tc>
      </w:tr>
      <w:tr w:rsidR="00652FD0" w14:paraId="23A6FEC9" w14:textId="77777777">
        <w:tc>
          <w:tcPr>
            <w:tcW w:w="1980" w:type="dxa"/>
            <w:vAlign w:val="center"/>
          </w:tcPr>
          <w:p w14:paraId="6C08E95B" w14:textId="77777777" w:rsidR="00652FD0" w:rsidRDefault="009A7842">
            <w:r>
              <w:t>Väljundnäitajad</w:t>
            </w:r>
          </w:p>
        </w:tc>
        <w:tc>
          <w:tcPr>
            <w:tcW w:w="7082" w:type="dxa"/>
          </w:tcPr>
          <w:p w14:paraId="2CED38C1" w14:textId="77777777" w:rsidR="00652FD0" w:rsidRDefault="009A7842">
            <w:pPr>
              <w:numPr>
                <w:ilvl w:val="0"/>
                <w:numId w:val="3"/>
              </w:numPr>
              <w:pBdr>
                <w:top w:val="nil"/>
                <w:left w:val="nil"/>
                <w:bottom w:val="nil"/>
                <w:right w:val="nil"/>
                <w:between w:val="nil"/>
              </w:pBdr>
              <w:spacing w:line="240" w:lineRule="auto"/>
              <w:jc w:val="both"/>
            </w:pPr>
            <w:r>
              <w:rPr>
                <w:color w:val="000000"/>
              </w:rPr>
              <w:t>Elluviidud miniprojektide arv</w:t>
            </w:r>
          </w:p>
        </w:tc>
      </w:tr>
    </w:tbl>
    <w:p w14:paraId="5889211C" w14:textId="77777777" w:rsidR="00652FD0" w:rsidRDefault="00652FD0">
      <w:pPr>
        <w:jc w:val="both"/>
      </w:pPr>
    </w:p>
    <w:p w14:paraId="1FC822F0" w14:textId="77777777" w:rsidR="00652FD0" w:rsidRDefault="00652FD0">
      <w:pPr>
        <w:jc w:val="both"/>
      </w:pPr>
    </w:p>
    <w:p w14:paraId="5BF11D03" w14:textId="77777777" w:rsidR="00652FD0" w:rsidRDefault="009A7842">
      <w:pPr>
        <w:rPr>
          <w:color w:val="6B911C"/>
          <w:sz w:val="26"/>
          <w:szCs w:val="26"/>
        </w:rPr>
      </w:pPr>
      <w:r>
        <w:br w:type="page"/>
      </w:r>
    </w:p>
    <w:p w14:paraId="4BF2F566" w14:textId="77777777" w:rsidR="00652FD0" w:rsidRDefault="009A7842">
      <w:pPr>
        <w:pStyle w:val="Pealkiri2"/>
        <w:rPr>
          <w:rFonts w:eastAsia="Cambria" w:cs="Cambria"/>
          <w:color w:val="76923C"/>
          <w:szCs w:val="26"/>
        </w:rPr>
      </w:pPr>
      <w:bookmarkStart w:id="247" w:name="_Toc135391704"/>
      <w:r>
        <w:rPr>
          <w:rFonts w:eastAsia="Cambria" w:cs="Cambria"/>
          <w:color w:val="76923C"/>
          <w:szCs w:val="26"/>
        </w:rPr>
        <w:lastRenderedPageBreak/>
        <w:t>4.5. Meede 5: KIKO piirkondlikud ja koostööprojektid</w:t>
      </w:r>
      <w:bookmarkEnd w:id="247"/>
    </w:p>
    <w:p w14:paraId="42BD26D1" w14:textId="77777777" w:rsidR="00652FD0" w:rsidRDefault="00652FD0">
      <w:pPr>
        <w:jc w:val="both"/>
      </w:pPr>
    </w:p>
    <w:p w14:paraId="6D86F4D1" w14:textId="77777777" w:rsidR="00652FD0" w:rsidRDefault="009A7842">
      <w:pPr>
        <w:jc w:val="both"/>
      </w:pPr>
      <w:r>
        <w:t>KIKO on määratlenud ühe oma prioriteedina koostöö. Piirkonna arenguks on vajalik piirkonnas tegutsevate organisatsioonide koostöö, mida tehakse valdkondlike meetmete raames. Samuti piirkonnaülene, sh rahvusvaheline, ja valdkondade-ülene koostöö, mille kiiremaks edendamiseks on vajalik KIKO kui organisatsiooni suurem panus ning mille tulemused mõjutavad laiemalt kogu KIKO piirkonda. Lisaks on KIKO piirkonnas vajalik piirkondliku mõjuga projektide elluviimine, mis aitaksid paremini kaasata ning teha koostööd ka nende huvigruppidega, kes iseseisvalt ei ole võimelised koostööpartnerid või taotlejad olema (nt. noored).</w:t>
      </w:r>
    </w:p>
    <w:p w14:paraId="6D6AEE68" w14:textId="77777777" w:rsidR="00652FD0" w:rsidRDefault="009A7842">
      <w:pPr>
        <w:jc w:val="both"/>
      </w:pPr>
      <w:r>
        <w:t xml:space="preserve">Piirkondlikke KIKO poolt juhitavaid koostööalgatusi saab viia läbi vihmavarjuprojektidena, kus KIKO saab toetada selliste väikeprojektide rakendamist, mille jaoks väiksemad taotlejad iseseisvalt toetust taotleda ei saaks (nt. noorte omaalgatuslikud väikeprojektid). Koostöö teiste kohalike tegevusrühmadega, eriti nende tegevusrühmadega, millega </w:t>
      </w:r>
      <w:proofErr w:type="spellStart"/>
      <w:r>
        <w:t>KIKO-l</w:t>
      </w:r>
      <w:proofErr w:type="spellEnd"/>
      <w:r>
        <w:t xml:space="preserve"> on sõlmitud koostöölepped, korraldatakse koostööprojektide raames. </w:t>
      </w:r>
    </w:p>
    <w:p w14:paraId="3A490EFB" w14:textId="77777777" w:rsidR="00652FD0" w:rsidRDefault="009A7842">
      <w:pPr>
        <w:jc w:val="both"/>
      </w:pPr>
      <w:r>
        <w:t>KIKO on eelneval perioodil ellu viinud piiriüleseid koostööprojekte nii noorte aktiveerimiseks kui piirkonna turismisektori elavdamiseks. Uuel perioodil on soov rahvusvahelisi suhteid edasi arendada, et saada teadmisi parimatest praktikatest, piirkonnale uudsetest lähenemistest ning motiveerida piirkonna ettevõtjaid ja kogukondi nende kasutuselevõtmisel. Seetõttu on vajalik võimalike rahvusvaheliste partnerite leidmine ja ühiste huvide määratlemine (ettevalmistavad projektid) ning seejärel rahvusvaheliste koostööprojektide rakendamine.</w:t>
      </w:r>
    </w:p>
    <w:p w14:paraId="1FD08F1F" w14:textId="77777777" w:rsidR="00652FD0" w:rsidRDefault="009A7842">
      <w:pPr>
        <w:jc w:val="both"/>
      </w:pPr>
      <w:r>
        <w:t xml:space="preserve">Koostööprojektid peavad lähtuma KIKO strateegilistest eesmärkidest ning avaldama mõju piirkonnale laiemalt. </w:t>
      </w:r>
    </w:p>
    <w:p w14:paraId="1F0F6D3C" w14:textId="77777777" w:rsidR="00652FD0" w:rsidRDefault="009A7842">
      <w:pPr>
        <w:jc w:val="both"/>
      </w:pPr>
      <w:r>
        <w:t>Strateegia koostamise raames on eeldefineeritud üks võimalik vihmavarjuprojekt – Noorte omaalgatuse programm. Tulenevalt piirkonna arenguvajadustest on noorte kaasamise vähesus ning noorte passiivsus piirkonna jaoks oluline probleem. Noorte omaalgatuslike väikeprojektide toetamine annaks olulise panuse nende probleemide lahendamisse.</w:t>
      </w:r>
    </w:p>
    <w:p w14:paraId="2DDE4986" w14:textId="77777777" w:rsidR="00652FD0" w:rsidRDefault="009A7842">
      <w:pPr>
        <w:jc w:val="both"/>
      </w:pPr>
      <w:r>
        <w:t xml:space="preserve">Meetme raames on abikõlblikuks taotlejaks ning projekti elluviijaks KIKO. KIKO poolt esitatud projektid ei läbi hindamisprotsessi ning kuuluvad kinnitamisele üldkoosoleku poolt. </w:t>
      </w:r>
    </w:p>
    <w:tbl>
      <w:tblPr>
        <w:tblStyle w:val="affc"/>
        <w:tblW w:w="9062" w:type="dxa"/>
        <w:tblInd w:w="-115"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Layout w:type="fixed"/>
        <w:tblLook w:val="0400" w:firstRow="0" w:lastRow="0" w:firstColumn="0" w:lastColumn="0" w:noHBand="0" w:noVBand="1"/>
      </w:tblPr>
      <w:tblGrid>
        <w:gridCol w:w="1980"/>
        <w:gridCol w:w="7082"/>
      </w:tblGrid>
      <w:tr w:rsidR="00652FD0" w14:paraId="44423CF1" w14:textId="77777777">
        <w:tc>
          <w:tcPr>
            <w:tcW w:w="1980" w:type="dxa"/>
            <w:vAlign w:val="center"/>
          </w:tcPr>
          <w:p w14:paraId="43B77265" w14:textId="77777777" w:rsidR="00652FD0" w:rsidRDefault="009A7842">
            <w:pPr>
              <w:rPr>
                <w:b/>
              </w:rPr>
            </w:pPr>
            <w:r>
              <w:rPr>
                <w:b/>
              </w:rPr>
              <w:t>Meede 5</w:t>
            </w:r>
          </w:p>
        </w:tc>
        <w:tc>
          <w:tcPr>
            <w:tcW w:w="7082" w:type="dxa"/>
          </w:tcPr>
          <w:p w14:paraId="6FAC68ED" w14:textId="77777777" w:rsidR="00652FD0" w:rsidRDefault="009A7842">
            <w:pPr>
              <w:jc w:val="both"/>
              <w:rPr>
                <w:b/>
              </w:rPr>
            </w:pPr>
            <w:r>
              <w:rPr>
                <w:b/>
              </w:rPr>
              <w:t>KIKO piirkondlikud ja koostööprojektid</w:t>
            </w:r>
          </w:p>
        </w:tc>
      </w:tr>
      <w:tr w:rsidR="00652FD0" w14:paraId="2EFC7B52" w14:textId="77777777">
        <w:tc>
          <w:tcPr>
            <w:tcW w:w="1980" w:type="dxa"/>
            <w:vAlign w:val="center"/>
          </w:tcPr>
          <w:p w14:paraId="3C28B24F" w14:textId="77777777" w:rsidR="00652FD0" w:rsidRDefault="009A7842">
            <w:r>
              <w:t>Eesmärk</w:t>
            </w:r>
          </w:p>
        </w:tc>
        <w:tc>
          <w:tcPr>
            <w:tcW w:w="7082" w:type="dxa"/>
          </w:tcPr>
          <w:p w14:paraId="004D427E" w14:textId="77777777" w:rsidR="00652FD0" w:rsidRDefault="009A7842">
            <w:pPr>
              <w:jc w:val="both"/>
            </w:pPr>
            <w:r>
              <w:t xml:space="preserve">KIKO koostöötegevuste abil on piirkonnas kasvanud koostöö eri sektorite ja organisatsioonide vahel ning suurenenud on kogukonnaliikmete kaasatus ning võimekus arendustegevustes kaasa lüüa.  </w:t>
            </w:r>
          </w:p>
        </w:tc>
      </w:tr>
      <w:tr w:rsidR="00652FD0" w14:paraId="37A29916" w14:textId="77777777">
        <w:tc>
          <w:tcPr>
            <w:tcW w:w="1980" w:type="dxa"/>
            <w:vAlign w:val="center"/>
          </w:tcPr>
          <w:p w14:paraId="2713BE53" w14:textId="77777777" w:rsidR="00652FD0" w:rsidRDefault="009A7842">
            <w:r>
              <w:t>Meetme osakaal toetuste kogumahust</w:t>
            </w:r>
          </w:p>
        </w:tc>
        <w:tc>
          <w:tcPr>
            <w:tcW w:w="7082" w:type="dxa"/>
          </w:tcPr>
          <w:p w14:paraId="3B794D98" w14:textId="77777777" w:rsidR="00652FD0" w:rsidRDefault="009A7842">
            <w:pPr>
              <w:jc w:val="both"/>
            </w:pPr>
            <w:r>
              <w:t>20% EAFRD projektitoetuste vahenditest.</w:t>
            </w:r>
          </w:p>
        </w:tc>
      </w:tr>
      <w:tr w:rsidR="00652FD0" w14:paraId="20083342" w14:textId="77777777">
        <w:tc>
          <w:tcPr>
            <w:tcW w:w="1980" w:type="dxa"/>
            <w:vAlign w:val="center"/>
          </w:tcPr>
          <w:p w14:paraId="73D7A4CD" w14:textId="77777777" w:rsidR="00652FD0" w:rsidRDefault="009A7842">
            <w:r>
              <w:t>Tulemusnäitajad</w:t>
            </w:r>
          </w:p>
        </w:tc>
        <w:tc>
          <w:tcPr>
            <w:tcW w:w="7082" w:type="dxa"/>
          </w:tcPr>
          <w:p w14:paraId="32DA3513" w14:textId="77777777" w:rsidR="00652FD0" w:rsidRDefault="009A7842">
            <w:pPr>
              <w:numPr>
                <w:ilvl w:val="0"/>
                <w:numId w:val="8"/>
              </w:numPr>
              <w:spacing w:after="0" w:line="240" w:lineRule="auto"/>
              <w:jc w:val="both"/>
            </w:pPr>
            <w:r>
              <w:t>Toimivate koostöövõrgustike arv (3) ning nendesse kuuluvate</w:t>
            </w:r>
          </w:p>
          <w:p w14:paraId="7832E341" w14:textId="77777777" w:rsidR="00652FD0" w:rsidRDefault="009A7842">
            <w:pPr>
              <w:spacing w:line="240" w:lineRule="auto"/>
              <w:ind w:left="360"/>
              <w:jc w:val="both"/>
            </w:pPr>
            <w:r>
              <w:t>organisatsioonide arv - (10).</w:t>
            </w:r>
          </w:p>
          <w:p w14:paraId="53452E25" w14:textId="77777777" w:rsidR="00652FD0" w:rsidRDefault="009A7842">
            <w:pPr>
              <w:numPr>
                <w:ilvl w:val="0"/>
                <w:numId w:val="8"/>
              </w:numPr>
              <w:spacing w:after="0" w:line="240" w:lineRule="auto"/>
              <w:jc w:val="both"/>
            </w:pPr>
            <w:r>
              <w:t>Tegevustesse kaasatud piirkonna elanike arv - 300.</w:t>
            </w:r>
          </w:p>
        </w:tc>
      </w:tr>
      <w:tr w:rsidR="00652FD0" w14:paraId="3070BEF5" w14:textId="77777777">
        <w:tc>
          <w:tcPr>
            <w:tcW w:w="1980" w:type="dxa"/>
            <w:vAlign w:val="center"/>
          </w:tcPr>
          <w:p w14:paraId="75A34171" w14:textId="77777777" w:rsidR="00652FD0" w:rsidRDefault="009A7842">
            <w:r>
              <w:t>Toetatavad tegevused ja tegevussuunad</w:t>
            </w:r>
          </w:p>
        </w:tc>
        <w:tc>
          <w:tcPr>
            <w:tcW w:w="7082" w:type="dxa"/>
          </w:tcPr>
          <w:p w14:paraId="13127D6C" w14:textId="77777777" w:rsidR="00652FD0" w:rsidRDefault="009A7842">
            <w:pPr>
              <w:pBdr>
                <w:top w:val="nil"/>
                <w:left w:val="nil"/>
                <w:bottom w:val="nil"/>
                <w:right w:val="nil"/>
                <w:between w:val="nil"/>
              </w:pBdr>
              <w:spacing w:after="0" w:line="240" w:lineRule="auto"/>
              <w:ind w:left="360"/>
              <w:jc w:val="both"/>
              <w:rPr>
                <w:color w:val="000000"/>
              </w:rPr>
            </w:pPr>
            <w:r>
              <w:rPr>
                <w:color w:val="000000"/>
                <w:u w:val="single"/>
              </w:rPr>
              <w:t>Noorte omaalgatuse programm</w:t>
            </w:r>
          </w:p>
          <w:p w14:paraId="476244F7" w14:textId="77777777" w:rsidR="00652FD0" w:rsidRDefault="009A7842">
            <w:pPr>
              <w:numPr>
                <w:ilvl w:val="0"/>
                <w:numId w:val="8"/>
              </w:numPr>
              <w:spacing w:after="0" w:line="240" w:lineRule="auto"/>
              <w:jc w:val="both"/>
            </w:pPr>
            <w:r>
              <w:rPr>
                <w:color w:val="000000"/>
              </w:rPr>
              <w:t xml:space="preserve">Noorte omaalgatuslike projektide toetamine: </w:t>
            </w:r>
          </w:p>
          <w:p w14:paraId="1FFCA26E" w14:textId="77777777" w:rsidR="00652FD0" w:rsidRDefault="009A7842">
            <w:pPr>
              <w:numPr>
                <w:ilvl w:val="0"/>
                <w:numId w:val="38"/>
              </w:numPr>
              <w:pBdr>
                <w:top w:val="nil"/>
                <w:left w:val="nil"/>
                <w:bottom w:val="nil"/>
                <w:right w:val="nil"/>
                <w:between w:val="nil"/>
              </w:pBdr>
              <w:spacing w:after="0" w:line="240" w:lineRule="auto"/>
              <w:jc w:val="both"/>
              <w:rPr>
                <w:color w:val="000000"/>
              </w:rPr>
            </w:pPr>
            <w:r>
              <w:rPr>
                <w:color w:val="000000"/>
              </w:rPr>
              <w:t>väikeinvesteeringud, mis on otseselt vajalikud noorte omaalgatuslike projektide elluviimiseks,</w:t>
            </w:r>
          </w:p>
          <w:p w14:paraId="39F0229D" w14:textId="77777777" w:rsidR="00652FD0" w:rsidRDefault="009A7842">
            <w:pPr>
              <w:numPr>
                <w:ilvl w:val="0"/>
                <w:numId w:val="38"/>
              </w:numPr>
              <w:pBdr>
                <w:top w:val="nil"/>
                <w:left w:val="nil"/>
                <w:bottom w:val="nil"/>
                <w:right w:val="nil"/>
                <w:between w:val="nil"/>
              </w:pBdr>
              <w:spacing w:after="0" w:line="240" w:lineRule="auto"/>
              <w:jc w:val="both"/>
              <w:rPr>
                <w:color w:val="000000"/>
              </w:rPr>
            </w:pPr>
            <w:r>
              <w:rPr>
                <w:color w:val="000000"/>
              </w:rPr>
              <w:t>erinevad üritused, ettevõtmised jm.</w:t>
            </w:r>
          </w:p>
          <w:p w14:paraId="4C6CB3E8" w14:textId="77777777" w:rsidR="00652FD0" w:rsidRDefault="009A7842">
            <w:pPr>
              <w:numPr>
                <w:ilvl w:val="0"/>
                <w:numId w:val="13"/>
              </w:numPr>
              <w:pBdr>
                <w:top w:val="nil"/>
                <w:left w:val="nil"/>
                <w:bottom w:val="nil"/>
                <w:right w:val="nil"/>
                <w:between w:val="nil"/>
              </w:pBdr>
              <w:spacing w:after="0" w:line="240" w:lineRule="auto"/>
              <w:jc w:val="both"/>
            </w:pPr>
            <w:r>
              <w:rPr>
                <w:color w:val="000000"/>
              </w:rPr>
              <w:lastRenderedPageBreak/>
              <w:t xml:space="preserve">Piirkondlikud, regionaalsed  ja rahvusvahelised koostööprojektid  (valdkondlikud ja </w:t>
            </w:r>
            <w:proofErr w:type="spellStart"/>
            <w:r>
              <w:rPr>
                <w:color w:val="000000"/>
              </w:rPr>
              <w:t>valdkondadeülesed</w:t>
            </w:r>
            <w:proofErr w:type="spellEnd"/>
            <w:r>
              <w:rPr>
                <w:color w:val="000000"/>
              </w:rPr>
              <w:t>)</w:t>
            </w:r>
            <w:r>
              <w:t>:</w:t>
            </w:r>
            <w:r>
              <w:rPr>
                <w:color w:val="000000"/>
              </w:rPr>
              <w:t xml:space="preserve"> </w:t>
            </w:r>
          </w:p>
          <w:p w14:paraId="013EA114" w14:textId="77777777" w:rsidR="00652FD0" w:rsidRDefault="009A7842">
            <w:pPr>
              <w:numPr>
                <w:ilvl w:val="0"/>
                <w:numId w:val="27"/>
              </w:numPr>
              <w:pBdr>
                <w:top w:val="nil"/>
                <w:left w:val="nil"/>
                <w:bottom w:val="nil"/>
                <w:right w:val="nil"/>
                <w:between w:val="nil"/>
              </w:pBdr>
              <w:spacing w:after="0" w:line="240" w:lineRule="auto"/>
              <w:jc w:val="both"/>
              <w:rPr>
                <w:color w:val="000000"/>
              </w:rPr>
            </w:pPr>
            <w:r>
              <w:rPr>
                <w:color w:val="000000"/>
              </w:rPr>
              <w:t>koolitused,</w:t>
            </w:r>
          </w:p>
          <w:p w14:paraId="5AB62EEA" w14:textId="77777777" w:rsidR="00652FD0" w:rsidRDefault="009A7842">
            <w:pPr>
              <w:numPr>
                <w:ilvl w:val="0"/>
                <w:numId w:val="27"/>
              </w:numPr>
              <w:pBdr>
                <w:top w:val="nil"/>
                <w:left w:val="nil"/>
                <w:bottom w:val="nil"/>
                <w:right w:val="nil"/>
                <w:between w:val="nil"/>
              </w:pBdr>
              <w:spacing w:after="0" w:line="240" w:lineRule="auto"/>
              <w:jc w:val="both"/>
              <w:rPr>
                <w:color w:val="000000"/>
              </w:rPr>
            </w:pPr>
            <w:r>
              <w:rPr>
                <w:color w:val="000000"/>
              </w:rPr>
              <w:t>võrgustike arendamine,</w:t>
            </w:r>
          </w:p>
          <w:p w14:paraId="1A32BF1F" w14:textId="77777777" w:rsidR="00652FD0" w:rsidRDefault="009A7842">
            <w:pPr>
              <w:numPr>
                <w:ilvl w:val="0"/>
                <w:numId w:val="27"/>
              </w:numPr>
              <w:pBdr>
                <w:top w:val="nil"/>
                <w:left w:val="nil"/>
                <w:bottom w:val="nil"/>
                <w:right w:val="nil"/>
                <w:between w:val="nil"/>
              </w:pBdr>
              <w:spacing w:after="0" w:line="240" w:lineRule="auto"/>
              <w:jc w:val="both"/>
              <w:rPr>
                <w:color w:val="000000"/>
              </w:rPr>
            </w:pPr>
            <w:r>
              <w:rPr>
                <w:color w:val="000000"/>
              </w:rPr>
              <w:t>õppereisid,</w:t>
            </w:r>
          </w:p>
          <w:p w14:paraId="27DACDB9" w14:textId="77777777" w:rsidR="00652FD0" w:rsidRDefault="009A7842">
            <w:pPr>
              <w:numPr>
                <w:ilvl w:val="0"/>
                <w:numId w:val="27"/>
              </w:numPr>
              <w:pBdr>
                <w:top w:val="nil"/>
                <w:left w:val="nil"/>
                <w:bottom w:val="nil"/>
                <w:right w:val="nil"/>
                <w:between w:val="nil"/>
              </w:pBdr>
              <w:spacing w:after="0" w:line="240" w:lineRule="auto"/>
              <w:jc w:val="both"/>
              <w:rPr>
                <w:color w:val="000000"/>
              </w:rPr>
            </w:pPr>
            <w:r>
              <w:rPr>
                <w:color w:val="000000"/>
              </w:rPr>
              <w:t>turundustegevused,</w:t>
            </w:r>
          </w:p>
          <w:p w14:paraId="1012F44C" w14:textId="77777777" w:rsidR="00652FD0" w:rsidRDefault="009A7842">
            <w:pPr>
              <w:numPr>
                <w:ilvl w:val="0"/>
                <w:numId w:val="27"/>
              </w:numPr>
              <w:pBdr>
                <w:top w:val="nil"/>
                <w:left w:val="nil"/>
                <w:bottom w:val="nil"/>
                <w:right w:val="nil"/>
                <w:between w:val="nil"/>
              </w:pBdr>
              <w:spacing w:after="0" w:line="240" w:lineRule="auto"/>
              <w:jc w:val="both"/>
              <w:rPr>
                <w:color w:val="000000"/>
              </w:rPr>
            </w:pPr>
            <w:r>
              <w:rPr>
                <w:color w:val="000000"/>
              </w:rPr>
              <w:t>jm ühiselt planeeritud tegevus, mis on vajalik koostöö arendamiseks.</w:t>
            </w:r>
          </w:p>
          <w:p w14:paraId="4232C307" w14:textId="77777777" w:rsidR="00652FD0" w:rsidRDefault="009A7842">
            <w:pPr>
              <w:numPr>
                <w:ilvl w:val="0"/>
                <w:numId w:val="13"/>
              </w:numPr>
              <w:pBdr>
                <w:top w:val="nil"/>
                <w:left w:val="nil"/>
                <w:bottom w:val="nil"/>
                <w:right w:val="nil"/>
                <w:between w:val="nil"/>
              </w:pBdr>
            </w:pPr>
            <w:r>
              <w:rPr>
                <w:color w:val="000000"/>
              </w:rPr>
              <w:t>Piiriüleste koostööprojektide ettevalmistavad tegevused.</w:t>
            </w:r>
          </w:p>
        </w:tc>
      </w:tr>
      <w:tr w:rsidR="00652FD0" w14:paraId="515E12EC" w14:textId="77777777">
        <w:tc>
          <w:tcPr>
            <w:tcW w:w="1980" w:type="dxa"/>
            <w:vAlign w:val="center"/>
          </w:tcPr>
          <w:p w14:paraId="705A878E" w14:textId="77777777" w:rsidR="00652FD0" w:rsidRDefault="009A7842">
            <w:r>
              <w:lastRenderedPageBreak/>
              <w:t>Mittetoetatavad tegevused, piirangud</w:t>
            </w:r>
          </w:p>
        </w:tc>
        <w:tc>
          <w:tcPr>
            <w:tcW w:w="7082" w:type="dxa"/>
          </w:tcPr>
          <w:p w14:paraId="5C0F4886" w14:textId="77777777" w:rsidR="00652FD0" w:rsidRDefault="009A7842">
            <w:pPr>
              <w:numPr>
                <w:ilvl w:val="0"/>
                <w:numId w:val="14"/>
              </w:numPr>
              <w:pBdr>
                <w:top w:val="nil"/>
                <w:left w:val="nil"/>
                <w:bottom w:val="nil"/>
                <w:right w:val="nil"/>
                <w:between w:val="nil"/>
              </w:pBdr>
              <w:spacing w:line="240" w:lineRule="auto"/>
              <w:jc w:val="both"/>
            </w:pPr>
            <w:r>
              <w:rPr>
                <w:color w:val="000000"/>
              </w:rPr>
              <w:t>LEADER-määrusest tulenevad välistused.</w:t>
            </w:r>
          </w:p>
        </w:tc>
      </w:tr>
      <w:tr w:rsidR="00652FD0" w14:paraId="1BEB8A78" w14:textId="77777777">
        <w:tc>
          <w:tcPr>
            <w:tcW w:w="1980" w:type="dxa"/>
            <w:vAlign w:val="center"/>
          </w:tcPr>
          <w:p w14:paraId="2108C433" w14:textId="77777777" w:rsidR="00652FD0" w:rsidRDefault="009A7842">
            <w:r>
              <w:t>Toetuse saajad</w:t>
            </w:r>
          </w:p>
        </w:tc>
        <w:tc>
          <w:tcPr>
            <w:tcW w:w="7082" w:type="dxa"/>
          </w:tcPr>
          <w:p w14:paraId="685B918C" w14:textId="77777777" w:rsidR="00652FD0" w:rsidRDefault="009A7842">
            <w:pPr>
              <w:numPr>
                <w:ilvl w:val="0"/>
                <w:numId w:val="16"/>
              </w:numPr>
              <w:pBdr>
                <w:top w:val="nil"/>
                <w:left w:val="nil"/>
                <w:bottom w:val="nil"/>
                <w:right w:val="nil"/>
                <w:between w:val="nil"/>
              </w:pBdr>
              <w:spacing w:line="240" w:lineRule="auto"/>
              <w:jc w:val="both"/>
            </w:pPr>
            <w:r>
              <w:rPr>
                <w:color w:val="000000"/>
              </w:rPr>
              <w:t>KIKO</w:t>
            </w:r>
          </w:p>
        </w:tc>
      </w:tr>
      <w:tr w:rsidR="00652FD0" w14:paraId="0C2AA503" w14:textId="77777777">
        <w:tc>
          <w:tcPr>
            <w:tcW w:w="1980" w:type="dxa"/>
            <w:vAlign w:val="center"/>
          </w:tcPr>
          <w:p w14:paraId="362BD292" w14:textId="77777777" w:rsidR="00652FD0" w:rsidRDefault="009A7842">
            <w:r>
              <w:t>Nõuded toetuse saajatele</w:t>
            </w:r>
          </w:p>
        </w:tc>
        <w:tc>
          <w:tcPr>
            <w:tcW w:w="7082" w:type="dxa"/>
          </w:tcPr>
          <w:p w14:paraId="4A39EEA0" w14:textId="77777777" w:rsidR="00652FD0" w:rsidRDefault="009A7842">
            <w:pPr>
              <w:numPr>
                <w:ilvl w:val="0"/>
                <w:numId w:val="9"/>
              </w:numPr>
              <w:pBdr>
                <w:top w:val="nil"/>
                <w:left w:val="nil"/>
                <w:bottom w:val="nil"/>
                <w:right w:val="nil"/>
                <w:between w:val="nil"/>
              </w:pBdr>
              <w:spacing w:after="0" w:line="240" w:lineRule="auto"/>
              <w:jc w:val="both"/>
            </w:pPr>
            <w:r>
              <w:rPr>
                <w:color w:val="000000"/>
              </w:rPr>
              <w:t xml:space="preserve">Tegevuse elluviimise koht peab olema KIKO piirkonnas või tegevuse mõju suunatud KIKO piirkonda </w:t>
            </w:r>
          </w:p>
          <w:p w14:paraId="2B8443D2" w14:textId="77777777" w:rsidR="00652FD0" w:rsidRDefault="009A7842">
            <w:pPr>
              <w:numPr>
                <w:ilvl w:val="0"/>
                <w:numId w:val="9"/>
              </w:numPr>
              <w:pBdr>
                <w:top w:val="nil"/>
                <w:left w:val="nil"/>
                <w:bottom w:val="nil"/>
                <w:right w:val="nil"/>
                <w:between w:val="nil"/>
              </w:pBdr>
              <w:spacing w:line="240" w:lineRule="auto"/>
              <w:jc w:val="both"/>
            </w:pPr>
            <w:r>
              <w:rPr>
                <w:color w:val="000000"/>
              </w:rPr>
              <w:t>LEADER-määrusest tulenevad nõuded</w:t>
            </w:r>
          </w:p>
        </w:tc>
      </w:tr>
      <w:tr w:rsidR="00652FD0" w14:paraId="23F21618" w14:textId="77777777">
        <w:tc>
          <w:tcPr>
            <w:tcW w:w="1980" w:type="dxa"/>
            <w:vAlign w:val="center"/>
          </w:tcPr>
          <w:p w14:paraId="5B090FC6" w14:textId="77777777" w:rsidR="00652FD0" w:rsidRDefault="009A7842">
            <w:r>
              <w:t>Toetussummad</w:t>
            </w:r>
          </w:p>
        </w:tc>
        <w:tc>
          <w:tcPr>
            <w:tcW w:w="7082" w:type="dxa"/>
          </w:tcPr>
          <w:p w14:paraId="05AEF4CD" w14:textId="77777777" w:rsidR="00652FD0" w:rsidRDefault="009A7842">
            <w:pPr>
              <w:numPr>
                <w:ilvl w:val="0"/>
                <w:numId w:val="3"/>
              </w:numPr>
              <w:pBdr>
                <w:top w:val="nil"/>
                <w:left w:val="nil"/>
                <w:bottom w:val="nil"/>
                <w:right w:val="nil"/>
                <w:between w:val="nil"/>
              </w:pBdr>
              <w:spacing w:line="240" w:lineRule="auto"/>
              <w:jc w:val="both"/>
              <w:rPr>
                <w:sz w:val="24"/>
                <w:szCs w:val="24"/>
              </w:rPr>
            </w:pPr>
            <w:r>
              <w:t>Vastavalt üldkoosoleku otsusele</w:t>
            </w:r>
          </w:p>
        </w:tc>
      </w:tr>
      <w:tr w:rsidR="00652FD0" w14:paraId="3CC31558" w14:textId="77777777">
        <w:tc>
          <w:tcPr>
            <w:tcW w:w="1980" w:type="dxa"/>
            <w:vAlign w:val="center"/>
          </w:tcPr>
          <w:p w14:paraId="19466459" w14:textId="77777777" w:rsidR="00652FD0" w:rsidRDefault="009A7842">
            <w:r>
              <w:t>Toetuse määr</w:t>
            </w:r>
          </w:p>
        </w:tc>
        <w:tc>
          <w:tcPr>
            <w:tcW w:w="7082" w:type="dxa"/>
          </w:tcPr>
          <w:p w14:paraId="3C8464B4" w14:textId="77777777" w:rsidR="00652FD0" w:rsidRDefault="009A7842">
            <w:pPr>
              <w:numPr>
                <w:ilvl w:val="0"/>
                <w:numId w:val="10"/>
              </w:numPr>
              <w:pBdr>
                <w:top w:val="nil"/>
                <w:left w:val="nil"/>
                <w:bottom w:val="nil"/>
                <w:right w:val="nil"/>
                <w:between w:val="nil"/>
              </w:pBdr>
              <w:spacing w:after="0" w:line="240" w:lineRule="auto"/>
              <w:jc w:val="both"/>
            </w:pPr>
            <w:r>
              <w:t>Vihmavarju- ja k</w:t>
            </w:r>
            <w:r>
              <w:rPr>
                <w:color w:val="000000"/>
              </w:rPr>
              <w:t>oostööprojekt</w:t>
            </w:r>
            <w:r>
              <w:t>id:</w:t>
            </w:r>
            <w:r>
              <w:rPr>
                <w:color w:val="000000"/>
              </w:rPr>
              <w:t xml:space="preserve"> kuni 90%.</w:t>
            </w:r>
          </w:p>
          <w:p w14:paraId="3E1813F9" w14:textId="77777777" w:rsidR="00652FD0" w:rsidRDefault="009A7842">
            <w:pPr>
              <w:numPr>
                <w:ilvl w:val="0"/>
                <w:numId w:val="10"/>
              </w:numPr>
              <w:pBdr>
                <w:top w:val="nil"/>
                <w:left w:val="nil"/>
                <w:bottom w:val="nil"/>
                <w:right w:val="nil"/>
                <w:between w:val="nil"/>
              </w:pBdr>
              <w:spacing w:line="240" w:lineRule="auto"/>
              <w:jc w:val="both"/>
            </w:pPr>
            <w:r>
              <w:rPr>
                <w:color w:val="000000"/>
              </w:rPr>
              <w:t>Piiriülese koostööprojekti ettevalmistavad tegevused: 100%.</w:t>
            </w:r>
          </w:p>
        </w:tc>
      </w:tr>
      <w:tr w:rsidR="00652FD0" w14:paraId="31E0E563" w14:textId="77777777">
        <w:trPr>
          <w:trHeight w:val="31"/>
        </w:trPr>
        <w:tc>
          <w:tcPr>
            <w:tcW w:w="1980" w:type="dxa"/>
            <w:vAlign w:val="center"/>
          </w:tcPr>
          <w:p w14:paraId="23169B4D" w14:textId="77777777" w:rsidR="00652FD0" w:rsidRDefault="009A7842">
            <w:r>
              <w:t>Väljundnäitajad</w:t>
            </w:r>
          </w:p>
        </w:tc>
        <w:tc>
          <w:tcPr>
            <w:tcW w:w="7082" w:type="dxa"/>
          </w:tcPr>
          <w:p w14:paraId="355093A4" w14:textId="77777777" w:rsidR="00652FD0" w:rsidRDefault="009A7842">
            <w:pPr>
              <w:jc w:val="both"/>
            </w:pPr>
            <w:r>
              <w:t>Toetust saanud vihmavarjuprojektide arv - 1.</w:t>
            </w:r>
          </w:p>
          <w:p w14:paraId="6F3CDD08" w14:textId="77777777" w:rsidR="00652FD0" w:rsidRDefault="009A7842">
            <w:pPr>
              <w:jc w:val="both"/>
            </w:pPr>
            <w:r>
              <w:t>Toetust saanud koostööprojektide arv - 5.</w:t>
            </w:r>
          </w:p>
          <w:p w14:paraId="0CF86FAD" w14:textId="77777777" w:rsidR="00652FD0" w:rsidRDefault="009A7842">
            <w:pPr>
              <w:jc w:val="both"/>
            </w:pPr>
            <w:r>
              <w:t>Noorte kaasamisele suunatud projektide arv - 1.</w:t>
            </w:r>
          </w:p>
        </w:tc>
      </w:tr>
    </w:tbl>
    <w:p w14:paraId="1BCCE0E2" w14:textId="77777777" w:rsidR="00652FD0" w:rsidRDefault="00652FD0">
      <w:pPr>
        <w:jc w:val="both"/>
      </w:pPr>
    </w:p>
    <w:p w14:paraId="1DDBF062" w14:textId="77777777" w:rsidR="00652FD0" w:rsidRDefault="00652FD0">
      <w:pPr>
        <w:jc w:val="both"/>
      </w:pPr>
    </w:p>
    <w:p w14:paraId="19A18E82" w14:textId="77777777" w:rsidR="00652FD0" w:rsidRDefault="00652FD0">
      <w:pPr>
        <w:jc w:val="both"/>
      </w:pPr>
    </w:p>
    <w:p w14:paraId="65E4DFD3" w14:textId="77777777" w:rsidR="00652FD0" w:rsidRDefault="009A7842">
      <w:pPr>
        <w:rPr>
          <w:color w:val="6B911C"/>
          <w:sz w:val="26"/>
          <w:szCs w:val="26"/>
        </w:rPr>
      </w:pPr>
      <w:r>
        <w:br w:type="page"/>
      </w:r>
    </w:p>
    <w:p w14:paraId="186B9040" w14:textId="77777777" w:rsidR="00652FD0" w:rsidRDefault="009A7842">
      <w:pPr>
        <w:pStyle w:val="Pealkiri2"/>
        <w:rPr>
          <w:rFonts w:eastAsia="Cambria" w:cs="Cambria"/>
          <w:color w:val="76923C"/>
          <w:szCs w:val="26"/>
        </w:rPr>
      </w:pPr>
      <w:bookmarkStart w:id="248" w:name="_Toc135391705"/>
      <w:r>
        <w:rPr>
          <w:rFonts w:eastAsia="Cambria" w:cs="Cambria"/>
          <w:color w:val="76923C"/>
          <w:szCs w:val="26"/>
        </w:rPr>
        <w:lastRenderedPageBreak/>
        <w:t>4.6. Strateegia uuenduslikkus ja integreeritus</w:t>
      </w:r>
      <w:bookmarkEnd w:id="248"/>
    </w:p>
    <w:p w14:paraId="71899E9F" w14:textId="77777777" w:rsidR="00652FD0" w:rsidRDefault="00652FD0">
      <w:pPr>
        <w:rPr>
          <w:color w:val="6B911C"/>
          <w:sz w:val="26"/>
          <w:szCs w:val="26"/>
        </w:rPr>
      </w:pPr>
      <w:bookmarkStart w:id="249" w:name="_heading=h.2xcytpi" w:colFirst="0" w:colLast="0"/>
      <w:bookmarkEnd w:id="249"/>
    </w:p>
    <w:p w14:paraId="47971C84" w14:textId="77777777" w:rsidR="00652FD0" w:rsidRDefault="009A7842">
      <w:pPr>
        <w:jc w:val="both"/>
      </w:pPr>
      <w:r>
        <w:t xml:space="preserve">KIKO strateegia perioodil 2023–2027 jätkab suurel määral lõppeva perioodi strateegilise visiooniga. Oluline on jätkuvalt ettevõtlikkuse ja ettevõtluse aktiveerimine, kohaliku ressurssi efektiivne kasutamine,  kogukondade kooskäimine ja </w:t>
      </w:r>
      <w:proofErr w:type="spellStart"/>
      <w:r>
        <w:t>võimestamine</w:t>
      </w:r>
      <w:proofErr w:type="spellEnd"/>
      <w:r>
        <w:t>. Uuel strateegia perioodil on lisaks fookuses konkreetsemad sihtgrupid (noored, eakad).</w:t>
      </w:r>
    </w:p>
    <w:p w14:paraId="0B2DDD61" w14:textId="77777777" w:rsidR="00652FD0" w:rsidRDefault="009A7842">
      <w:pPr>
        <w:jc w:val="both"/>
      </w:pPr>
      <w:r>
        <w:t xml:space="preserve">2023-2027 perioodi strateegia koostamise raames läbiviidud küsitluste, analüüside ja kohtumiste tulemusena saab järeldada, et KIKO tegevus, meetmed ja toetuste jagamine üldjoontes toimib.  Seetõttu ei ole vaja suuri muudatusi uuel perioodil ette võtta, kuid mõningad uued lähenemised, võttes arvesse nii piirkonna üldist arengut, väliskeskkonna mõju ning KIKO kui organisatsiooni enda arengut, on siiski vajalikud. Käesoleval perioodil on uuenduslikud järgmised aspektid: </w:t>
      </w:r>
    </w:p>
    <w:p w14:paraId="79929B84" w14:textId="77777777" w:rsidR="00652FD0" w:rsidRDefault="009A7842">
      <w:pPr>
        <w:numPr>
          <w:ilvl w:val="0"/>
          <w:numId w:val="53"/>
        </w:numPr>
        <w:pBdr>
          <w:top w:val="nil"/>
          <w:left w:val="nil"/>
          <w:bottom w:val="nil"/>
          <w:right w:val="nil"/>
          <w:between w:val="nil"/>
        </w:pBdr>
        <w:spacing w:after="0"/>
        <w:jc w:val="both"/>
      </w:pPr>
      <w:r>
        <w:rPr>
          <w:color w:val="000000"/>
        </w:rPr>
        <w:t xml:space="preserve">strateegia meetmed on suunatud konkreetse fookusvaldkonna arendamiseks, sisaldades kõiki </w:t>
      </w:r>
      <w:r>
        <w:t>antud</w:t>
      </w:r>
      <w:r>
        <w:rPr>
          <w:color w:val="000000"/>
        </w:rPr>
        <w:t xml:space="preserve"> valdkonna soovitavaid tegevusi;</w:t>
      </w:r>
    </w:p>
    <w:p w14:paraId="08650986" w14:textId="77777777" w:rsidR="00652FD0" w:rsidRDefault="009A7842">
      <w:pPr>
        <w:numPr>
          <w:ilvl w:val="0"/>
          <w:numId w:val="53"/>
        </w:numPr>
        <w:pBdr>
          <w:top w:val="nil"/>
          <w:left w:val="nil"/>
          <w:bottom w:val="nil"/>
          <w:right w:val="nil"/>
          <w:between w:val="nil"/>
        </w:pBdr>
        <w:spacing w:after="0"/>
        <w:jc w:val="both"/>
      </w:pPr>
      <w:r>
        <w:rPr>
          <w:color w:val="000000"/>
        </w:rPr>
        <w:t xml:space="preserve">konkreetse toetatava fookusvaldkonnana on lisandunud noorte toetamine, mis annab sõnumi, et noored on KIKO piirkonnas väärtustatud; </w:t>
      </w:r>
    </w:p>
    <w:p w14:paraId="272B02D1" w14:textId="77777777" w:rsidR="00652FD0" w:rsidRDefault="009A7842">
      <w:pPr>
        <w:numPr>
          <w:ilvl w:val="0"/>
          <w:numId w:val="53"/>
        </w:numPr>
        <w:pBdr>
          <w:top w:val="nil"/>
          <w:left w:val="nil"/>
          <w:bottom w:val="nil"/>
          <w:right w:val="nil"/>
          <w:between w:val="nil"/>
        </w:pBdr>
        <w:spacing w:after="0"/>
        <w:jc w:val="both"/>
      </w:pPr>
      <w:r>
        <w:rPr>
          <w:color w:val="000000"/>
        </w:rPr>
        <w:t xml:space="preserve">horisontaalsed valdkonnad (koostöö, keskkond ja uuenduslikkus) on edaspidi eraldi hinnatavad; </w:t>
      </w:r>
    </w:p>
    <w:p w14:paraId="3817DB0D" w14:textId="77777777" w:rsidR="00652FD0" w:rsidRDefault="009A7842">
      <w:pPr>
        <w:numPr>
          <w:ilvl w:val="0"/>
          <w:numId w:val="53"/>
        </w:numPr>
        <w:pBdr>
          <w:top w:val="nil"/>
          <w:left w:val="nil"/>
          <w:bottom w:val="nil"/>
          <w:right w:val="nil"/>
          <w:between w:val="nil"/>
        </w:pBdr>
        <w:jc w:val="both"/>
      </w:pPr>
      <w:r>
        <w:rPr>
          <w:color w:val="000000"/>
        </w:rPr>
        <w:t xml:space="preserve">tegemist on </w:t>
      </w:r>
      <w:proofErr w:type="spellStart"/>
      <w:r>
        <w:rPr>
          <w:color w:val="000000"/>
        </w:rPr>
        <w:t>ühisstrateegiaga</w:t>
      </w:r>
      <w:proofErr w:type="spellEnd"/>
      <w:r>
        <w:rPr>
          <w:color w:val="000000"/>
        </w:rPr>
        <w:t>, mis tähendab, et lisaks LEADER-meetme EAFRD vahenditele rakendatakse ka ESF+ vahendeid.</w:t>
      </w:r>
    </w:p>
    <w:p w14:paraId="063B545F" w14:textId="77777777" w:rsidR="00652FD0" w:rsidRDefault="00652FD0">
      <w:pPr>
        <w:jc w:val="both"/>
      </w:pPr>
    </w:p>
    <w:p w14:paraId="2D208167" w14:textId="77777777" w:rsidR="00652FD0" w:rsidRDefault="00652FD0">
      <w:pPr>
        <w:jc w:val="both"/>
        <w:rPr>
          <w:color w:val="FF0000"/>
        </w:rPr>
      </w:pPr>
    </w:p>
    <w:p w14:paraId="53110B6F" w14:textId="77777777" w:rsidR="00652FD0" w:rsidRDefault="009A7842">
      <w:r>
        <w:br w:type="page"/>
      </w:r>
    </w:p>
    <w:p w14:paraId="4FF071F2" w14:textId="77777777" w:rsidR="00652FD0" w:rsidRDefault="00652FD0">
      <w:pPr>
        <w:rPr>
          <w:color w:val="6B911C"/>
          <w:sz w:val="32"/>
          <w:szCs w:val="32"/>
        </w:rPr>
      </w:pPr>
    </w:p>
    <w:p w14:paraId="56503BD6" w14:textId="77777777" w:rsidR="00652FD0" w:rsidRDefault="009A7842">
      <w:pPr>
        <w:pStyle w:val="Pealkiri1"/>
      </w:pPr>
      <w:bookmarkStart w:id="250" w:name="_Toc135391706"/>
      <w:r>
        <w:rPr>
          <w:rFonts w:eastAsia="Cambria" w:cs="Cambria"/>
          <w:color w:val="76923C"/>
        </w:rPr>
        <w:t>5. Strateegia rakendamise juhtimine ja seire</w:t>
      </w:r>
      <w:bookmarkEnd w:id="250"/>
      <w:r>
        <w:rPr>
          <w:rFonts w:eastAsia="Cambria" w:cs="Cambria"/>
          <w:color w:val="76923C"/>
        </w:rPr>
        <w:t xml:space="preserve"> </w:t>
      </w:r>
    </w:p>
    <w:p w14:paraId="5F14624C" w14:textId="77777777" w:rsidR="00652FD0" w:rsidRDefault="009A7842">
      <w:pPr>
        <w:pStyle w:val="Pealkiri2"/>
        <w:rPr>
          <w:rFonts w:eastAsia="Cambria" w:cs="Cambria"/>
          <w:color w:val="76923C"/>
          <w:szCs w:val="26"/>
        </w:rPr>
      </w:pPr>
      <w:bookmarkStart w:id="251" w:name="_Toc135391707"/>
      <w:r>
        <w:rPr>
          <w:rFonts w:eastAsia="Cambria" w:cs="Cambria"/>
          <w:color w:val="76923C"/>
          <w:szCs w:val="26"/>
        </w:rPr>
        <w:t>5.1. Strateegia elluviimise juhtimine</w:t>
      </w:r>
      <w:bookmarkEnd w:id="251"/>
    </w:p>
    <w:p w14:paraId="2C0BEA7B" w14:textId="77777777" w:rsidR="00652FD0" w:rsidRDefault="00652FD0">
      <w:pPr>
        <w:jc w:val="both"/>
      </w:pPr>
    </w:p>
    <w:p w14:paraId="602F4799" w14:textId="77777777" w:rsidR="00652FD0" w:rsidRDefault="009A7842">
      <w:pPr>
        <w:jc w:val="both"/>
      </w:pPr>
      <w:r>
        <w:t xml:space="preserve">Strateegia rakendajaks on KIKO. KIKO liikmed kinnitavad strateegia oma üldkoosolekul. </w:t>
      </w:r>
    </w:p>
    <w:p w14:paraId="10DAAD66" w14:textId="77777777" w:rsidR="00652FD0" w:rsidRDefault="009A7842">
      <w:pPr>
        <w:jc w:val="both"/>
      </w:pPr>
      <w:r>
        <w:t>Strateegia igapäevase rakendamisega tegelevad KIKO juhatus, hindamiskomisjon ja tegevjuht. Kui strateegia elluviimiseks on vaja lisapersonali, on juhatusel võimalik värvata tegevuste elluviimiseks lisatööjõudu (projektijuhid).</w:t>
      </w:r>
    </w:p>
    <w:p w14:paraId="303ADC5A" w14:textId="77777777" w:rsidR="00652FD0" w:rsidRDefault="009A7842">
      <w:pPr>
        <w:jc w:val="both"/>
      </w:pPr>
      <w:r>
        <w:t>KIKO nõustab taotlejaid kogu protsessi vältel, alates projektiideest kuni projekti teostamise ja maksetaotluse esitamiseni. Kõige olulisemaks etapiks on taotluse esitamise etapp, kus võimalikud taotlejad vajavad nõu nii idee sobivuse kui taotluse koostamise osas. Taotlejad saavad oma idee sobivuse ja taotlusele esitatavate nõuete osas nõu individuaalse nõustamise, infopäevade ja seminaride käigus. Kogu info koos juhiste ning hindamiskriteeriumitega on igapäevaselt kättesaadav KIKO kodulehel (</w:t>
      </w:r>
      <w:hyperlink r:id="rId14">
        <w:r w:rsidR="00652FD0">
          <w:rPr>
            <w:color w:val="4F6228"/>
            <w:u w:val="single"/>
          </w:rPr>
          <w:t>www.kirderannik.ee</w:t>
        </w:r>
      </w:hyperlink>
      <w:r>
        <w:t xml:space="preserve">). </w:t>
      </w:r>
    </w:p>
    <w:p w14:paraId="5D24284F" w14:textId="77777777" w:rsidR="00652FD0" w:rsidRDefault="009A7842">
      <w:pPr>
        <w:jc w:val="both"/>
      </w:pPr>
      <w:r>
        <w:t xml:space="preserve">KIKO tegeleb strateegia elluviimisel aktiivselt info jagamisega. Info jagamise peamine eesmärk on teavitada laiemat avalikkust strateegia elluviimisest ning rahastusvõimalustest ja innustada piirkonna elanikke, organisatsioone ning ettevõtteid oma tegevust ja elukeskkonda arendama. Olulisemad sihtrühmad tulenevad käesolevast strateegiast ning nendeks on ettevõtjad, noored ja kogukonnad. Info jagamiseks kasutatakse nii veebilehte, sotsiaalmeedia kanaleid kui avalikke üritusi. </w:t>
      </w:r>
    </w:p>
    <w:p w14:paraId="4F2B40B4" w14:textId="77777777" w:rsidR="00652FD0" w:rsidRDefault="009A7842">
      <w:pPr>
        <w:jc w:val="both"/>
      </w:pPr>
      <w:r>
        <w:t xml:space="preserve">Lisaks teostatakse KIKO strateegia raames rahastatud projektide edulugude seiret, edukate projektide taotlejad märgitakse ära ning kasutatakse parimate praktikate ja kogemuste jagamisel ürituste raames. </w:t>
      </w:r>
    </w:p>
    <w:p w14:paraId="495E29B5" w14:textId="77777777" w:rsidR="00652FD0" w:rsidRDefault="009A7842">
      <w:r>
        <w:rPr>
          <w:noProof/>
        </w:rPr>
        <w:drawing>
          <wp:inline distT="0" distB="0" distL="0" distR="0" wp14:anchorId="5B3659AA" wp14:editId="4F1AC179">
            <wp:extent cx="5761355" cy="2590800"/>
            <wp:effectExtent l="0" t="0" r="0" b="0"/>
            <wp:docPr id="171098143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5"/>
                    <a:srcRect/>
                    <a:stretch>
                      <a:fillRect/>
                    </a:stretch>
                  </pic:blipFill>
                  <pic:spPr>
                    <a:xfrm>
                      <a:off x="0" y="0"/>
                      <a:ext cx="5761355" cy="2590800"/>
                    </a:xfrm>
                    <a:prstGeom prst="rect">
                      <a:avLst/>
                    </a:prstGeom>
                    <a:ln/>
                  </pic:spPr>
                </pic:pic>
              </a:graphicData>
            </a:graphic>
          </wp:inline>
        </w:drawing>
      </w:r>
    </w:p>
    <w:p w14:paraId="3C72E94F" w14:textId="77777777" w:rsidR="00652FD0" w:rsidRDefault="009A7842">
      <w:pPr>
        <w:rPr>
          <w:sz w:val="20"/>
          <w:szCs w:val="20"/>
        </w:rPr>
      </w:pPr>
      <w:r>
        <w:rPr>
          <w:sz w:val="20"/>
          <w:szCs w:val="20"/>
        </w:rPr>
        <w:t>Joonis 6: KIKO struktuur.</w:t>
      </w:r>
    </w:p>
    <w:p w14:paraId="1F6D4C66" w14:textId="77777777" w:rsidR="00652FD0" w:rsidRDefault="009A7842">
      <w:pPr>
        <w:numPr>
          <w:ilvl w:val="0"/>
          <w:numId w:val="19"/>
        </w:numPr>
        <w:pBdr>
          <w:top w:val="nil"/>
          <w:left w:val="nil"/>
          <w:bottom w:val="nil"/>
          <w:right w:val="nil"/>
          <w:between w:val="nil"/>
        </w:pBdr>
        <w:tabs>
          <w:tab w:val="left" w:pos="720"/>
        </w:tabs>
        <w:spacing w:after="0" w:line="240" w:lineRule="auto"/>
        <w:jc w:val="both"/>
      </w:pPr>
      <w:r>
        <w:rPr>
          <w:b/>
          <w:color w:val="000000"/>
        </w:rPr>
        <w:t>KIKO üldkoosolek:</w:t>
      </w:r>
      <w:r>
        <w:rPr>
          <w:color w:val="000000"/>
        </w:rPr>
        <w:t xml:space="preserve"> määrab KIKO juhatuse, KIKO revisjonikomisjoni, KIKO hindamiskomisjoni. Kinnitab ja muudab vajadusel KIKO strateegiat ning annab lõpliku hinnangu KIKO strateegiast kinnipidamisest. Võtab vastu otsuseid, mis on seotud varade võõrandamisega</w:t>
      </w:r>
      <w:r>
        <w:t xml:space="preserve"> ja</w:t>
      </w:r>
      <w:r>
        <w:rPr>
          <w:color w:val="000000"/>
        </w:rPr>
        <w:t xml:space="preserve"> KIKO staatuse muutmisega.</w:t>
      </w:r>
    </w:p>
    <w:p w14:paraId="3F18B095" w14:textId="77777777" w:rsidR="00652FD0" w:rsidRDefault="009A7842">
      <w:pPr>
        <w:numPr>
          <w:ilvl w:val="0"/>
          <w:numId w:val="19"/>
        </w:numPr>
        <w:pBdr>
          <w:top w:val="nil"/>
          <w:left w:val="nil"/>
          <w:bottom w:val="nil"/>
          <w:right w:val="nil"/>
          <w:between w:val="nil"/>
        </w:pBdr>
        <w:tabs>
          <w:tab w:val="left" w:pos="720"/>
        </w:tabs>
        <w:spacing w:after="0" w:line="240" w:lineRule="auto"/>
        <w:jc w:val="both"/>
      </w:pPr>
      <w:r>
        <w:rPr>
          <w:b/>
          <w:color w:val="000000"/>
        </w:rPr>
        <w:lastRenderedPageBreak/>
        <w:t>KIKO revisjonikomisjon</w:t>
      </w:r>
      <w:r>
        <w:rPr>
          <w:color w:val="000000"/>
        </w:rPr>
        <w:t>: kontrollib KIKO juhtorganite poolt vastuvõetud otsuste ja muude aktide täitmise õiguspärasust ning teeb ettepanekuid KIKO toimimise paremaks muutmiseks.</w:t>
      </w:r>
    </w:p>
    <w:p w14:paraId="313B2191" w14:textId="77777777" w:rsidR="00652FD0" w:rsidRDefault="009A7842">
      <w:pPr>
        <w:numPr>
          <w:ilvl w:val="0"/>
          <w:numId w:val="19"/>
        </w:numPr>
        <w:pBdr>
          <w:top w:val="nil"/>
          <w:left w:val="nil"/>
          <w:bottom w:val="nil"/>
          <w:right w:val="nil"/>
          <w:between w:val="nil"/>
        </w:pBdr>
        <w:tabs>
          <w:tab w:val="left" w:pos="720"/>
        </w:tabs>
        <w:spacing w:after="0" w:line="240" w:lineRule="auto"/>
        <w:jc w:val="both"/>
      </w:pPr>
      <w:r>
        <w:rPr>
          <w:b/>
          <w:color w:val="000000"/>
        </w:rPr>
        <w:t>KIKO hindamiskomisjon</w:t>
      </w:r>
      <w:r>
        <w:rPr>
          <w:color w:val="000000"/>
        </w:rPr>
        <w:t xml:space="preserve">: võtab vastu otsuseid </w:t>
      </w:r>
      <w:proofErr w:type="spellStart"/>
      <w:r>
        <w:rPr>
          <w:color w:val="000000"/>
        </w:rPr>
        <w:t>KIKO-le</w:t>
      </w:r>
      <w:proofErr w:type="spellEnd"/>
      <w:r>
        <w:rPr>
          <w:color w:val="000000"/>
        </w:rPr>
        <w:t xml:space="preserve"> esitatud projektide kohta ning teeb juhatusele ettepaneku projekti rahastamiseks või mitterahastamiseks. Hindamiskomisjoni ei saa kuuluda juhatuse liige ja revisjonikomisjoni liige. </w:t>
      </w:r>
    </w:p>
    <w:p w14:paraId="44837E8F" w14:textId="77777777" w:rsidR="00652FD0" w:rsidRDefault="009A7842">
      <w:pPr>
        <w:numPr>
          <w:ilvl w:val="0"/>
          <w:numId w:val="19"/>
        </w:numPr>
        <w:pBdr>
          <w:top w:val="nil"/>
          <w:left w:val="nil"/>
          <w:bottom w:val="nil"/>
          <w:right w:val="nil"/>
          <w:between w:val="nil"/>
        </w:pBdr>
        <w:tabs>
          <w:tab w:val="left" w:pos="720"/>
        </w:tabs>
        <w:spacing w:after="0" w:line="240" w:lineRule="auto"/>
        <w:jc w:val="both"/>
      </w:pPr>
      <w:r>
        <w:rPr>
          <w:b/>
          <w:color w:val="000000"/>
        </w:rPr>
        <w:t>KIKO juhatus</w:t>
      </w:r>
      <w:r>
        <w:rPr>
          <w:color w:val="000000"/>
        </w:rPr>
        <w:t xml:space="preserve">: tegeleb KIKO üldjuhtimisega vastavalt põhikirjas väljatoodud juhatuse pädevusele. </w:t>
      </w:r>
    </w:p>
    <w:p w14:paraId="039B0759" w14:textId="77777777" w:rsidR="00652FD0" w:rsidRDefault="009A7842">
      <w:pPr>
        <w:numPr>
          <w:ilvl w:val="0"/>
          <w:numId w:val="19"/>
        </w:numPr>
        <w:pBdr>
          <w:top w:val="nil"/>
          <w:left w:val="nil"/>
          <w:bottom w:val="nil"/>
          <w:right w:val="nil"/>
          <w:between w:val="nil"/>
        </w:pBdr>
        <w:tabs>
          <w:tab w:val="left" w:pos="720"/>
        </w:tabs>
        <w:spacing w:after="0" w:line="240" w:lineRule="auto"/>
        <w:jc w:val="both"/>
      </w:pPr>
      <w:r>
        <w:rPr>
          <w:b/>
          <w:color w:val="000000"/>
        </w:rPr>
        <w:t>KIKO tegevjuht</w:t>
      </w:r>
      <w:r>
        <w:rPr>
          <w:color w:val="000000"/>
        </w:rPr>
        <w:t>: palgaline töötaja, kes korraldab KIKO igapäevast tööd. Tegeleb taotlejate nõustamise, kuludeklaratsioonide täitmise, hindamiskomisjoni töö tehnilise korraldamise (sh. taotluste hindamiseelne kontroll), aruandluse, sisehindamise ja seireandmete kogumisega jms.</w:t>
      </w:r>
    </w:p>
    <w:p w14:paraId="6D759B2D" w14:textId="77777777" w:rsidR="00652FD0" w:rsidRDefault="009A7842">
      <w:pPr>
        <w:numPr>
          <w:ilvl w:val="0"/>
          <w:numId w:val="19"/>
        </w:numPr>
        <w:pBdr>
          <w:top w:val="nil"/>
          <w:left w:val="nil"/>
          <w:bottom w:val="nil"/>
          <w:right w:val="nil"/>
          <w:between w:val="nil"/>
        </w:pBdr>
        <w:tabs>
          <w:tab w:val="left" w:pos="720"/>
        </w:tabs>
        <w:spacing w:after="0" w:line="240" w:lineRule="auto"/>
        <w:jc w:val="both"/>
      </w:pPr>
      <w:r>
        <w:rPr>
          <w:b/>
          <w:color w:val="000000"/>
        </w:rPr>
        <w:t>KIKO projektijuht/-juhid</w:t>
      </w:r>
      <w:r>
        <w:rPr>
          <w:color w:val="000000"/>
        </w:rPr>
        <w:t>: töölepingu või käsunduslepingu alusel. Tegele</w:t>
      </w:r>
      <w:r>
        <w:t>vad</w:t>
      </w:r>
      <w:r>
        <w:rPr>
          <w:color w:val="000000"/>
        </w:rPr>
        <w:t xml:space="preserve"> taotlejate nõustamisega, </w:t>
      </w:r>
      <w:r>
        <w:t>projekti</w:t>
      </w:r>
      <w:r>
        <w:rPr>
          <w:color w:val="000000"/>
        </w:rPr>
        <w:t>taotluste kontrollimise ja tegevusgrupi projektide elluviimisega. Töökoormuse täpsema jagunemise tegevjuhi ja projektijuhi/-juhtide vahel otsustab juhatus.</w:t>
      </w:r>
    </w:p>
    <w:p w14:paraId="53CEEFE1" w14:textId="77777777" w:rsidR="00652FD0" w:rsidRDefault="009A7842">
      <w:pPr>
        <w:numPr>
          <w:ilvl w:val="0"/>
          <w:numId w:val="20"/>
        </w:numPr>
        <w:pBdr>
          <w:top w:val="nil"/>
          <w:left w:val="nil"/>
          <w:bottom w:val="nil"/>
          <w:right w:val="nil"/>
          <w:between w:val="nil"/>
        </w:pBdr>
        <w:tabs>
          <w:tab w:val="left" w:pos="720"/>
        </w:tabs>
        <w:spacing w:after="0" w:line="240" w:lineRule="auto"/>
        <w:jc w:val="both"/>
      </w:pPr>
      <w:r>
        <w:rPr>
          <w:b/>
          <w:color w:val="000000"/>
        </w:rPr>
        <w:t>Raamatupidaja</w:t>
      </w:r>
      <w:r>
        <w:rPr>
          <w:color w:val="000000"/>
        </w:rPr>
        <w:t>: töötab käsunduslepingu alusel.</w:t>
      </w:r>
    </w:p>
    <w:p w14:paraId="44D55F2F" w14:textId="77777777" w:rsidR="00652FD0" w:rsidRDefault="00652FD0"/>
    <w:p w14:paraId="48B15CC0" w14:textId="77777777" w:rsidR="00652FD0" w:rsidRDefault="00652FD0"/>
    <w:p w14:paraId="574000F3" w14:textId="77777777" w:rsidR="00652FD0" w:rsidRDefault="009A7842">
      <w:pPr>
        <w:pStyle w:val="Pealkiri2"/>
        <w:rPr>
          <w:rFonts w:eastAsia="Cambria" w:cs="Cambria"/>
          <w:color w:val="76923C"/>
          <w:szCs w:val="26"/>
        </w:rPr>
      </w:pPr>
      <w:bookmarkStart w:id="252" w:name="_Toc135391708"/>
      <w:r>
        <w:rPr>
          <w:rFonts w:eastAsia="Cambria" w:cs="Cambria"/>
          <w:color w:val="76923C"/>
          <w:szCs w:val="26"/>
        </w:rPr>
        <w:t>5.2. Projektide hindamine</w:t>
      </w:r>
      <w:bookmarkEnd w:id="252"/>
    </w:p>
    <w:p w14:paraId="4D7143E4" w14:textId="77777777" w:rsidR="00652FD0" w:rsidRDefault="00652FD0">
      <w:pPr>
        <w:keepNext/>
        <w:keepLines/>
        <w:numPr>
          <w:ilvl w:val="1"/>
          <w:numId w:val="7"/>
        </w:numPr>
        <w:pBdr>
          <w:top w:val="nil"/>
          <w:left w:val="nil"/>
          <w:bottom w:val="nil"/>
          <w:right w:val="nil"/>
          <w:between w:val="nil"/>
        </w:pBdr>
        <w:spacing w:before="40" w:after="0"/>
        <w:rPr>
          <w:color w:val="4F6228"/>
          <w:sz w:val="26"/>
          <w:szCs w:val="26"/>
        </w:rPr>
      </w:pPr>
    </w:p>
    <w:p w14:paraId="0D4664F6" w14:textId="77777777" w:rsidR="00652FD0" w:rsidRDefault="009A7842">
      <w:pPr>
        <w:jc w:val="both"/>
      </w:pPr>
      <w:r>
        <w:t xml:space="preserve">Projektitaotluste hindamiseks moodustab KIKO üldkoosoleku otsusega  hindamiskomisjoni. Hindamiskomisjoni kuulumiseks esitab liikme esindaja, kes ei kuulu juhatuse ega revisjonikomisjoni koosseisu, avalduse juhatusele. Hindamiskomisjoni ei kuulu KIKO tegevpersonal, revisjonikomisjoni liikmed või isikud, kes vahetult nõustavad projektitoetuse taotlejaid või on isiklikult seotud projektitaotluse taotlejaga. </w:t>
      </w:r>
    </w:p>
    <w:p w14:paraId="609BF0C1" w14:textId="77777777" w:rsidR="00652FD0" w:rsidRDefault="009A7842">
      <w:pPr>
        <w:jc w:val="both"/>
      </w:pPr>
      <w:r>
        <w:t xml:space="preserve">Hindamiskomisjoni koosseis määratakse  lähtuvalt LEADER-põhimõtetest ning seal on esindatud KIKO piirkonna ettevõtjate, vabaühenduste ning KOV esindajad, sealjuures peab KOV esindajate ja KOV osalusega eraõiguslike juriidiliste isikute esindatus hindamiskomisjonis olema alla 50 protsendi. </w:t>
      </w:r>
    </w:p>
    <w:p w14:paraId="59700F94" w14:textId="77777777" w:rsidR="00652FD0" w:rsidRDefault="009A7842">
      <w:pPr>
        <w:jc w:val="both"/>
      </w:pPr>
      <w:r>
        <w:t>Hindamiskomisjon teeb üldkoosoleku poolt kinnitatud hindamismetoodika alusel tekkiva projektitaotluste pingerea põhjal rahastamisotsuste ettepaneku KIKO juhatusele.</w:t>
      </w:r>
    </w:p>
    <w:p w14:paraId="3B127715" w14:textId="77777777" w:rsidR="00652FD0" w:rsidRDefault="009A7842">
      <w:pPr>
        <w:jc w:val="both"/>
      </w:pPr>
      <w:r>
        <w:t>Hindamine jaguneb tehniliseks hindamiseks ja sisuliseks hindamiseks</w:t>
      </w:r>
    </w:p>
    <w:p w14:paraId="4E6F440F" w14:textId="77777777" w:rsidR="00652FD0" w:rsidRDefault="009A7842">
      <w:pPr>
        <w:numPr>
          <w:ilvl w:val="0"/>
          <w:numId w:val="21"/>
        </w:numPr>
        <w:spacing w:after="0"/>
        <w:jc w:val="both"/>
      </w:pPr>
      <w:r>
        <w:rPr>
          <w:color w:val="000000"/>
        </w:rPr>
        <w:t>Taotluste tehnilise vastavuskontrolli teostavad KIKO lepingulised töötajad.</w:t>
      </w:r>
    </w:p>
    <w:p w14:paraId="1D92CEB7" w14:textId="77777777" w:rsidR="00652FD0" w:rsidRDefault="009A7842">
      <w:pPr>
        <w:numPr>
          <w:ilvl w:val="0"/>
          <w:numId w:val="21"/>
        </w:numPr>
        <w:jc w:val="both"/>
      </w:pPr>
      <w:r>
        <w:rPr>
          <w:color w:val="000000"/>
        </w:rPr>
        <w:t xml:space="preserve">Taotluste </w:t>
      </w:r>
      <w:r>
        <w:t xml:space="preserve">sisulise </w:t>
      </w:r>
      <w:r>
        <w:rPr>
          <w:color w:val="000000"/>
        </w:rPr>
        <w:t xml:space="preserve">hindamise teostavad </w:t>
      </w:r>
      <w:r>
        <w:t>hindamiskomisjoni</w:t>
      </w:r>
      <w:r>
        <w:rPr>
          <w:color w:val="000000"/>
        </w:rPr>
        <w:t xml:space="preserve"> liikmed hindamiskomisjonis, sh:</w:t>
      </w:r>
    </w:p>
    <w:p w14:paraId="2410FF19" w14:textId="77777777" w:rsidR="00652FD0" w:rsidRDefault="009A7842">
      <w:pPr>
        <w:numPr>
          <w:ilvl w:val="1"/>
          <w:numId w:val="43"/>
        </w:numPr>
        <w:spacing w:after="0" w:line="257" w:lineRule="auto"/>
        <w:ind w:left="1434" w:hanging="357"/>
        <w:jc w:val="both"/>
      </w:pPr>
      <w:r>
        <w:t>taotluste hindamine vastavalt hindamiskriteeriumitele (taotlusi ei hinda hindamiskomisjoni esimees),</w:t>
      </w:r>
    </w:p>
    <w:p w14:paraId="3B1739E6" w14:textId="77777777" w:rsidR="00652FD0" w:rsidRDefault="009A7842">
      <w:pPr>
        <w:numPr>
          <w:ilvl w:val="1"/>
          <w:numId w:val="43"/>
        </w:numPr>
        <w:spacing w:after="0" w:line="257" w:lineRule="auto"/>
        <w:ind w:left="1434" w:hanging="357"/>
        <w:jc w:val="both"/>
      </w:pPr>
      <w:r>
        <w:t>vajadusel paikvaatlus ja/või ärakuulamine,</w:t>
      </w:r>
    </w:p>
    <w:p w14:paraId="051501E7" w14:textId="77777777" w:rsidR="00652FD0" w:rsidRDefault="009A7842">
      <w:pPr>
        <w:numPr>
          <w:ilvl w:val="1"/>
          <w:numId w:val="43"/>
        </w:numPr>
        <w:spacing w:after="0" w:line="257" w:lineRule="auto"/>
        <w:ind w:left="1434" w:hanging="357"/>
        <w:jc w:val="both"/>
      </w:pPr>
      <w:r>
        <w:t>hindamiskomisjoni koosolek.</w:t>
      </w:r>
    </w:p>
    <w:p w14:paraId="11F6AA20" w14:textId="77777777" w:rsidR="00652FD0" w:rsidRDefault="00652FD0">
      <w:pPr>
        <w:jc w:val="both"/>
      </w:pPr>
    </w:p>
    <w:p w14:paraId="3EE951BC" w14:textId="77777777" w:rsidR="00652FD0" w:rsidRDefault="009A7842">
      <w:pPr>
        <w:jc w:val="both"/>
      </w:pPr>
      <w:r>
        <w:t xml:space="preserve">Taotluse tehnilise kontrolli käigus kontrollitakse, kas laekunud projektitaotlused on esitatud korrektselt täidetuna ning koos kõikide kohustuslike lisadokumentidega. Puuduste puhul antakse tähtaeg puuduste kõrvaldamiseks. Juhul, kui taotleja ei kõrvalda puudusi etteantud tähtaja jooksul, kõrvaldatakse taotlus hindamisprotsessist. </w:t>
      </w:r>
    </w:p>
    <w:p w14:paraId="17F17769" w14:textId="77777777" w:rsidR="00652FD0" w:rsidRDefault="009A7842">
      <w:pPr>
        <w:jc w:val="both"/>
      </w:pPr>
      <w:r>
        <w:lastRenderedPageBreak/>
        <w:t xml:space="preserve">Taotluste sisulise hindamise aluseks on hindamiskriteeriumid, mille alusel  hinnatakse projekti vastavust strateegiale, taotlejate võimekust ja planeeritavate tegevuste teostatavust ning tulemuslikkust. </w:t>
      </w:r>
    </w:p>
    <w:p w14:paraId="257EB004" w14:textId="77777777" w:rsidR="00652FD0" w:rsidRDefault="009A7842">
      <w:pPr>
        <w:jc w:val="both"/>
      </w:pPr>
      <w:r>
        <w:t>Hindamiskriteeriumid jagunevad 3 blokki:</w:t>
      </w:r>
    </w:p>
    <w:p w14:paraId="08335E20" w14:textId="77777777" w:rsidR="00652FD0" w:rsidRDefault="009A7842">
      <w:pPr>
        <w:numPr>
          <w:ilvl w:val="0"/>
          <w:numId w:val="60"/>
        </w:numPr>
        <w:pBdr>
          <w:top w:val="nil"/>
          <w:left w:val="nil"/>
          <w:bottom w:val="nil"/>
          <w:right w:val="nil"/>
          <w:between w:val="nil"/>
        </w:pBdr>
        <w:spacing w:after="0"/>
        <w:jc w:val="both"/>
      </w:pPr>
      <w:r>
        <w:rPr>
          <w:color w:val="000000"/>
        </w:rPr>
        <w:t>Baaskriteeriumid</w:t>
      </w:r>
    </w:p>
    <w:p w14:paraId="35AEAED8" w14:textId="77777777" w:rsidR="00652FD0" w:rsidRDefault="009A7842">
      <w:pPr>
        <w:numPr>
          <w:ilvl w:val="1"/>
          <w:numId w:val="60"/>
        </w:numPr>
        <w:pBdr>
          <w:top w:val="nil"/>
          <w:left w:val="nil"/>
          <w:bottom w:val="nil"/>
          <w:right w:val="nil"/>
          <w:between w:val="nil"/>
        </w:pBdr>
        <w:spacing w:after="0"/>
        <w:jc w:val="both"/>
      </w:pPr>
      <w:r>
        <w:rPr>
          <w:color w:val="000000"/>
        </w:rPr>
        <w:t>Nelja baaskriteeriumiga hinnatakse taotluse vastavust üldnõuetele (piirkondlik mõõde, kohalikud kasusaajad, toetuse vajalikkus, projekti tegevuskava ja taotleja võimekus).</w:t>
      </w:r>
    </w:p>
    <w:p w14:paraId="0976574F" w14:textId="5292D9D7" w:rsidR="00652FD0" w:rsidRDefault="009A7842">
      <w:pPr>
        <w:numPr>
          <w:ilvl w:val="1"/>
          <w:numId w:val="60"/>
        </w:numPr>
        <w:pBdr>
          <w:top w:val="nil"/>
          <w:left w:val="nil"/>
          <w:bottom w:val="nil"/>
          <w:right w:val="nil"/>
          <w:between w:val="nil"/>
        </w:pBdr>
        <w:spacing w:after="0"/>
        <w:jc w:val="both"/>
      </w:pPr>
      <w:del w:id="253" w:author="Riin Luus" w:date="2025-12-09T16:02:00Z" w16du:dateUtc="2025-12-09T14:02:00Z">
        <w:r w:rsidDel="00DC22A1">
          <w:rPr>
            <w:color w:val="000000"/>
          </w:rPr>
          <w:delText>Taotlus peab vastama iga baaskriteeriumi nõuetele.</w:delText>
        </w:r>
      </w:del>
      <w:ins w:id="254" w:author="Riin Luus" w:date="2025-12-09T16:02:00Z" w16du:dateUtc="2025-12-09T14:02:00Z">
        <w:r w:rsidR="00DC22A1">
          <w:rPr>
            <w:color w:val="000000"/>
          </w:rPr>
          <w:t xml:space="preserve"> Sätestatud on minimaalne lävend, millele iga taotlus peab vastama.</w:t>
        </w:r>
      </w:ins>
    </w:p>
    <w:p w14:paraId="1C002614" w14:textId="77777777" w:rsidR="00652FD0" w:rsidRDefault="009A7842">
      <w:pPr>
        <w:numPr>
          <w:ilvl w:val="0"/>
          <w:numId w:val="60"/>
        </w:numPr>
        <w:pBdr>
          <w:top w:val="nil"/>
          <w:left w:val="nil"/>
          <w:bottom w:val="nil"/>
          <w:right w:val="nil"/>
          <w:between w:val="nil"/>
        </w:pBdr>
        <w:spacing w:after="0"/>
        <w:jc w:val="both"/>
      </w:pPr>
      <w:r>
        <w:rPr>
          <w:color w:val="000000"/>
        </w:rPr>
        <w:t>Meetmespetsiifilised kriteeriumid</w:t>
      </w:r>
      <w:r>
        <w:t>:</w:t>
      </w:r>
    </w:p>
    <w:p w14:paraId="4CC17F78" w14:textId="77777777" w:rsidR="00652FD0" w:rsidRDefault="009A7842">
      <w:pPr>
        <w:numPr>
          <w:ilvl w:val="1"/>
          <w:numId w:val="60"/>
        </w:numPr>
        <w:pBdr>
          <w:top w:val="nil"/>
          <w:left w:val="nil"/>
          <w:bottom w:val="nil"/>
          <w:right w:val="nil"/>
          <w:between w:val="nil"/>
        </w:pBdr>
        <w:spacing w:after="0"/>
        <w:jc w:val="both"/>
      </w:pPr>
      <w:r>
        <w:rPr>
          <w:color w:val="000000"/>
        </w:rPr>
        <w:t xml:space="preserve">Iga meetme juures hinnatakse taotluse mõju meetme eesmärgi saavutamisele ning mõju tulemusnäitajatele. </w:t>
      </w:r>
    </w:p>
    <w:p w14:paraId="3643ECE5" w14:textId="77777777" w:rsidR="00652FD0" w:rsidRDefault="009A7842">
      <w:pPr>
        <w:numPr>
          <w:ilvl w:val="1"/>
          <w:numId w:val="60"/>
        </w:numPr>
        <w:pBdr>
          <w:top w:val="nil"/>
          <w:left w:val="nil"/>
          <w:bottom w:val="nil"/>
          <w:right w:val="nil"/>
          <w:between w:val="nil"/>
        </w:pBdr>
        <w:spacing w:after="0"/>
        <w:jc w:val="both"/>
      </w:pPr>
      <w:r>
        <w:rPr>
          <w:color w:val="000000"/>
        </w:rPr>
        <w:t xml:space="preserve">Iga meetme juures on seatud lävend (minimaalne arv kriteeriume (2-3), millele taotlus peab vastama). Kokku on meetmespetsiifilisi kriteeriume igal meetmel minimaalselt 6. Kui taotlus vastab rohkematele kriteeriumitele kui seatud lävend, annab see hindamisel lisapunkte. </w:t>
      </w:r>
    </w:p>
    <w:p w14:paraId="66E3DFE9" w14:textId="77777777" w:rsidR="00652FD0" w:rsidRDefault="009A7842">
      <w:pPr>
        <w:numPr>
          <w:ilvl w:val="0"/>
          <w:numId w:val="60"/>
        </w:numPr>
        <w:pBdr>
          <w:top w:val="nil"/>
          <w:left w:val="nil"/>
          <w:bottom w:val="nil"/>
          <w:right w:val="nil"/>
          <w:between w:val="nil"/>
        </w:pBdr>
        <w:spacing w:after="0"/>
        <w:jc w:val="both"/>
      </w:pPr>
      <w:r>
        <w:rPr>
          <w:color w:val="000000"/>
        </w:rPr>
        <w:t>Üldine vastavus strateegiale</w:t>
      </w:r>
    </w:p>
    <w:p w14:paraId="4F11DBDD" w14:textId="77777777" w:rsidR="00652FD0" w:rsidRDefault="009A7842">
      <w:pPr>
        <w:numPr>
          <w:ilvl w:val="1"/>
          <w:numId w:val="60"/>
        </w:numPr>
        <w:pBdr>
          <w:top w:val="nil"/>
          <w:left w:val="nil"/>
          <w:bottom w:val="nil"/>
          <w:right w:val="nil"/>
          <w:between w:val="nil"/>
        </w:pBdr>
        <w:spacing w:after="0"/>
        <w:jc w:val="both"/>
      </w:pPr>
      <w:r>
        <w:rPr>
          <w:color w:val="000000"/>
        </w:rPr>
        <w:t>Hinnatakse skaalapõhiselt vastavust valdkondlikule strateegilisele eesmärgile (</w:t>
      </w:r>
      <w:r>
        <w:t>6</w:t>
      </w:r>
      <w:r>
        <w:rPr>
          <w:color w:val="000000"/>
        </w:rPr>
        <w:t>0% 3. bloki hi</w:t>
      </w:r>
      <w:r>
        <w:t>ndest</w:t>
      </w:r>
      <w:r>
        <w:rPr>
          <w:color w:val="000000"/>
        </w:rPr>
        <w:t>) ning strateegia horisontaalsetele eesmärkidele: koostöö, keskkonnahoid ja uuenduslikkus (20%, 10%, 1</w:t>
      </w:r>
      <w:r>
        <w:t>0%</w:t>
      </w:r>
      <w:r>
        <w:rPr>
          <w:color w:val="000000"/>
        </w:rPr>
        <w:t xml:space="preserve">). </w:t>
      </w:r>
    </w:p>
    <w:p w14:paraId="7B2C8E8A" w14:textId="77777777" w:rsidR="00652FD0" w:rsidRDefault="009A7842">
      <w:pPr>
        <w:numPr>
          <w:ilvl w:val="1"/>
          <w:numId w:val="60"/>
        </w:numPr>
        <w:pBdr>
          <w:top w:val="nil"/>
          <w:left w:val="nil"/>
          <w:bottom w:val="nil"/>
          <w:right w:val="nil"/>
          <w:between w:val="nil"/>
        </w:pBdr>
        <w:jc w:val="both"/>
      </w:pPr>
      <w:r>
        <w:rPr>
          <w:color w:val="000000"/>
        </w:rPr>
        <w:t xml:space="preserve">Sätestatud on minimaalne lävend, millele iga taotlus peab vastama. </w:t>
      </w:r>
    </w:p>
    <w:p w14:paraId="77653B7E" w14:textId="77777777" w:rsidR="00652FD0" w:rsidRDefault="009A7842">
      <w:pPr>
        <w:pBdr>
          <w:top w:val="nil"/>
          <w:left w:val="nil"/>
          <w:bottom w:val="nil"/>
          <w:right w:val="nil"/>
          <w:between w:val="nil"/>
        </w:pBdr>
        <w:jc w:val="both"/>
      </w:pPr>
      <w:r>
        <w:t>2. ja 3. bloki hinnete koondamisel</w:t>
      </w:r>
      <w:r>
        <w:rPr>
          <w:color w:val="000000"/>
        </w:rPr>
        <w:t xml:space="preserve"> tekib taotluste paremusjärjestus. </w:t>
      </w:r>
    </w:p>
    <w:p w14:paraId="01A83841" w14:textId="77777777" w:rsidR="00652FD0" w:rsidRDefault="009A7842">
      <w:pPr>
        <w:jc w:val="both"/>
      </w:pPr>
      <w:r>
        <w:t xml:space="preserve">Projektide hindamisprotsess koos paremusjärjestuse kujunemisega on kõigile taotlejatele ühtne, läbipaistev ja mittediskrimineeriv. </w:t>
      </w:r>
    </w:p>
    <w:p w14:paraId="2D82C33F" w14:textId="77777777" w:rsidR="00652FD0" w:rsidRDefault="009A7842">
      <w:pPr>
        <w:jc w:val="both"/>
      </w:pPr>
      <w:r>
        <w:t>Hindamiskriteeriumite sisu koos hindamisskaala kirjeldusega on välja toodud KIKO hindamiskorras.</w:t>
      </w:r>
    </w:p>
    <w:p w14:paraId="0C89131F" w14:textId="77777777" w:rsidR="00652FD0" w:rsidRDefault="00652FD0"/>
    <w:p w14:paraId="01AF32F7" w14:textId="77777777" w:rsidR="00652FD0" w:rsidRDefault="00652FD0"/>
    <w:p w14:paraId="3942ED62" w14:textId="77777777" w:rsidR="00652FD0" w:rsidRDefault="009A7842">
      <w:pPr>
        <w:pStyle w:val="Pealkiri2"/>
        <w:rPr>
          <w:rFonts w:eastAsia="Cambria" w:cs="Cambria"/>
          <w:color w:val="76923C"/>
          <w:szCs w:val="26"/>
        </w:rPr>
      </w:pPr>
      <w:bookmarkStart w:id="255" w:name="_Toc135391709"/>
      <w:r>
        <w:rPr>
          <w:rFonts w:eastAsia="Cambria" w:cs="Cambria"/>
          <w:color w:val="76923C"/>
          <w:szCs w:val="26"/>
        </w:rPr>
        <w:t>5.3. Strateegia seire</w:t>
      </w:r>
      <w:bookmarkEnd w:id="255"/>
    </w:p>
    <w:p w14:paraId="57999AE9" w14:textId="77777777" w:rsidR="00652FD0" w:rsidRDefault="00652FD0">
      <w:pPr>
        <w:keepNext/>
        <w:keepLines/>
        <w:numPr>
          <w:ilvl w:val="1"/>
          <w:numId w:val="7"/>
        </w:numPr>
        <w:pBdr>
          <w:top w:val="nil"/>
          <w:left w:val="nil"/>
          <w:bottom w:val="nil"/>
          <w:right w:val="nil"/>
          <w:between w:val="nil"/>
        </w:pBdr>
        <w:spacing w:before="40" w:after="0"/>
        <w:rPr>
          <w:color w:val="4F6228"/>
          <w:sz w:val="26"/>
          <w:szCs w:val="26"/>
        </w:rPr>
      </w:pPr>
    </w:p>
    <w:p w14:paraId="3AD8CEB0" w14:textId="77777777" w:rsidR="00652FD0" w:rsidRDefault="009A7842">
      <w:pPr>
        <w:jc w:val="both"/>
      </w:pPr>
      <w:r>
        <w:t xml:space="preserve">Strateegia ja selle rakendamise seiret teostatakse kahel viisil: </w:t>
      </w:r>
    </w:p>
    <w:p w14:paraId="2A7DFAF3" w14:textId="77777777" w:rsidR="00652FD0" w:rsidRDefault="00652FD0">
      <w:pPr>
        <w:ind w:left="708"/>
        <w:jc w:val="both"/>
      </w:pPr>
    </w:p>
    <w:p w14:paraId="3E10FAEB" w14:textId="77777777" w:rsidR="00652FD0" w:rsidRDefault="009A7842">
      <w:pPr>
        <w:numPr>
          <w:ilvl w:val="0"/>
          <w:numId w:val="62"/>
        </w:numPr>
        <w:jc w:val="both"/>
      </w:pPr>
      <w:r>
        <w:rPr>
          <w:color w:val="000000"/>
        </w:rPr>
        <w:t>Strateegia eesmärkide seire</w:t>
      </w:r>
      <w:r>
        <w:t xml:space="preserve">: </w:t>
      </w:r>
      <w:r>
        <w:rPr>
          <w:color w:val="000000"/>
        </w:rPr>
        <w:t xml:space="preserve">teostatakse kord aastas KIKO tegevjuhtkonna poolt vastavalt strateegias toodud mõõdikutele. Seire baasil koostab KIKO tegevjuhtkond strateegia seirearuande ning esitab selle KIKO juhatusele ja üldkoosolekule hiljemalt 1. märtsil (eelmise kalendriaasta kohta).  </w:t>
      </w:r>
    </w:p>
    <w:p w14:paraId="2C76DD84" w14:textId="77777777" w:rsidR="00652FD0" w:rsidRDefault="009A7842">
      <w:pPr>
        <w:ind w:left="708"/>
        <w:jc w:val="both"/>
      </w:pPr>
      <w:r>
        <w:t>Seirearuanne sisaldab vähemalt andmeid strateegias seatud indikaatorite sihttasemete täitmise kohta ning kirjeldatakse, milliseid tegevusi on ellu viidud tegevuspiirkonna elavdamiseks, antakse ülevaade teavitustegevustest meedias (sh edulood) ning analüüsitakse probleeme ja nende lahendamiseks ette võetud tegevusi.</w:t>
      </w:r>
    </w:p>
    <w:p w14:paraId="671CEA1E" w14:textId="77777777" w:rsidR="00652FD0" w:rsidRDefault="009A7842">
      <w:pPr>
        <w:ind w:left="708"/>
        <w:jc w:val="both"/>
      </w:pPr>
      <w:r>
        <w:t>Kui strateegia eesmärkide seire tulemusena tekib vajadus strateegia muutmiseks, esitab KIKO juhatus vastava ettepaneku üldkoosolekule koos iga-aastase seirearuandega.</w:t>
      </w:r>
    </w:p>
    <w:p w14:paraId="5B4E6095" w14:textId="77777777" w:rsidR="00652FD0" w:rsidRDefault="009A7842">
      <w:pPr>
        <w:numPr>
          <w:ilvl w:val="0"/>
          <w:numId w:val="62"/>
        </w:numPr>
        <w:jc w:val="both"/>
      </w:pPr>
      <w:r>
        <w:lastRenderedPageBreak/>
        <w:t xml:space="preserve">Meetmete elluviimise seire ehk sisehindamine: toimub jooksvalt (vähemalt kord kvartalis), mida korraldab KIKO tegevjuhtkond ning annab sellest regulaarselt aru (vähemalt korra kvartalis) KIKO juhatusele ning vähemalt kord aastas üldkoosolekule. </w:t>
      </w:r>
    </w:p>
    <w:p w14:paraId="68DC0C3E" w14:textId="77777777" w:rsidR="00652FD0" w:rsidRDefault="009A7842">
      <w:pPr>
        <w:ind w:left="708"/>
        <w:jc w:val="both"/>
      </w:pPr>
      <w:r>
        <w:t xml:space="preserve">Sisehindamise eesmärk on koguda ja edastada infot sellest, mida on KIKO strateegia elluviimise raames tehtud ja millise edukusega, milline on ümbritseva keskkonna olukord, millised muutused piirkonnas toimuvad ja millised on olnud kohaliku tegevusrühma peamised arengud. </w:t>
      </w:r>
    </w:p>
    <w:p w14:paraId="5CCE97BD" w14:textId="77777777" w:rsidR="00652FD0" w:rsidRDefault="009A7842">
      <w:pPr>
        <w:ind w:left="708"/>
        <w:jc w:val="both"/>
      </w:pPr>
      <w:r>
        <w:t xml:space="preserve">Kui sisehindamise tulemusena tekib vajadus strateegia muutmiseks, esitab KIKO juhatus vastava ettepaneku üldkoosolekule koos sisehindamise aruandega. </w:t>
      </w:r>
    </w:p>
    <w:p w14:paraId="7CA0191B" w14:textId="77777777" w:rsidR="00652FD0" w:rsidRDefault="00652FD0">
      <w:pPr>
        <w:jc w:val="both"/>
      </w:pPr>
    </w:p>
    <w:p w14:paraId="24F00CC8" w14:textId="77777777" w:rsidR="00652FD0" w:rsidRDefault="009A7842">
      <w:pPr>
        <w:jc w:val="both"/>
      </w:pPr>
      <w:r>
        <w:t>Strateegia eesmärkide seire peamised alapunktid:</w:t>
      </w:r>
    </w:p>
    <w:p w14:paraId="282724C2" w14:textId="77777777" w:rsidR="00652FD0" w:rsidRDefault="009A7842">
      <w:pPr>
        <w:numPr>
          <w:ilvl w:val="0"/>
          <w:numId w:val="22"/>
        </w:numPr>
        <w:spacing w:after="0"/>
        <w:jc w:val="both"/>
      </w:pPr>
      <w:r>
        <w:t xml:space="preserve">tegevuspiirkonna elavdamiseks </w:t>
      </w:r>
      <w:proofErr w:type="spellStart"/>
      <w:r>
        <w:t>elluviidud</w:t>
      </w:r>
      <w:proofErr w:type="spellEnd"/>
      <w:r>
        <w:t xml:space="preserve"> tegevuste ülevaade eesmärkide ja valdkondade lõikes;</w:t>
      </w:r>
    </w:p>
    <w:p w14:paraId="00B9E0A0" w14:textId="77777777" w:rsidR="00652FD0" w:rsidRDefault="009A7842">
      <w:pPr>
        <w:numPr>
          <w:ilvl w:val="0"/>
          <w:numId w:val="22"/>
        </w:numPr>
        <w:spacing w:after="0"/>
        <w:jc w:val="both"/>
      </w:pPr>
      <w:r>
        <w:t>tegevuste panus strateegia indikaatorite sihttasemete täitmisse;</w:t>
      </w:r>
    </w:p>
    <w:p w14:paraId="75EB0BCD" w14:textId="77777777" w:rsidR="00652FD0" w:rsidRDefault="009A7842">
      <w:pPr>
        <w:numPr>
          <w:ilvl w:val="0"/>
          <w:numId w:val="22"/>
        </w:numPr>
        <w:spacing w:after="0"/>
        <w:jc w:val="both"/>
      </w:pPr>
      <w:r>
        <w:t>uuenduslike tegevuste ülevaade;</w:t>
      </w:r>
    </w:p>
    <w:p w14:paraId="5530A1B9" w14:textId="77777777" w:rsidR="00652FD0" w:rsidRDefault="009A7842">
      <w:pPr>
        <w:numPr>
          <w:ilvl w:val="0"/>
          <w:numId w:val="22"/>
        </w:numPr>
        <w:spacing w:after="0"/>
        <w:jc w:val="both"/>
      </w:pPr>
      <w:r>
        <w:t>meediategevuste ülevaade (sh teavitustegevused, edulood jm);</w:t>
      </w:r>
    </w:p>
    <w:p w14:paraId="45B90AF3" w14:textId="77777777" w:rsidR="00652FD0" w:rsidRDefault="009A7842">
      <w:pPr>
        <w:numPr>
          <w:ilvl w:val="0"/>
          <w:numId w:val="22"/>
        </w:numPr>
        <w:spacing w:after="0"/>
        <w:jc w:val="both"/>
      </w:pPr>
      <w:r>
        <w:t>strateegia elluviimisega seotud probleemid ja lahendused.</w:t>
      </w:r>
    </w:p>
    <w:p w14:paraId="66E5F6D3" w14:textId="77777777" w:rsidR="00652FD0" w:rsidRDefault="00652FD0">
      <w:pPr>
        <w:jc w:val="both"/>
      </w:pPr>
    </w:p>
    <w:p w14:paraId="1F3AE1BC" w14:textId="77777777" w:rsidR="00652FD0" w:rsidRDefault="009A7842">
      <w:pPr>
        <w:jc w:val="both"/>
      </w:pPr>
      <w:r>
        <w:t xml:space="preserve">Strateegia eesmärkide seiret teostatakse peamiselt taotluste, aruannete ja vajadusel ka taotlejate käest küsitava lisainfo alusel. </w:t>
      </w:r>
    </w:p>
    <w:p w14:paraId="30F29E0C" w14:textId="77777777" w:rsidR="00652FD0" w:rsidRDefault="00652FD0">
      <w:pPr>
        <w:jc w:val="both"/>
      </w:pPr>
    </w:p>
    <w:p w14:paraId="66A60767" w14:textId="77777777" w:rsidR="00652FD0" w:rsidRDefault="009A7842">
      <w:pPr>
        <w:jc w:val="both"/>
      </w:pPr>
      <w:r>
        <w:t>Meetmete elluviimise seire ehk sisehindamise peamised osad:</w:t>
      </w:r>
    </w:p>
    <w:p w14:paraId="0A76DA7B" w14:textId="77777777" w:rsidR="00652FD0" w:rsidRDefault="009A7842">
      <w:pPr>
        <w:numPr>
          <w:ilvl w:val="0"/>
          <w:numId w:val="23"/>
        </w:numPr>
        <w:spacing w:after="0"/>
        <w:jc w:val="both"/>
      </w:pPr>
      <w:r>
        <w:t>andmete kogumine ja uuendamine strateegia eesmärkide seire tarbeks;</w:t>
      </w:r>
    </w:p>
    <w:p w14:paraId="0CA84EEB" w14:textId="77777777" w:rsidR="00652FD0" w:rsidRDefault="009A7842">
      <w:pPr>
        <w:numPr>
          <w:ilvl w:val="0"/>
          <w:numId w:val="23"/>
        </w:numPr>
        <w:spacing w:after="0"/>
        <w:jc w:val="both"/>
      </w:pPr>
      <w:r>
        <w:t>teavitustegevuste analüüs, sh uute kontaktide loomine, uute taotlejate kaasamine, nõustamistegevuste maht jm;</w:t>
      </w:r>
    </w:p>
    <w:p w14:paraId="2FE8439F" w14:textId="77777777" w:rsidR="00652FD0" w:rsidRDefault="009A7842">
      <w:pPr>
        <w:numPr>
          <w:ilvl w:val="0"/>
          <w:numId w:val="23"/>
        </w:numPr>
        <w:spacing w:after="0"/>
        <w:jc w:val="both"/>
      </w:pPr>
      <w:r>
        <w:t>projektide teavitustegevuste ülevaade ja analüüs;</w:t>
      </w:r>
    </w:p>
    <w:p w14:paraId="7C76F1B7" w14:textId="77777777" w:rsidR="00652FD0" w:rsidRDefault="009A7842">
      <w:pPr>
        <w:numPr>
          <w:ilvl w:val="0"/>
          <w:numId w:val="23"/>
        </w:numPr>
        <w:spacing w:after="0"/>
        <w:jc w:val="both"/>
      </w:pPr>
      <w:r>
        <w:t>taotlejate rahuloluküsitlus ja analüüs peale iga taotlusvooru (nõustamine, info edastamine, taotlusprotsessi sujuvus jm);</w:t>
      </w:r>
    </w:p>
    <w:p w14:paraId="7A23FA34" w14:textId="77777777" w:rsidR="00652FD0" w:rsidRDefault="009A7842">
      <w:pPr>
        <w:numPr>
          <w:ilvl w:val="0"/>
          <w:numId w:val="23"/>
        </w:numPr>
        <w:spacing w:after="0"/>
        <w:jc w:val="both"/>
      </w:pPr>
      <w:r>
        <w:t xml:space="preserve">taotluste menetlusaeg, vead taotlustes, katkenud või loobutud projektid. </w:t>
      </w:r>
    </w:p>
    <w:p w14:paraId="51429F7D" w14:textId="77777777" w:rsidR="00652FD0" w:rsidRDefault="00652FD0">
      <w:pPr>
        <w:jc w:val="both"/>
      </w:pPr>
    </w:p>
    <w:p w14:paraId="03ED6F55" w14:textId="77777777" w:rsidR="00652FD0" w:rsidRDefault="009A7842">
      <w:pPr>
        <w:jc w:val="both"/>
      </w:pPr>
      <w:r>
        <w:t xml:space="preserve">Sisehindamist viiakse läbi klientide/taotlejate rahulolu-uuringute, arenguvestluste ja organisatsiooni tegevusaruannete põhjal. Samuti viiakse vajadusel läbi arutelud liikmetega. </w:t>
      </w:r>
    </w:p>
    <w:p w14:paraId="46D4B917" w14:textId="77777777" w:rsidR="00652FD0" w:rsidRDefault="00652FD0">
      <w:pPr>
        <w:jc w:val="both"/>
      </w:pPr>
    </w:p>
    <w:p w14:paraId="69CD7D72" w14:textId="77777777" w:rsidR="00652FD0" w:rsidRDefault="009A7842">
      <w:pPr>
        <w:pStyle w:val="Pealkiri2"/>
      </w:pPr>
      <w:bookmarkStart w:id="256" w:name="_Toc135391710"/>
      <w:r>
        <w:t>5.4. Strateegia muutmine</w:t>
      </w:r>
      <w:bookmarkEnd w:id="256"/>
    </w:p>
    <w:p w14:paraId="0B52734E" w14:textId="77777777" w:rsidR="00652FD0" w:rsidRDefault="00652FD0"/>
    <w:p w14:paraId="751E3898" w14:textId="77777777" w:rsidR="00652FD0" w:rsidRDefault="009A7842">
      <w:pPr>
        <w:jc w:val="both"/>
      </w:pPr>
      <w:r>
        <w:t>Strateegiat võib muuta üldkoosoleku otsusega, kui ilmneb, et kehtiv strateegia ei vasta enam KIKO vajadustele või kui tekib olukord, kus KIKO kui tegevusrühm ei vasta enam LEADER-tegevusrühmadele seatud nõuetele.</w:t>
      </w:r>
    </w:p>
    <w:p w14:paraId="236E2771" w14:textId="77777777" w:rsidR="00652FD0" w:rsidRDefault="00652FD0">
      <w:pPr>
        <w:jc w:val="both"/>
      </w:pPr>
    </w:p>
    <w:p w14:paraId="53EBD638" w14:textId="77777777" w:rsidR="00652FD0" w:rsidRDefault="009A7842">
      <w:pPr>
        <w:jc w:val="both"/>
      </w:pPr>
      <w:r>
        <w:t>Strateegia muutmise kord</w:t>
      </w:r>
    </w:p>
    <w:p w14:paraId="1985F6B7" w14:textId="77777777" w:rsidR="00652FD0" w:rsidRDefault="009A7842">
      <w:pPr>
        <w:numPr>
          <w:ilvl w:val="0"/>
          <w:numId w:val="4"/>
        </w:numPr>
        <w:spacing w:after="0"/>
        <w:jc w:val="both"/>
        <w:rPr>
          <w:color w:val="000000"/>
        </w:rPr>
      </w:pPr>
      <w:r>
        <w:rPr>
          <w:color w:val="000000"/>
        </w:rPr>
        <w:lastRenderedPageBreak/>
        <w:t>Tulenevalt KIKO sisehindamise ja strateegia iga-aastasest eesmärkide seire tulemustest, muutustest KIKO piirkonnas või muust LEADER-määrusest tuleneva strateegia muutmist nõudva olukorra saabumisel,  teeb KIKO juhatus üldkoosolekul</w:t>
      </w:r>
      <w:r>
        <w:t>e</w:t>
      </w:r>
      <w:r>
        <w:rPr>
          <w:color w:val="000000"/>
        </w:rPr>
        <w:t xml:space="preserve"> ettepaneku strateegia muutmise algatamiseks. </w:t>
      </w:r>
    </w:p>
    <w:p w14:paraId="43569230" w14:textId="77777777" w:rsidR="00652FD0" w:rsidRDefault="009A7842">
      <w:pPr>
        <w:numPr>
          <w:ilvl w:val="0"/>
          <w:numId w:val="4"/>
        </w:numPr>
        <w:spacing w:after="0"/>
        <w:jc w:val="both"/>
        <w:rPr>
          <w:color w:val="000000"/>
        </w:rPr>
      </w:pPr>
      <w:r>
        <w:rPr>
          <w:color w:val="000000"/>
        </w:rPr>
        <w:t>Üldkoosoleku otsusega algab strateegia muutmise protsess.</w:t>
      </w:r>
    </w:p>
    <w:p w14:paraId="6B330EC1" w14:textId="77777777" w:rsidR="00652FD0" w:rsidRDefault="009A7842">
      <w:pPr>
        <w:numPr>
          <w:ilvl w:val="0"/>
          <w:numId w:val="4"/>
        </w:numPr>
        <w:spacing w:after="0"/>
        <w:jc w:val="both"/>
        <w:rPr>
          <w:color w:val="000000"/>
        </w:rPr>
      </w:pPr>
      <w:r>
        <w:rPr>
          <w:color w:val="000000"/>
        </w:rPr>
        <w:t xml:space="preserve">Strateegia </w:t>
      </w:r>
      <w:r>
        <w:t xml:space="preserve">muutmisega tegeleb KIKO juhatus, kaasates vajadusel liikmeid ja sihtgruppe. </w:t>
      </w:r>
    </w:p>
    <w:p w14:paraId="20CA01B8" w14:textId="77777777" w:rsidR="00652FD0" w:rsidRDefault="009A7842">
      <w:pPr>
        <w:numPr>
          <w:ilvl w:val="0"/>
          <w:numId w:val="4"/>
        </w:numPr>
        <w:spacing w:after="0"/>
        <w:jc w:val="both"/>
        <w:rPr>
          <w:color w:val="000000"/>
        </w:rPr>
      </w:pPr>
      <w:r>
        <w:rPr>
          <w:color w:val="000000"/>
        </w:rPr>
        <w:t>Üldkoosolek kinnitab strateegia muudatused oma otsusega.</w:t>
      </w:r>
    </w:p>
    <w:p w14:paraId="00B0B036" w14:textId="77777777" w:rsidR="00652FD0" w:rsidRDefault="009A7842">
      <w:pPr>
        <w:numPr>
          <w:ilvl w:val="0"/>
          <w:numId w:val="4"/>
        </w:numPr>
        <w:spacing w:after="0"/>
        <w:jc w:val="both"/>
        <w:rPr>
          <w:color w:val="000000"/>
        </w:rPr>
      </w:pPr>
      <w:r>
        <w:rPr>
          <w:color w:val="000000"/>
        </w:rPr>
        <w:t xml:space="preserve">KIKO juhatus edastab strateegia muudatused </w:t>
      </w:r>
      <w:proofErr w:type="spellStart"/>
      <w:r>
        <w:rPr>
          <w:color w:val="000000"/>
        </w:rPr>
        <w:t>PRIA-le</w:t>
      </w:r>
      <w:proofErr w:type="spellEnd"/>
      <w:r>
        <w:rPr>
          <w:color w:val="000000"/>
        </w:rPr>
        <w:t xml:space="preserve">. Maaeluministeerium hindab muudetud strateegia vastavust hindamiskriteeriumite miinimumnõuetele. </w:t>
      </w:r>
    </w:p>
    <w:p w14:paraId="1564BC38" w14:textId="77777777" w:rsidR="00652FD0" w:rsidRDefault="00652FD0">
      <w:pPr>
        <w:spacing w:after="0"/>
        <w:jc w:val="both"/>
      </w:pPr>
    </w:p>
    <w:p w14:paraId="54957773" w14:textId="77777777" w:rsidR="00652FD0" w:rsidRDefault="009A7842">
      <w:pPr>
        <w:pStyle w:val="Pealkiri2"/>
      </w:pPr>
      <w:bookmarkStart w:id="257" w:name="_Toc135391711"/>
      <w:r>
        <w:t>5.5. Koostöö teiste tegevusgruppide ja piirkondlike organisatsioonidega</w:t>
      </w:r>
      <w:bookmarkEnd w:id="257"/>
    </w:p>
    <w:p w14:paraId="05146A95" w14:textId="77777777" w:rsidR="00652FD0" w:rsidRDefault="00652FD0">
      <w:pPr>
        <w:spacing w:after="0"/>
        <w:jc w:val="both"/>
      </w:pPr>
    </w:p>
    <w:p w14:paraId="7B499238" w14:textId="77777777" w:rsidR="00652FD0" w:rsidRDefault="009A7842">
      <w:pPr>
        <w:jc w:val="both"/>
      </w:pPr>
      <w:r>
        <w:t xml:space="preserve">Koostöö teiste tegevusgruppidega nii Eesti-siseselt kui rahvusvaheliselt toob piirkonda uusi ideid ja arenguvõimalusi ning võimaldab paremini rakendada KIKO võimalusi ja tugevusi. Piirkonna taotlejaid julgustatakse tegema koostööd partneritega väljaspool piirkonda, sh. rahvusvaheliselt. Hindamisel annavad koostöötegevused lisapunkte. </w:t>
      </w:r>
    </w:p>
    <w:p w14:paraId="507B621B" w14:textId="77777777" w:rsidR="00652FD0" w:rsidRDefault="009A7842">
      <w:pPr>
        <w:jc w:val="both"/>
      </w:pPr>
      <w:r>
        <w:t xml:space="preserve">KIKO ise teeb organisatsioonina aktiivselt koostööd teiste LEADER tegevusrühmadega Eestis. LEADER tegevusrühmad, millega </w:t>
      </w:r>
      <w:proofErr w:type="spellStart"/>
      <w:r>
        <w:t>KIKO-l</w:t>
      </w:r>
      <w:proofErr w:type="spellEnd"/>
      <w:r>
        <w:t xml:space="preserve"> on tihedamad koostöösidemed:</w:t>
      </w:r>
    </w:p>
    <w:p w14:paraId="286F9813" w14:textId="77777777" w:rsidR="00652FD0" w:rsidRDefault="009A7842">
      <w:pPr>
        <w:numPr>
          <w:ilvl w:val="0"/>
          <w:numId w:val="26"/>
        </w:numPr>
        <w:spacing w:after="0"/>
        <w:jc w:val="both"/>
      </w:pPr>
      <w:r>
        <w:t>MTÜ Arenduskoda</w:t>
      </w:r>
    </w:p>
    <w:p w14:paraId="5C29EAD1" w14:textId="77777777" w:rsidR="00652FD0" w:rsidRDefault="009A7842">
      <w:pPr>
        <w:numPr>
          <w:ilvl w:val="0"/>
          <w:numId w:val="26"/>
        </w:numPr>
        <w:spacing w:after="0"/>
        <w:jc w:val="both"/>
      </w:pPr>
      <w:r>
        <w:t>MTÜ PAIK</w:t>
      </w:r>
    </w:p>
    <w:p w14:paraId="4F222C91" w14:textId="77777777" w:rsidR="00652FD0" w:rsidRDefault="009A7842">
      <w:pPr>
        <w:numPr>
          <w:ilvl w:val="0"/>
          <w:numId w:val="26"/>
        </w:numPr>
        <w:spacing w:after="0"/>
        <w:jc w:val="both"/>
      </w:pPr>
      <w:r>
        <w:t>MTÜ Partnerid</w:t>
      </w:r>
    </w:p>
    <w:p w14:paraId="6D148BF1" w14:textId="77777777" w:rsidR="00652FD0" w:rsidRDefault="009A7842">
      <w:pPr>
        <w:numPr>
          <w:ilvl w:val="0"/>
          <w:numId w:val="26"/>
        </w:numPr>
        <w:spacing w:after="0"/>
        <w:jc w:val="both"/>
      </w:pPr>
      <w:r>
        <w:t>MTÜ Peipsi-Alutaguse Koostöökoda</w:t>
      </w:r>
    </w:p>
    <w:p w14:paraId="48499183" w14:textId="77777777" w:rsidR="00652FD0" w:rsidRDefault="009A7842">
      <w:pPr>
        <w:numPr>
          <w:ilvl w:val="0"/>
          <w:numId w:val="26"/>
        </w:numPr>
        <w:spacing w:after="0"/>
        <w:jc w:val="both"/>
      </w:pPr>
      <w:r>
        <w:t xml:space="preserve">Virumaa Koostöökogu MTÜ </w:t>
      </w:r>
    </w:p>
    <w:p w14:paraId="49603D42" w14:textId="77777777" w:rsidR="00652FD0" w:rsidRDefault="009A7842">
      <w:pPr>
        <w:numPr>
          <w:ilvl w:val="0"/>
          <w:numId w:val="26"/>
        </w:numPr>
        <w:spacing w:after="0"/>
        <w:jc w:val="both"/>
      </w:pPr>
      <w:r>
        <w:t>MTÜ Põhja-Harju Koostöökoda.</w:t>
      </w:r>
    </w:p>
    <w:p w14:paraId="0C1AF1AF" w14:textId="77777777" w:rsidR="00652FD0" w:rsidRDefault="009A7842">
      <w:pPr>
        <w:numPr>
          <w:ilvl w:val="0"/>
          <w:numId w:val="26"/>
        </w:numPr>
        <w:spacing w:after="0"/>
        <w:jc w:val="both"/>
      </w:pPr>
      <w:r>
        <w:t>Virumaa Rannakalurite Ühing MTÜ</w:t>
      </w:r>
    </w:p>
    <w:p w14:paraId="00B67ED9" w14:textId="77777777" w:rsidR="00652FD0" w:rsidRDefault="009A7842">
      <w:pPr>
        <w:spacing w:after="0"/>
        <w:ind w:left="720"/>
        <w:jc w:val="both"/>
      </w:pPr>
      <w:r>
        <w:t xml:space="preserve"> </w:t>
      </w:r>
    </w:p>
    <w:p w14:paraId="742D0E1D" w14:textId="77777777" w:rsidR="00652FD0" w:rsidRDefault="009A7842">
      <w:pPr>
        <w:jc w:val="both"/>
      </w:pPr>
      <w:r>
        <w:t xml:space="preserve">Enamustega neist on </w:t>
      </w:r>
      <w:proofErr w:type="spellStart"/>
      <w:r>
        <w:t>KIKO-l</w:t>
      </w:r>
      <w:proofErr w:type="spellEnd"/>
      <w:r>
        <w:t xml:space="preserve"> sõlmitud tegevuste paremaks koordineerimiseks ka koostöölepingud. </w:t>
      </w:r>
    </w:p>
    <w:p w14:paraId="7F837315" w14:textId="77777777" w:rsidR="00652FD0" w:rsidRDefault="009A7842">
      <w:pPr>
        <w:spacing w:after="0"/>
        <w:jc w:val="both"/>
      </w:pPr>
      <w:r>
        <w:t xml:space="preserve">Koostööd tehakse nii koostööprojektides osalemisel kui ühiste koolituste ja seminaride korraldamisel ning tegevusrühmade ühiste seisukohtade kujundamisel tegevusvaldkondade  seadusandluse ja LEADER-taotluste menetlemise ning protseduuride arendamisel. </w:t>
      </w:r>
    </w:p>
    <w:p w14:paraId="70E2DE71" w14:textId="77777777" w:rsidR="00652FD0" w:rsidRDefault="00652FD0">
      <w:pPr>
        <w:spacing w:after="0"/>
        <w:jc w:val="both"/>
      </w:pPr>
    </w:p>
    <w:p w14:paraId="4A7C91F5" w14:textId="77777777" w:rsidR="00652FD0" w:rsidRDefault="009A7842">
      <w:pPr>
        <w:jc w:val="both"/>
      </w:pPr>
      <w:proofErr w:type="spellStart"/>
      <w:r>
        <w:t>Piirkondadevahelist</w:t>
      </w:r>
      <w:proofErr w:type="spellEnd"/>
      <w:r>
        <w:t xml:space="preserve"> ja rahvusvahelist koostööd tehakse laiaulatuslikult, kuid eriti oluline  on koostöö kohaliku toidu, turismi (loodusturism, säästev turism), noorte, ettevõtluse, taastuvenergeetika, energeetika, ringmajanduse ja maapiirkondade elukeskkonna arendamise valdkondades. </w:t>
      </w:r>
    </w:p>
    <w:p w14:paraId="27F8360D" w14:textId="77777777" w:rsidR="00652FD0" w:rsidRDefault="009A7842">
      <w:pPr>
        <w:jc w:val="both"/>
      </w:pPr>
      <w:r>
        <w:t xml:space="preserve">Koostööprojekti Pealinnast Piirilinna raames tehakse ühistegevusi külastusettevõtluse, noorte ettevõtluse, õpilasfirmade, kohaliku toidu, mikroettevõtluse, säästliku tegevuse, keskkonna ja taastuvenergia valdkondades. </w:t>
      </w:r>
    </w:p>
    <w:p w14:paraId="783E6696" w14:textId="77777777" w:rsidR="00652FD0" w:rsidRDefault="009A7842">
      <w:pPr>
        <w:jc w:val="both"/>
      </w:pPr>
      <w:r>
        <w:t xml:space="preserve">Ettevõtluse arendamiseks ja tööturu elavdamiseks olukorras, kus KIKO piirkonnas on suur eakate ning riskirühmadesse kuuluvate elanike osakaal, on planeeritud koostöös Virumaa Koostöökogu ja Soome Leader-tegevusrühmaga LEADER </w:t>
      </w:r>
      <w:proofErr w:type="spellStart"/>
      <w:r>
        <w:t>Sepra</w:t>
      </w:r>
      <w:proofErr w:type="spellEnd"/>
      <w:r>
        <w:t xml:space="preserve">, käivitada koostööprojekt, mille peamiseks eesmärgiks on luua uusi eakatele ja teistele tööturult eemale jäänud elanikele võimalusi eneseteostuseks, luues uusi tooteid, samas kasutades ära piirkonna ettevõtete tootmisjääke. Projekti tegevuste kaudu on võimalik toetada elanike kaasamist tööturule, edendada piirkonnas jätkusuutlikku majandust ning vähendada jäätmete hulka kohalikes ettevõtetes. </w:t>
      </w:r>
    </w:p>
    <w:p w14:paraId="588C1589" w14:textId="77777777" w:rsidR="00652FD0" w:rsidRDefault="009A7842">
      <w:pPr>
        <w:pStyle w:val="Pealkiri1"/>
        <w:rPr>
          <w:rFonts w:eastAsia="Cambria" w:cs="Cambria"/>
          <w:color w:val="76923C"/>
        </w:rPr>
      </w:pPr>
      <w:bookmarkStart w:id="258" w:name="_Toc135391712"/>
      <w:r>
        <w:rPr>
          <w:rFonts w:eastAsia="Cambria" w:cs="Cambria"/>
          <w:color w:val="76923C"/>
        </w:rPr>
        <w:lastRenderedPageBreak/>
        <w:t>6. Strateegia rahastamiskava</w:t>
      </w:r>
      <w:bookmarkEnd w:id="258"/>
    </w:p>
    <w:p w14:paraId="11231199" w14:textId="77777777" w:rsidR="00652FD0" w:rsidRDefault="00652FD0"/>
    <w:p w14:paraId="0966D27B" w14:textId="77777777" w:rsidR="00652FD0" w:rsidRDefault="009A7842">
      <w:pPr>
        <w:jc w:val="both"/>
      </w:pPr>
      <w:r>
        <w:t xml:space="preserve">Strateegia elluviimiseks kaasatakse vahendeid peamiselt kahest allikast: Euroopa Maaelu Arengu Põllumajandusfond (EAFRD, LEADER-programm) ja Euroopa Sotsiaalfond+. Omaprojektide omafinantseeringu katmiseks kasutatakse KIKO liikmemaksudena kogutavaid vahendeid. </w:t>
      </w:r>
    </w:p>
    <w:p w14:paraId="48A57F7E" w14:textId="77777777" w:rsidR="00652FD0" w:rsidRDefault="009A7842">
      <w:pPr>
        <w:jc w:val="both"/>
      </w:pPr>
      <w:r>
        <w:t>Strateegia elluviimiseks võib KIKO algatada ja osaleda muudest allikatest rahastatavates projektides, sh. siseriiklikud või piiriülesed (nt. Kesk-Läänemere INTERREG programm, Põhjamaade ministrite nõukogu toetused, ERASMUS+ jm).</w:t>
      </w:r>
    </w:p>
    <w:p w14:paraId="1018D134" w14:textId="77777777" w:rsidR="00652FD0" w:rsidRDefault="009A7842">
      <w:pPr>
        <w:jc w:val="both"/>
      </w:pPr>
      <w:r>
        <w:t xml:space="preserve">EAFRD ja ESF+ toetuste mahud käesoleva strateegia elluviimiseks määratakse kindlaks regionaalministri ja sotsiaalkaitse ministri määrustega. EAFRD eelarvest 80% jagatakse välja projektitoetustena ja 20% määratakse strateegia rakendamiseks (sh. arvestatakse ka ESF+ mahtu). </w:t>
      </w:r>
    </w:p>
    <w:p w14:paraId="231E75DC" w14:textId="77777777" w:rsidR="00652FD0" w:rsidRDefault="009A7842">
      <w:pPr>
        <w:jc w:val="both"/>
      </w:pPr>
      <w:r>
        <w:t xml:space="preserve">Muud vahendid kaasatakse vastavalt võimalustele ja vajadustele ning strateegias eraldi välja ei tooda. </w:t>
      </w:r>
    </w:p>
    <w:p w14:paraId="629C34B6" w14:textId="77777777" w:rsidR="00652FD0" w:rsidRDefault="009A7842">
      <w:pPr>
        <w:jc w:val="both"/>
      </w:pPr>
      <w:r>
        <w:t>EAFRD ja ESF+ vahendite jagunemine</w:t>
      </w:r>
    </w:p>
    <w:p w14:paraId="1D9F2860" w14:textId="77777777" w:rsidR="00652FD0" w:rsidRDefault="009A7842">
      <w:pPr>
        <w:numPr>
          <w:ilvl w:val="0"/>
          <w:numId w:val="42"/>
        </w:numPr>
        <w:pBdr>
          <w:top w:val="nil"/>
          <w:left w:val="nil"/>
          <w:bottom w:val="nil"/>
          <w:right w:val="nil"/>
          <w:between w:val="nil"/>
        </w:pBdr>
        <w:spacing w:after="0"/>
        <w:jc w:val="both"/>
      </w:pPr>
      <w:r>
        <w:rPr>
          <w:color w:val="000000"/>
        </w:rPr>
        <w:t xml:space="preserve">EAFRD projektitoetuste kogusumma: </w:t>
      </w:r>
      <w:r>
        <w:rPr>
          <w:color w:val="000000"/>
        </w:rPr>
        <w:tab/>
        <w:t>EUR 1 064 784</w:t>
      </w:r>
    </w:p>
    <w:p w14:paraId="7DDCA0D2" w14:textId="77777777" w:rsidR="00652FD0" w:rsidRDefault="009A7842">
      <w:pPr>
        <w:numPr>
          <w:ilvl w:val="0"/>
          <w:numId w:val="42"/>
        </w:numPr>
        <w:pBdr>
          <w:top w:val="nil"/>
          <w:left w:val="nil"/>
          <w:bottom w:val="nil"/>
          <w:right w:val="nil"/>
          <w:between w:val="nil"/>
        </w:pBdr>
        <w:spacing w:after="0"/>
        <w:jc w:val="both"/>
      </w:pPr>
      <w:r>
        <w:rPr>
          <w:color w:val="000000"/>
        </w:rPr>
        <w:t xml:space="preserve">ESF+ projektitoetuste kogusumma: </w:t>
      </w:r>
      <w:r>
        <w:rPr>
          <w:color w:val="000000"/>
        </w:rPr>
        <w:tab/>
        <w:t>EUR    144 696</w:t>
      </w:r>
    </w:p>
    <w:p w14:paraId="1412901A" w14:textId="12397618" w:rsidR="00652FD0" w:rsidRDefault="009A7842">
      <w:pPr>
        <w:numPr>
          <w:ilvl w:val="0"/>
          <w:numId w:val="42"/>
        </w:numPr>
        <w:pBdr>
          <w:top w:val="nil"/>
          <w:left w:val="nil"/>
          <w:bottom w:val="nil"/>
          <w:right w:val="nil"/>
          <w:between w:val="nil"/>
        </w:pBdr>
        <w:jc w:val="both"/>
      </w:pPr>
      <w:r>
        <w:rPr>
          <w:color w:val="000000"/>
        </w:rPr>
        <w:t xml:space="preserve">EAFRD tegevustoetuse kogusumma: </w:t>
      </w:r>
      <w:r>
        <w:rPr>
          <w:color w:val="000000"/>
        </w:rPr>
        <w:tab/>
        <w:t>EUR    303</w:t>
      </w:r>
      <w:r w:rsidR="00FF77C1">
        <w:rPr>
          <w:color w:val="000000"/>
        </w:rPr>
        <w:t> </w:t>
      </w:r>
      <w:r>
        <w:rPr>
          <w:color w:val="000000"/>
        </w:rPr>
        <w:t>414</w:t>
      </w:r>
    </w:p>
    <w:p w14:paraId="272EFA02" w14:textId="77777777" w:rsidR="00652FD0" w:rsidRDefault="00652FD0"/>
    <w:tbl>
      <w:tblPr>
        <w:tblStyle w:val="affd"/>
        <w:tblW w:w="10155" w:type="dxa"/>
        <w:tblInd w:w="-108"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Layout w:type="fixed"/>
        <w:tblLook w:val="0400" w:firstRow="0" w:lastRow="0" w:firstColumn="0" w:lastColumn="0" w:noHBand="0" w:noVBand="1"/>
      </w:tblPr>
      <w:tblGrid>
        <w:gridCol w:w="1545"/>
        <w:gridCol w:w="2070"/>
        <w:gridCol w:w="1740"/>
        <w:gridCol w:w="2385"/>
        <w:gridCol w:w="2415"/>
      </w:tblGrid>
      <w:tr w:rsidR="00652FD0" w14:paraId="4DBEAA82" w14:textId="77777777">
        <w:tc>
          <w:tcPr>
            <w:tcW w:w="1545" w:type="dxa"/>
          </w:tcPr>
          <w:p w14:paraId="5039D9EB" w14:textId="77777777" w:rsidR="00652FD0" w:rsidRDefault="00652FD0"/>
        </w:tc>
        <w:tc>
          <w:tcPr>
            <w:tcW w:w="2070" w:type="dxa"/>
          </w:tcPr>
          <w:p w14:paraId="5669F93E" w14:textId="77777777" w:rsidR="00652FD0" w:rsidRDefault="009A7842">
            <w:pPr>
              <w:rPr>
                <w:b/>
              </w:rPr>
            </w:pPr>
            <w:r>
              <w:rPr>
                <w:b/>
              </w:rPr>
              <w:t xml:space="preserve">Meede </w:t>
            </w:r>
          </w:p>
        </w:tc>
        <w:tc>
          <w:tcPr>
            <w:tcW w:w="1740" w:type="dxa"/>
          </w:tcPr>
          <w:p w14:paraId="3A8B9671" w14:textId="77777777" w:rsidR="00652FD0" w:rsidRDefault="009A7842">
            <w:pPr>
              <w:rPr>
                <w:b/>
              </w:rPr>
            </w:pPr>
            <w:r>
              <w:rPr>
                <w:b/>
              </w:rPr>
              <w:t>Toetussumma jagunemine</w:t>
            </w:r>
          </w:p>
        </w:tc>
        <w:tc>
          <w:tcPr>
            <w:tcW w:w="2385" w:type="dxa"/>
          </w:tcPr>
          <w:p w14:paraId="18173B81" w14:textId="77777777" w:rsidR="00652FD0" w:rsidRDefault="009A7842">
            <w:pPr>
              <w:rPr>
                <w:b/>
              </w:rPr>
            </w:pPr>
            <w:r>
              <w:rPr>
                <w:b/>
              </w:rPr>
              <w:t>Toetusmäärad</w:t>
            </w:r>
          </w:p>
        </w:tc>
        <w:tc>
          <w:tcPr>
            <w:tcW w:w="2415" w:type="dxa"/>
          </w:tcPr>
          <w:p w14:paraId="4E527E28" w14:textId="77777777" w:rsidR="00652FD0" w:rsidRDefault="009A7842">
            <w:pPr>
              <w:rPr>
                <w:b/>
              </w:rPr>
            </w:pPr>
            <w:r>
              <w:rPr>
                <w:b/>
              </w:rPr>
              <w:t>Toetussummad (EUR)</w:t>
            </w:r>
          </w:p>
        </w:tc>
      </w:tr>
      <w:tr w:rsidR="00652FD0" w14:paraId="737F3817" w14:textId="77777777">
        <w:tc>
          <w:tcPr>
            <w:tcW w:w="1545" w:type="dxa"/>
            <w:vMerge w:val="restart"/>
            <w:vAlign w:val="center"/>
          </w:tcPr>
          <w:p w14:paraId="26A01F3C" w14:textId="77777777" w:rsidR="00652FD0" w:rsidRDefault="009A7842">
            <w:pPr>
              <w:ind w:left="113" w:right="113"/>
              <w:jc w:val="center"/>
              <w:rPr>
                <w:b/>
              </w:rPr>
            </w:pPr>
            <w:r>
              <w:rPr>
                <w:b/>
              </w:rPr>
              <w:t>Projekti- toetused (80%)</w:t>
            </w:r>
          </w:p>
          <w:p w14:paraId="67DB0AC0" w14:textId="77777777" w:rsidR="00652FD0" w:rsidRDefault="00652FD0">
            <w:pPr>
              <w:ind w:left="113" w:right="113"/>
              <w:jc w:val="center"/>
              <w:rPr>
                <w:b/>
              </w:rPr>
            </w:pPr>
          </w:p>
          <w:p w14:paraId="59384C4D" w14:textId="77777777" w:rsidR="00652FD0" w:rsidRDefault="009A7842">
            <w:pPr>
              <w:ind w:left="113" w:right="113"/>
              <w:rPr>
                <w:b/>
              </w:rPr>
            </w:pPr>
            <w:r>
              <w:rPr>
                <w:b/>
              </w:rPr>
              <w:t xml:space="preserve"> </w:t>
            </w:r>
          </w:p>
        </w:tc>
        <w:tc>
          <w:tcPr>
            <w:tcW w:w="2070" w:type="dxa"/>
          </w:tcPr>
          <w:p w14:paraId="5FD41D08" w14:textId="77777777" w:rsidR="00652FD0" w:rsidRDefault="009A7842">
            <w:r>
              <w:t>1.Elujõuline ettevõtlus ja ettevõtlikkus</w:t>
            </w:r>
          </w:p>
        </w:tc>
        <w:tc>
          <w:tcPr>
            <w:tcW w:w="1740" w:type="dxa"/>
            <w:vAlign w:val="center"/>
          </w:tcPr>
          <w:p w14:paraId="676AADCC" w14:textId="2AD4A019" w:rsidR="00652FD0" w:rsidRDefault="009A7842">
            <w:pPr>
              <w:spacing w:after="160" w:line="256" w:lineRule="auto"/>
            </w:pPr>
            <w:r>
              <w:t>EAFRD 4</w:t>
            </w:r>
            <w:r w:rsidR="00AD0B10">
              <w:t>5</w:t>
            </w:r>
            <w:r>
              <w:t>% 4</w:t>
            </w:r>
            <w:r w:rsidR="006517E5">
              <w:t>80</w:t>
            </w:r>
            <w:r w:rsidR="002C1C51">
              <w:t xml:space="preserve"> 953 </w:t>
            </w:r>
            <w:r>
              <w:t>EUR</w:t>
            </w:r>
          </w:p>
        </w:tc>
        <w:tc>
          <w:tcPr>
            <w:tcW w:w="2385" w:type="dxa"/>
            <w:vAlign w:val="center"/>
          </w:tcPr>
          <w:p w14:paraId="029A488D" w14:textId="77777777" w:rsidR="00652FD0" w:rsidRDefault="009A7842">
            <w:pPr>
              <w:spacing w:line="256" w:lineRule="auto"/>
            </w:pPr>
            <w:r>
              <w:t>- mikroettevõte 60%</w:t>
            </w:r>
          </w:p>
          <w:p w14:paraId="2B363CDD" w14:textId="77777777" w:rsidR="00652FD0" w:rsidRDefault="009A7842">
            <w:pPr>
              <w:spacing w:line="256" w:lineRule="auto"/>
              <w:rPr>
                <w:ins w:id="259" w:author="Riin Luus" w:date="2025-12-09T16:06:00Z" w16du:dateUtc="2025-12-09T14:06:00Z"/>
              </w:rPr>
            </w:pPr>
            <w:r>
              <w:t>- väikeettevõte 20%</w:t>
            </w:r>
          </w:p>
          <w:p w14:paraId="73DDE9BD" w14:textId="332D9FE3" w:rsidR="00D5756E" w:rsidRDefault="00D5756E">
            <w:pPr>
              <w:spacing w:line="256" w:lineRule="auto"/>
            </w:pPr>
            <w:ins w:id="260" w:author="Riin Luus" w:date="2025-12-09T16:06:00Z" w16du:dateUtc="2025-12-09T14:06:00Z">
              <w:r>
                <w:t>-</w:t>
              </w:r>
            </w:ins>
            <w:ins w:id="261" w:author="Riin Luus" w:date="2025-12-09T16:07:00Z" w16du:dateUtc="2025-12-09T14:07:00Z">
              <w:r>
                <w:t xml:space="preserve"> </w:t>
              </w:r>
            </w:ins>
            <w:ins w:id="262" w:author="Riin Luus" w:date="2025-12-09T16:06:00Z" w16du:dateUtc="2025-12-09T14:06:00Z">
              <w:r>
                <w:t>MTÜ 60%</w:t>
              </w:r>
            </w:ins>
          </w:p>
        </w:tc>
        <w:tc>
          <w:tcPr>
            <w:tcW w:w="2415" w:type="dxa"/>
            <w:vAlign w:val="center"/>
          </w:tcPr>
          <w:p w14:paraId="235CF16C" w14:textId="77777777" w:rsidR="00652FD0" w:rsidRDefault="009A7842">
            <w:r>
              <w:t>- Minimaalne  2 500</w:t>
            </w:r>
          </w:p>
          <w:p w14:paraId="3FA68D15" w14:textId="21F4E967" w:rsidR="00652FD0" w:rsidRDefault="009A7842">
            <w:r>
              <w:t xml:space="preserve">- Maksimaalne </w:t>
            </w:r>
            <w:ins w:id="263" w:author="Riin Luus" w:date="2025-12-09T16:07:00Z" w16du:dateUtc="2025-12-09T14:07:00Z">
              <w:r w:rsidR="00D5756E">
                <w:t>7</w:t>
              </w:r>
            </w:ins>
            <w:del w:id="264" w:author="Riin Luus" w:date="2025-12-09T16:07:00Z" w16du:dateUtc="2025-12-09T14:07:00Z">
              <w:r w:rsidDel="00D5756E">
                <w:delText>5</w:delText>
              </w:r>
            </w:del>
            <w:r>
              <w:t xml:space="preserve">0 000 </w:t>
            </w:r>
          </w:p>
        </w:tc>
      </w:tr>
      <w:tr w:rsidR="00652FD0" w14:paraId="73B8091D" w14:textId="77777777">
        <w:tc>
          <w:tcPr>
            <w:tcW w:w="1545" w:type="dxa"/>
            <w:vMerge/>
            <w:vAlign w:val="center"/>
          </w:tcPr>
          <w:p w14:paraId="7297C5E9" w14:textId="77777777" w:rsidR="00652FD0" w:rsidRDefault="00652FD0">
            <w:pPr>
              <w:widowControl w:val="0"/>
              <w:pBdr>
                <w:top w:val="nil"/>
                <w:left w:val="nil"/>
                <w:bottom w:val="nil"/>
                <w:right w:val="nil"/>
                <w:between w:val="nil"/>
              </w:pBdr>
              <w:spacing w:line="276" w:lineRule="auto"/>
              <w:rPr>
                <w:sz w:val="20"/>
                <w:szCs w:val="20"/>
              </w:rPr>
            </w:pPr>
          </w:p>
        </w:tc>
        <w:tc>
          <w:tcPr>
            <w:tcW w:w="2070" w:type="dxa"/>
          </w:tcPr>
          <w:p w14:paraId="439069B7" w14:textId="77777777" w:rsidR="00652FD0" w:rsidRDefault="009A7842">
            <w:r>
              <w:t>2. Kogukondlik ühistegevus ja kogukondadega arvestav avalik ruum</w:t>
            </w:r>
          </w:p>
        </w:tc>
        <w:tc>
          <w:tcPr>
            <w:tcW w:w="1740" w:type="dxa"/>
            <w:vAlign w:val="center"/>
          </w:tcPr>
          <w:p w14:paraId="163464E1" w14:textId="77777777" w:rsidR="00652FD0" w:rsidRDefault="009A7842">
            <w:pPr>
              <w:spacing w:after="160" w:line="256" w:lineRule="auto"/>
            </w:pPr>
            <w:r>
              <w:t>EAFRD 30% 320 635 EUR</w:t>
            </w:r>
          </w:p>
        </w:tc>
        <w:tc>
          <w:tcPr>
            <w:tcW w:w="2385" w:type="dxa"/>
            <w:vAlign w:val="center"/>
          </w:tcPr>
          <w:p w14:paraId="730EC595" w14:textId="77777777" w:rsidR="00652FD0" w:rsidRDefault="009A7842">
            <w:pPr>
              <w:numPr>
                <w:ilvl w:val="0"/>
                <w:numId w:val="7"/>
              </w:numPr>
              <w:pBdr>
                <w:top w:val="nil"/>
                <w:left w:val="nil"/>
                <w:bottom w:val="nil"/>
                <w:right w:val="nil"/>
                <w:between w:val="nil"/>
              </w:pBdr>
              <w:spacing w:line="256" w:lineRule="auto"/>
              <w:rPr>
                <w:color w:val="000000"/>
              </w:rPr>
            </w:pPr>
            <w:r>
              <w:rPr>
                <w:color w:val="000000"/>
              </w:rPr>
              <w:t xml:space="preserve">- </w:t>
            </w:r>
            <w:del w:id="265" w:author="Riin Luus" w:date="2025-12-09T16:07:00Z" w16du:dateUtc="2025-12-09T14:07:00Z">
              <w:r w:rsidDel="00D5756E">
                <w:rPr>
                  <w:color w:val="000000"/>
                </w:rPr>
                <w:delText xml:space="preserve"> </w:delText>
              </w:r>
            </w:del>
            <w:r>
              <w:rPr>
                <w:color w:val="000000"/>
              </w:rPr>
              <w:t>MTÜ/SA 90%</w:t>
            </w:r>
          </w:p>
          <w:p w14:paraId="18BEC7AA" w14:textId="77777777" w:rsidR="00652FD0" w:rsidRDefault="009A7842">
            <w:pPr>
              <w:numPr>
                <w:ilvl w:val="0"/>
                <w:numId w:val="7"/>
              </w:numPr>
              <w:pBdr>
                <w:top w:val="nil"/>
                <w:left w:val="nil"/>
                <w:bottom w:val="nil"/>
                <w:right w:val="nil"/>
                <w:between w:val="nil"/>
              </w:pBdr>
              <w:spacing w:line="256" w:lineRule="auto"/>
              <w:rPr>
                <w:color w:val="000000"/>
              </w:rPr>
            </w:pPr>
            <w:r>
              <w:rPr>
                <w:color w:val="000000"/>
              </w:rPr>
              <w:t>- KOV 70%</w:t>
            </w:r>
          </w:p>
          <w:p w14:paraId="69FE72D6" w14:textId="77777777" w:rsidR="00652FD0" w:rsidRDefault="009A7842">
            <w:pPr>
              <w:numPr>
                <w:ilvl w:val="0"/>
                <w:numId w:val="7"/>
              </w:numPr>
              <w:pBdr>
                <w:top w:val="nil"/>
                <w:left w:val="nil"/>
                <w:bottom w:val="nil"/>
                <w:right w:val="nil"/>
                <w:between w:val="nil"/>
              </w:pBdr>
              <w:spacing w:line="256" w:lineRule="auto"/>
              <w:rPr>
                <w:color w:val="000000"/>
              </w:rPr>
            </w:pPr>
            <w:r>
              <w:rPr>
                <w:color w:val="000000"/>
              </w:rPr>
              <w:t>- mikroettevõte 60%</w:t>
            </w:r>
          </w:p>
          <w:p w14:paraId="618870C7" w14:textId="77777777" w:rsidR="00652FD0" w:rsidRDefault="009A7842">
            <w:pPr>
              <w:numPr>
                <w:ilvl w:val="0"/>
                <w:numId w:val="7"/>
              </w:numPr>
              <w:pBdr>
                <w:top w:val="nil"/>
                <w:left w:val="nil"/>
                <w:bottom w:val="nil"/>
                <w:right w:val="nil"/>
                <w:between w:val="nil"/>
              </w:pBdr>
              <w:spacing w:after="160" w:line="256" w:lineRule="auto"/>
              <w:rPr>
                <w:color w:val="000000"/>
              </w:rPr>
            </w:pPr>
            <w:r>
              <w:rPr>
                <w:color w:val="000000"/>
              </w:rPr>
              <w:t>- väikeettevõte 40%</w:t>
            </w:r>
          </w:p>
        </w:tc>
        <w:tc>
          <w:tcPr>
            <w:tcW w:w="2415" w:type="dxa"/>
            <w:vAlign w:val="center"/>
          </w:tcPr>
          <w:p w14:paraId="4A5B77DB" w14:textId="77777777" w:rsidR="00652FD0" w:rsidRDefault="009A7842">
            <w:r>
              <w:t xml:space="preserve">- Minimaalne 2 000 </w:t>
            </w:r>
          </w:p>
          <w:p w14:paraId="3211E62D" w14:textId="3897466E" w:rsidR="00652FD0" w:rsidRDefault="009A7842">
            <w:r>
              <w:t xml:space="preserve">- Maksimaalne </w:t>
            </w:r>
            <w:ins w:id="266" w:author="Riin Luus" w:date="2025-12-09T16:07:00Z" w16du:dateUtc="2025-12-09T14:07:00Z">
              <w:r w:rsidR="00D5756E">
                <w:t>6</w:t>
              </w:r>
            </w:ins>
            <w:del w:id="267" w:author="Riin Luus" w:date="2025-12-09T16:07:00Z" w16du:dateUtc="2025-12-09T14:07:00Z">
              <w:r w:rsidDel="00D5756E">
                <w:delText>4</w:delText>
              </w:r>
            </w:del>
            <w:r>
              <w:t>0 000</w:t>
            </w:r>
          </w:p>
        </w:tc>
      </w:tr>
      <w:tr w:rsidR="00652FD0" w14:paraId="28F5D6D1" w14:textId="77777777">
        <w:tc>
          <w:tcPr>
            <w:tcW w:w="1545" w:type="dxa"/>
            <w:vMerge/>
            <w:vAlign w:val="center"/>
          </w:tcPr>
          <w:p w14:paraId="76428349" w14:textId="77777777" w:rsidR="00652FD0" w:rsidRDefault="00652FD0">
            <w:pPr>
              <w:widowControl w:val="0"/>
              <w:pBdr>
                <w:top w:val="nil"/>
                <w:left w:val="nil"/>
                <w:bottom w:val="nil"/>
                <w:right w:val="nil"/>
                <w:between w:val="nil"/>
              </w:pBdr>
              <w:spacing w:line="276" w:lineRule="auto"/>
              <w:rPr>
                <w:sz w:val="20"/>
                <w:szCs w:val="20"/>
              </w:rPr>
            </w:pPr>
          </w:p>
        </w:tc>
        <w:tc>
          <w:tcPr>
            <w:tcW w:w="2070" w:type="dxa"/>
          </w:tcPr>
          <w:p w14:paraId="70B37B22" w14:textId="77777777" w:rsidR="00652FD0" w:rsidRDefault="009A7842">
            <w:r>
              <w:t>3.Aktiivsed noored</w:t>
            </w:r>
          </w:p>
        </w:tc>
        <w:tc>
          <w:tcPr>
            <w:tcW w:w="1740" w:type="dxa"/>
            <w:vAlign w:val="center"/>
          </w:tcPr>
          <w:p w14:paraId="3087ABAF" w14:textId="5621029D" w:rsidR="00652FD0" w:rsidRDefault="009A7842">
            <w:pPr>
              <w:spacing w:after="160" w:line="256" w:lineRule="auto"/>
            </w:pPr>
            <w:r>
              <w:t xml:space="preserve">EAFRD </w:t>
            </w:r>
            <w:r w:rsidR="00AD0B10">
              <w:t>5</w:t>
            </w:r>
            <w:r>
              <w:t xml:space="preserve">% </w:t>
            </w:r>
            <w:r w:rsidR="00591C7E">
              <w:t xml:space="preserve">     </w:t>
            </w:r>
            <w:r w:rsidR="002C1C51">
              <w:t>53 439 EUR</w:t>
            </w:r>
          </w:p>
        </w:tc>
        <w:tc>
          <w:tcPr>
            <w:tcW w:w="2385" w:type="dxa"/>
            <w:vAlign w:val="center"/>
          </w:tcPr>
          <w:p w14:paraId="5FD21471" w14:textId="77777777" w:rsidR="00652FD0" w:rsidRDefault="009A7842">
            <w:pPr>
              <w:numPr>
                <w:ilvl w:val="0"/>
                <w:numId w:val="7"/>
              </w:numPr>
              <w:pBdr>
                <w:top w:val="nil"/>
                <w:left w:val="nil"/>
                <w:bottom w:val="nil"/>
                <w:right w:val="nil"/>
                <w:between w:val="nil"/>
              </w:pBdr>
              <w:spacing w:line="256" w:lineRule="auto"/>
              <w:rPr>
                <w:color w:val="000000"/>
              </w:rPr>
            </w:pPr>
            <w:r>
              <w:rPr>
                <w:color w:val="000000"/>
              </w:rPr>
              <w:t>- MTÜ/SA 90%</w:t>
            </w:r>
          </w:p>
          <w:p w14:paraId="196711EA" w14:textId="3B5831E0" w:rsidR="00652FD0" w:rsidRDefault="009A7842">
            <w:pPr>
              <w:numPr>
                <w:ilvl w:val="0"/>
                <w:numId w:val="7"/>
              </w:numPr>
              <w:pBdr>
                <w:top w:val="nil"/>
                <w:left w:val="nil"/>
                <w:bottom w:val="nil"/>
                <w:right w:val="nil"/>
                <w:between w:val="nil"/>
              </w:pBdr>
              <w:spacing w:line="256" w:lineRule="auto"/>
              <w:rPr>
                <w:color w:val="000000"/>
              </w:rPr>
            </w:pPr>
            <w:r>
              <w:rPr>
                <w:color w:val="000000"/>
              </w:rPr>
              <w:t xml:space="preserve">- KOV </w:t>
            </w:r>
            <w:ins w:id="268" w:author="Riin Luus" w:date="2025-12-09T16:07:00Z" w16du:dateUtc="2025-12-09T14:07:00Z">
              <w:r w:rsidR="00D5756E">
                <w:rPr>
                  <w:color w:val="000000"/>
                </w:rPr>
                <w:t>9</w:t>
              </w:r>
            </w:ins>
            <w:del w:id="269" w:author="Riin Luus" w:date="2025-12-09T16:07:00Z" w16du:dateUtc="2025-12-09T14:07:00Z">
              <w:r w:rsidDel="00D5756E">
                <w:rPr>
                  <w:color w:val="000000"/>
                </w:rPr>
                <w:delText>7</w:delText>
              </w:r>
            </w:del>
            <w:r>
              <w:rPr>
                <w:color w:val="000000"/>
              </w:rPr>
              <w:t>0%</w:t>
            </w:r>
          </w:p>
          <w:p w14:paraId="2226EFD6" w14:textId="77777777" w:rsidR="00652FD0" w:rsidRDefault="009A7842">
            <w:pPr>
              <w:numPr>
                <w:ilvl w:val="0"/>
                <w:numId w:val="7"/>
              </w:numPr>
              <w:pBdr>
                <w:top w:val="nil"/>
                <w:left w:val="nil"/>
                <w:bottom w:val="nil"/>
                <w:right w:val="nil"/>
                <w:between w:val="nil"/>
              </w:pBdr>
              <w:rPr>
                <w:color w:val="000000"/>
              </w:rPr>
            </w:pPr>
            <w:r>
              <w:rPr>
                <w:color w:val="000000"/>
              </w:rPr>
              <w:t>- mikroettevõte 60%</w:t>
            </w:r>
          </w:p>
          <w:p w14:paraId="4ACBB690" w14:textId="77777777" w:rsidR="00652FD0" w:rsidRDefault="009A7842">
            <w:r>
              <w:t>- väikeettevõte 40%</w:t>
            </w:r>
          </w:p>
        </w:tc>
        <w:tc>
          <w:tcPr>
            <w:tcW w:w="2415" w:type="dxa"/>
            <w:vAlign w:val="center"/>
          </w:tcPr>
          <w:p w14:paraId="042799A5" w14:textId="77777777" w:rsidR="00652FD0" w:rsidRDefault="009A7842">
            <w:r>
              <w:t xml:space="preserve">- Minimaalne 1 000 </w:t>
            </w:r>
          </w:p>
          <w:p w14:paraId="7E3DEE8F" w14:textId="77777777" w:rsidR="00652FD0" w:rsidRDefault="009A7842">
            <w:r>
              <w:t>- Maksimaalne 20 000</w:t>
            </w:r>
          </w:p>
        </w:tc>
      </w:tr>
      <w:tr w:rsidR="00652FD0" w14:paraId="4571A778" w14:textId="77777777">
        <w:tc>
          <w:tcPr>
            <w:tcW w:w="1545" w:type="dxa"/>
            <w:vMerge/>
            <w:vAlign w:val="center"/>
          </w:tcPr>
          <w:p w14:paraId="7A3ED4EE" w14:textId="77777777" w:rsidR="00652FD0" w:rsidRDefault="00652FD0">
            <w:pPr>
              <w:widowControl w:val="0"/>
              <w:pBdr>
                <w:top w:val="nil"/>
                <w:left w:val="nil"/>
                <w:bottom w:val="nil"/>
                <w:right w:val="nil"/>
                <w:between w:val="nil"/>
              </w:pBdr>
              <w:spacing w:line="276" w:lineRule="auto"/>
              <w:rPr>
                <w:sz w:val="20"/>
                <w:szCs w:val="20"/>
              </w:rPr>
            </w:pPr>
          </w:p>
        </w:tc>
        <w:tc>
          <w:tcPr>
            <w:tcW w:w="2070" w:type="dxa"/>
          </w:tcPr>
          <w:p w14:paraId="577BB9D4" w14:textId="77777777" w:rsidR="00652FD0" w:rsidRDefault="009A7842">
            <w:r>
              <w:t>4.Sotsiaalne kaasatus</w:t>
            </w:r>
          </w:p>
        </w:tc>
        <w:tc>
          <w:tcPr>
            <w:tcW w:w="1740" w:type="dxa"/>
            <w:vAlign w:val="center"/>
          </w:tcPr>
          <w:p w14:paraId="4094CE29" w14:textId="77777777" w:rsidR="00652FD0" w:rsidRDefault="009A7842">
            <w:pPr>
              <w:spacing w:after="160" w:line="256" w:lineRule="auto"/>
              <w:rPr>
                <w:highlight w:val="yellow"/>
              </w:rPr>
            </w:pPr>
            <w:r>
              <w:t>ESF+ 100% 144 696 EUR</w:t>
            </w:r>
          </w:p>
        </w:tc>
        <w:tc>
          <w:tcPr>
            <w:tcW w:w="2385" w:type="dxa"/>
            <w:vAlign w:val="center"/>
          </w:tcPr>
          <w:p w14:paraId="27B5D410" w14:textId="77777777" w:rsidR="00652FD0" w:rsidRDefault="009A7842">
            <w:pPr>
              <w:spacing w:after="160" w:line="256" w:lineRule="auto"/>
              <w:rPr>
                <w:highlight w:val="yellow"/>
              </w:rPr>
            </w:pPr>
            <w:r>
              <w:t>100%</w:t>
            </w:r>
          </w:p>
        </w:tc>
        <w:tc>
          <w:tcPr>
            <w:tcW w:w="2415" w:type="dxa"/>
            <w:vAlign w:val="center"/>
          </w:tcPr>
          <w:p w14:paraId="05952323" w14:textId="77777777" w:rsidR="00652FD0" w:rsidRDefault="009A7842">
            <w:r>
              <w:t xml:space="preserve">- Miniprojektide määr vastavalt määrusele </w:t>
            </w:r>
          </w:p>
        </w:tc>
      </w:tr>
      <w:tr w:rsidR="00652FD0" w14:paraId="30FC1A7B" w14:textId="77777777">
        <w:tc>
          <w:tcPr>
            <w:tcW w:w="1545" w:type="dxa"/>
            <w:vMerge/>
            <w:vAlign w:val="center"/>
          </w:tcPr>
          <w:p w14:paraId="34327173" w14:textId="77777777" w:rsidR="00652FD0" w:rsidRDefault="00652FD0">
            <w:pPr>
              <w:widowControl w:val="0"/>
              <w:pBdr>
                <w:top w:val="nil"/>
                <w:left w:val="nil"/>
                <w:bottom w:val="nil"/>
                <w:right w:val="nil"/>
                <w:between w:val="nil"/>
              </w:pBdr>
              <w:spacing w:line="276" w:lineRule="auto"/>
              <w:rPr>
                <w:sz w:val="20"/>
                <w:szCs w:val="20"/>
              </w:rPr>
            </w:pPr>
          </w:p>
        </w:tc>
        <w:tc>
          <w:tcPr>
            <w:tcW w:w="2070" w:type="dxa"/>
          </w:tcPr>
          <w:p w14:paraId="0E370DDD" w14:textId="77777777" w:rsidR="00652FD0" w:rsidRDefault="009A7842">
            <w:r>
              <w:t>5. KIKO piirkondlikud ja koostööprojektid</w:t>
            </w:r>
          </w:p>
        </w:tc>
        <w:tc>
          <w:tcPr>
            <w:tcW w:w="1740" w:type="dxa"/>
            <w:vAlign w:val="center"/>
          </w:tcPr>
          <w:p w14:paraId="711B9CE4" w14:textId="77777777" w:rsidR="00652FD0" w:rsidRDefault="009A7842">
            <w:r>
              <w:t>EAFRD 20% 213 757 EUR</w:t>
            </w:r>
          </w:p>
        </w:tc>
        <w:tc>
          <w:tcPr>
            <w:tcW w:w="2385" w:type="dxa"/>
            <w:vAlign w:val="center"/>
          </w:tcPr>
          <w:p w14:paraId="4B5ECD37" w14:textId="77777777" w:rsidR="00652FD0" w:rsidRDefault="009A7842">
            <w:r>
              <w:t>90%</w:t>
            </w:r>
          </w:p>
        </w:tc>
        <w:tc>
          <w:tcPr>
            <w:tcW w:w="2415" w:type="dxa"/>
            <w:vAlign w:val="center"/>
          </w:tcPr>
          <w:p w14:paraId="0EF39086" w14:textId="77777777" w:rsidR="00652FD0" w:rsidRDefault="009A7842">
            <w:r>
              <w:t>Vastavalt üldkoosoleku otsusele</w:t>
            </w:r>
          </w:p>
        </w:tc>
      </w:tr>
      <w:tr w:rsidR="00652FD0" w14:paraId="340C4784" w14:textId="77777777">
        <w:trPr>
          <w:cantSplit/>
          <w:trHeight w:val="1134"/>
        </w:trPr>
        <w:tc>
          <w:tcPr>
            <w:tcW w:w="1545" w:type="dxa"/>
          </w:tcPr>
          <w:p w14:paraId="5290A431" w14:textId="77777777" w:rsidR="00652FD0" w:rsidRDefault="009A7842">
            <w:pPr>
              <w:ind w:left="113" w:right="113"/>
              <w:rPr>
                <w:b/>
              </w:rPr>
            </w:pPr>
            <w:r>
              <w:rPr>
                <w:b/>
              </w:rPr>
              <w:t>Tegevus- ja elavdamiskulud (20%)</w:t>
            </w:r>
          </w:p>
        </w:tc>
        <w:tc>
          <w:tcPr>
            <w:tcW w:w="2070" w:type="dxa"/>
          </w:tcPr>
          <w:p w14:paraId="11F7DEE5" w14:textId="77777777" w:rsidR="00652FD0" w:rsidRDefault="00652FD0"/>
          <w:p w14:paraId="6D2EAAAA" w14:textId="77777777" w:rsidR="00652FD0" w:rsidRDefault="00652FD0"/>
          <w:p w14:paraId="325633CB" w14:textId="77777777" w:rsidR="00652FD0" w:rsidRDefault="00652FD0"/>
          <w:p w14:paraId="300DCC49" w14:textId="77777777" w:rsidR="00652FD0" w:rsidRDefault="009A7842">
            <w:r>
              <w:t>Tegevusrühma kulud strateegia rakendamiseks (üldkulud ja piirkonna elavdamiskulud</w:t>
            </w:r>
          </w:p>
          <w:p w14:paraId="1C62E8AF" w14:textId="77777777" w:rsidR="00652FD0" w:rsidRDefault="00652FD0"/>
          <w:p w14:paraId="19854516" w14:textId="77777777" w:rsidR="00652FD0" w:rsidRDefault="00652FD0"/>
          <w:p w14:paraId="28B829B8" w14:textId="77777777" w:rsidR="00652FD0" w:rsidRDefault="00652FD0"/>
        </w:tc>
        <w:tc>
          <w:tcPr>
            <w:tcW w:w="1740" w:type="dxa"/>
            <w:vAlign w:val="center"/>
          </w:tcPr>
          <w:p w14:paraId="3C2551AF" w14:textId="77777777" w:rsidR="00652FD0" w:rsidRDefault="009A7842">
            <w:r>
              <w:t xml:space="preserve">EAFRD </w:t>
            </w:r>
          </w:p>
          <w:p w14:paraId="7EBB783E" w14:textId="77777777" w:rsidR="00652FD0" w:rsidRDefault="009A7842">
            <w:r>
              <w:t xml:space="preserve">303 414 EUR </w:t>
            </w:r>
          </w:p>
        </w:tc>
        <w:tc>
          <w:tcPr>
            <w:tcW w:w="2385" w:type="dxa"/>
            <w:vAlign w:val="center"/>
          </w:tcPr>
          <w:p w14:paraId="7900E246" w14:textId="77777777" w:rsidR="00652FD0" w:rsidRDefault="009A7842">
            <w:r>
              <w:t>100%</w:t>
            </w:r>
          </w:p>
        </w:tc>
        <w:tc>
          <w:tcPr>
            <w:tcW w:w="2415" w:type="dxa"/>
            <w:vAlign w:val="center"/>
          </w:tcPr>
          <w:p w14:paraId="31F58C18" w14:textId="77777777" w:rsidR="00652FD0" w:rsidRDefault="009A7842">
            <w:r>
              <w:t>-</w:t>
            </w:r>
          </w:p>
        </w:tc>
      </w:tr>
    </w:tbl>
    <w:p w14:paraId="562061C7" w14:textId="77777777" w:rsidR="00652FD0" w:rsidRDefault="00652FD0"/>
    <w:p w14:paraId="3353EC6E" w14:textId="77777777" w:rsidR="00652FD0" w:rsidRDefault="009A7842">
      <w:r>
        <w:t>Toetuste eelarve jagunemine  aastate lõikes:</w:t>
      </w:r>
    </w:p>
    <w:tbl>
      <w:tblPr>
        <w:tblStyle w:val="affe"/>
        <w:tblW w:w="9062" w:type="dxa"/>
        <w:tblInd w:w="-108"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Layout w:type="fixed"/>
        <w:tblLook w:val="0400" w:firstRow="0" w:lastRow="0" w:firstColumn="0" w:lastColumn="0" w:noHBand="0" w:noVBand="1"/>
      </w:tblPr>
      <w:tblGrid>
        <w:gridCol w:w="1696"/>
        <w:gridCol w:w="1324"/>
        <w:gridCol w:w="1510"/>
        <w:gridCol w:w="1510"/>
        <w:gridCol w:w="1511"/>
        <w:gridCol w:w="1511"/>
      </w:tblGrid>
      <w:tr w:rsidR="00652FD0" w14:paraId="5E7583CF" w14:textId="77777777">
        <w:tc>
          <w:tcPr>
            <w:tcW w:w="1696" w:type="dxa"/>
          </w:tcPr>
          <w:p w14:paraId="35A20956" w14:textId="77777777" w:rsidR="00652FD0" w:rsidRDefault="009A7842">
            <w:pPr>
              <w:rPr>
                <w:b/>
              </w:rPr>
            </w:pPr>
            <w:r>
              <w:rPr>
                <w:b/>
              </w:rPr>
              <w:t>2023</w:t>
            </w:r>
          </w:p>
        </w:tc>
        <w:tc>
          <w:tcPr>
            <w:tcW w:w="1324" w:type="dxa"/>
          </w:tcPr>
          <w:p w14:paraId="244CE5C3" w14:textId="77777777" w:rsidR="00652FD0" w:rsidRDefault="009A7842">
            <w:pPr>
              <w:rPr>
                <w:b/>
              </w:rPr>
            </w:pPr>
            <w:r>
              <w:rPr>
                <w:b/>
              </w:rPr>
              <w:t>2024</w:t>
            </w:r>
          </w:p>
        </w:tc>
        <w:tc>
          <w:tcPr>
            <w:tcW w:w="1510" w:type="dxa"/>
          </w:tcPr>
          <w:p w14:paraId="35172230" w14:textId="77777777" w:rsidR="00652FD0" w:rsidRDefault="009A7842">
            <w:pPr>
              <w:rPr>
                <w:b/>
              </w:rPr>
            </w:pPr>
            <w:r>
              <w:rPr>
                <w:b/>
              </w:rPr>
              <w:t>2025</w:t>
            </w:r>
          </w:p>
        </w:tc>
        <w:tc>
          <w:tcPr>
            <w:tcW w:w="1510" w:type="dxa"/>
          </w:tcPr>
          <w:p w14:paraId="538755B1" w14:textId="77777777" w:rsidR="00652FD0" w:rsidRDefault="009A7842">
            <w:pPr>
              <w:rPr>
                <w:b/>
              </w:rPr>
            </w:pPr>
            <w:r>
              <w:rPr>
                <w:b/>
              </w:rPr>
              <w:t>2026</w:t>
            </w:r>
          </w:p>
        </w:tc>
        <w:tc>
          <w:tcPr>
            <w:tcW w:w="1511" w:type="dxa"/>
          </w:tcPr>
          <w:p w14:paraId="09EF415E" w14:textId="77777777" w:rsidR="00652FD0" w:rsidRDefault="009A7842">
            <w:pPr>
              <w:rPr>
                <w:b/>
              </w:rPr>
            </w:pPr>
            <w:r>
              <w:rPr>
                <w:b/>
              </w:rPr>
              <w:t>2027</w:t>
            </w:r>
          </w:p>
        </w:tc>
        <w:tc>
          <w:tcPr>
            <w:tcW w:w="1511" w:type="dxa"/>
          </w:tcPr>
          <w:p w14:paraId="3AAB735D" w14:textId="77777777" w:rsidR="00652FD0" w:rsidRDefault="009A7842">
            <w:pPr>
              <w:rPr>
                <w:b/>
              </w:rPr>
            </w:pPr>
            <w:r>
              <w:rPr>
                <w:b/>
              </w:rPr>
              <w:t>2028</w:t>
            </w:r>
          </w:p>
        </w:tc>
      </w:tr>
      <w:tr w:rsidR="00652FD0" w14:paraId="2DBDFFAF" w14:textId="77777777">
        <w:tc>
          <w:tcPr>
            <w:tcW w:w="1696" w:type="dxa"/>
          </w:tcPr>
          <w:p w14:paraId="5D4E91E9" w14:textId="77777777" w:rsidR="00652FD0" w:rsidRDefault="009A7842">
            <w:r>
              <w:t>Ülemineku- periood</w:t>
            </w:r>
          </w:p>
        </w:tc>
        <w:tc>
          <w:tcPr>
            <w:tcW w:w="1324" w:type="dxa"/>
          </w:tcPr>
          <w:p w14:paraId="2A407F32" w14:textId="77777777" w:rsidR="00652FD0" w:rsidRDefault="009A7842">
            <w:r>
              <w:t>30%</w:t>
            </w:r>
          </w:p>
        </w:tc>
        <w:tc>
          <w:tcPr>
            <w:tcW w:w="1510" w:type="dxa"/>
          </w:tcPr>
          <w:p w14:paraId="075C7C0E" w14:textId="77777777" w:rsidR="00652FD0" w:rsidRDefault="009A7842">
            <w:r>
              <w:t>40%</w:t>
            </w:r>
          </w:p>
        </w:tc>
        <w:tc>
          <w:tcPr>
            <w:tcW w:w="1510" w:type="dxa"/>
          </w:tcPr>
          <w:p w14:paraId="020FE53B" w14:textId="6CFA80EF" w:rsidR="00652FD0" w:rsidRDefault="00D5756E">
            <w:ins w:id="270" w:author="Riin Luus" w:date="2025-12-09T16:08:00Z" w16du:dateUtc="2025-12-09T14:08:00Z">
              <w:r>
                <w:t>3</w:t>
              </w:r>
            </w:ins>
            <w:del w:id="271" w:author="Riin Luus" w:date="2025-12-09T16:08:00Z" w16du:dateUtc="2025-12-09T14:08:00Z">
              <w:r w:rsidR="009A7842" w:rsidDel="00D5756E">
                <w:delText>2</w:delText>
              </w:r>
            </w:del>
            <w:r w:rsidR="009A7842">
              <w:t>0%</w:t>
            </w:r>
          </w:p>
        </w:tc>
        <w:tc>
          <w:tcPr>
            <w:tcW w:w="1511" w:type="dxa"/>
          </w:tcPr>
          <w:p w14:paraId="36D9A821" w14:textId="77777777" w:rsidR="00652FD0" w:rsidRDefault="009A7842">
            <w:del w:id="272" w:author="Riin Luus" w:date="2025-12-09T16:08:00Z" w16du:dateUtc="2025-12-09T14:08:00Z">
              <w:r w:rsidDel="00D5756E">
                <w:delText>1</w:delText>
              </w:r>
            </w:del>
            <w:r>
              <w:t>0%</w:t>
            </w:r>
          </w:p>
        </w:tc>
        <w:tc>
          <w:tcPr>
            <w:tcW w:w="1511" w:type="dxa"/>
          </w:tcPr>
          <w:p w14:paraId="5713CD76" w14:textId="77777777" w:rsidR="00652FD0" w:rsidRDefault="009A7842">
            <w:r>
              <w:t>Ülemineku- periood</w:t>
            </w:r>
          </w:p>
        </w:tc>
      </w:tr>
    </w:tbl>
    <w:p w14:paraId="6D06B1EA" w14:textId="77777777" w:rsidR="00652FD0" w:rsidRDefault="00652FD0"/>
    <w:p w14:paraId="34E459F1" w14:textId="77777777" w:rsidR="00652FD0" w:rsidRDefault="009A7842">
      <w:pPr>
        <w:jc w:val="both"/>
      </w:pPr>
      <w:r>
        <w:t>Strateegia elluviimine toimub iga-aastaste rakenduskavade kaudu, mille koostab KIKO tegevmeeskond ja kinnitab üldkoosolek. Iga-aastases rakenduskavas määratletakse tegevusrühma  eelarvelised vahendid konkreetseks aastaks, sh toetussummade jagunemine meetmete lõikes. Iga-aastase rakenduskavaga võib sätestada teatud kitsendusi, tulenevalt strateegia rakendamise hetkeseisust ja piirkonna vajadustest. Näiteks vähendada meetmete  maksimaalse toetussumma suurust voorude lõikes või kitsendada taotlejate ringi. Konkreetsed nõuded rakenduskavale sätestab  LEADER-meetme määrus. Rakenduskava esitatakse Põllumajanduse Registrite ja  Infosüsteemi Ametile.</w:t>
      </w:r>
    </w:p>
    <w:p w14:paraId="375B36D0" w14:textId="77777777" w:rsidR="00652FD0" w:rsidRDefault="009A7842">
      <w:pPr>
        <w:jc w:val="both"/>
      </w:pPr>
      <w:r>
        <w:t>Sotsiaalse kaasatuse suurendamise meetme (meede 4) rakenduskava esitatakse Riigi Tugiteenuste  Keskusele. Tegemist on meetme rakendamiseks mõeldud katusprojekti (nn vihmavarjuprojekti) kirjeldusega, mille nõuded sätestatakse eraldi.</w:t>
      </w:r>
    </w:p>
    <w:p w14:paraId="41528F3F" w14:textId="77777777" w:rsidR="00652FD0" w:rsidRDefault="009A7842">
      <w:pPr>
        <w:rPr>
          <w:color w:val="6B911C"/>
          <w:sz w:val="32"/>
          <w:szCs w:val="32"/>
        </w:rPr>
      </w:pPr>
      <w:r>
        <w:br w:type="page"/>
      </w:r>
    </w:p>
    <w:p w14:paraId="174E3AE2" w14:textId="77777777" w:rsidR="00652FD0" w:rsidRDefault="00652FD0">
      <w:pPr>
        <w:rPr>
          <w:color w:val="6B911C"/>
          <w:sz w:val="32"/>
          <w:szCs w:val="32"/>
        </w:rPr>
      </w:pPr>
    </w:p>
    <w:p w14:paraId="2F359F28" w14:textId="77777777" w:rsidR="00652FD0" w:rsidRDefault="009A7842">
      <w:pPr>
        <w:pStyle w:val="Pealkiri1"/>
        <w:rPr>
          <w:rFonts w:eastAsia="Cambria" w:cs="Cambria"/>
          <w:color w:val="76923C"/>
        </w:rPr>
      </w:pPr>
      <w:bookmarkStart w:id="273" w:name="_Toc135391713"/>
      <w:r>
        <w:rPr>
          <w:rFonts w:eastAsia="Cambria" w:cs="Cambria"/>
          <w:color w:val="76923C"/>
        </w:rPr>
        <w:t>Lisad</w:t>
      </w:r>
      <w:bookmarkEnd w:id="273"/>
    </w:p>
    <w:p w14:paraId="37279E12" w14:textId="77777777" w:rsidR="00652FD0" w:rsidRDefault="00652FD0"/>
    <w:p w14:paraId="05E7D888" w14:textId="77777777" w:rsidR="00652FD0" w:rsidRDefault="009A7842">
      <w:pPr>
        <w:numPr>
          <w:ilvl w:val="0"/>
          <w:numId w:val="18"/>
        </w:numPr>
        <w:rPr>
          <w:color w:val="000000"/>
        </w:rPr>
      </w:pPr>
      <w:r>
        <w:rPr>
          <w:color w:val="000000"/>
        </w:rPr>
        <w:t>Tegevuspiirkonna valdade maaliste ja väikelinnaliste asustusüksuste statistika</w:t>
      </w:r>
    </w:p>
    <w:p w14:paraId="2A6A9187" w14:textId="77777777" w:rsidR="00652FD0" w:rsidRDefault="009A7842">
      <w:pPr>
        <w:numPr>
          <w:ilvl w:val="0"/>
          <w:numId w:val="18"/>
        </w:numPr>
        <w:rPr>
          <w:color w:val="000000"/>
        </w:rPr>
      </w:pPr>
      <w:r>
        <w:rPr>
          <w:color w:val="000000"/>
        </w:rPr>
        <w:t>KIKO hetkeolukorra analüüs</w:t>
      </w:r>
    </w:p>
    <w:p w14:paraId="555DC3C1" w14:textId="77777777" w:rsidR="00652FD0" w:rsidRDefault="009A7842">
      <w:pPr>
        <w:numPr>
          <w:ilvl w:val="0"/>
          <w:numId w:val="18"/>
        </w:numPr>
      </w:pPr>
      <w:r>
        <w:rPr>
          <w:color w:val="000000"/>
        </w:rPr>
        <w:t>KIKO koostöölepped teiste tegevusrühmadega</w:t>
      </w:r>
    </w:p>
    <w:p w14:paraId="092BA98B" w14:textId="77777777" w:rsidR="00652FD0" w:rsidRDefault="009A7842">
      <w:pPr>
        <w:numPr>
          <w:ilvl w:val="0"/>
          <w:numId w:val="18"/>
        </w:numPr>
      </w:pPr>
      <w:r>
        <w:rPr>
          <w:color w:val="000000"/>
        </w:rPr>
        <w:t xml:space="preserve">KIKO </w:t>
      </w:r>
      <w:r>
        <w:t>strateegia koostamise protsess ja kaasamine</w:t>
      </w:r>
    </w:p>
    <w:p w14:paraId="6B13F895" w14:textId="77777777" w:rsidR="00652FD0" w:rsidRDefault="009A7842">
      <w:pPr>
        <w:numPr>
          <w:ilvl w:val="0"/>
          <w:numId w:val="18"/>
        </w:numPr>
      </w:pPr>
      <w:r>
        <w:rPr>
          <w:color w:val="000000"/>
        </w:rPr>
        <w:t>Seosed teiste arengudokumentidega</w:t>
      </w:r>
    </w:p>
    <w:p w14:paraId="78346A15" w14:textId="77777777" w:rsidR="00652FD0" w:rsidRDefault="00652FD0"/>
    <w:p w14:paraId="0DD68E82" w14:textId="77777777" w:rsidR="00652FD0" w:rsidRDefault="009A7842">
      <w:r>
        <w:br w:type="page"/>
      </w:r>
    </w:p>
    <w:p w14:paraId="7B25D3D6" w14:textId="77777777" w:rsidR="00652FD0" w:rsidRDefault="009A7842" w:rsidP="000D6485">
      <w:pPr>
        <w:pStyle w:val="Pealkiri2"/>
        <w:rPr>
          <w:color w:val="6B911C"/>
        </w:rPr>
      </w:pPr>
      <w:bookmarkStart w:id="274" w:name="_Toc135391714"/>
      <w:r>
        <w:rPr>
          <w:rFonts w:eastAsia="Cambria"/>
        </w:rPr>
        <w:lastRenderedPageBreak/>
        <w:t>Lisa 1. Tegevuspiirkonna valdade maaliste ja väikelinnaliste asustusüksuste statistika</w:t>
      </w:r>
      <w:bookmarkEnd w:id="274"/>
    </w:p>
    <w:p w14:paraId="753CA4F0" w14:textId="77777777" w:rsidR="00652FD0" w:rsidRDefault="00652FD0">
      <w:pPr>
        <w:keepNext/>
        <w:keepLines/>
        <w:pBdr>
          <w:top w:val="nil"/>
          <w:left w:val="nil"/>
          <w:bottom w:val="nil"/>
          <w:right w:val="nil"/>
          <w:between w:val="nil"/>
        </w:pBdr>
        <w:spacing w:before="240" w:after="0"/>
        <w:ind w:left="720" w:hanging="360"/>
        <w:rPr>
          <w:color w:val="6B911C"/>
          <w:sz w:val="32"/>
          <w:szCs w:val="32"/>
        </w:rPr>
      </w:pPr>
    </w:p>
    <w:tbl>
      <w:tblPr>
        <w:tblStyle w:val="afff"/>
        <w:tblW w:w="8520" w:type="dxa"/>
        <w:tblInd w:w="-108"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Layout w:type="fixed"/>
        <w:tblLook w:val="0400" w:firstRow="0" w:lastRow="0" w:firstColumn="0" w:lastColumn="0" w:noHBand="0" w:noVBand="1"/>
      </w:tblPr>
      <w:tblGrid>
        <w:gridCol w:w="1980"/>
        <w:gridCol w:w="3480"/>
        <w:gridCol w:w="1635"/>
        <w:gridCol w:w="1425"/>
      </w:tblGrid>
      <w:tr w:rsidR="00652FD0" w14:paraId="25856D3B" w14:textId="77777777">
        <w:trPr>
          <w:trHeight w:val="227"/>
        </w:trPr>
        <w:tc>
          <w:tcPr>
            <w:tcW w:w="1980" w:type="dxa"/>
          </w:tcPr>
          <w:p w14:paraId="3290701E" w14:textId="77777777" w:rsidR="00652FD0" w:rsidRDefault="009A7842">
            <w:pPr>
              <w:jc w:val="both"/>
              <w:rPr>
                <w:b/>
              </w:rPr>
            </w:pPr>
            <w:r>
              <w:rPr>
                <w:b/>
              </w:rPr>
              <w:t>Vald</w:t>
            </w:r>
          </w:p>
        </w:tc>
        <w:tc>
          <w:tcPr>
            <w:tcW w:w="3480" w:type="dxa"/>
          </w:tcPr>
          <w:p w14:paraId="6A29FC26" w14:textId="77777777" w:rsidR="00652FD0" w:rsidRDefault="009A7842">
            <w:pPr>
              <w:jc w:val="both"/>
              <w:rPr>
                <w:b/>
              </w:rPr>
            </w:pPr>
            <w:r>
              <w:rPr>
                <w:b/>
              </w:rPr>
              <w:t>Asustusüksus</w:t>
            </w:r>
          </w:p>
        </w:tc>
        <w:tc>
          <w:tcPr>
            <w:tcW w:w="1635" w:type="dxa"/>
          </w:tcPr>
          <w:p w14:paraId="67BB220F" w14:textId="77777777" w:rsidR="00652FD0" w:rsidRDefault="009A7842">
            <w:pPr>
              <w:jc w:val="both"/>
              <w:rPr>
                <w:b/>
              </w:rPr>
            </w:pPr>
            <w:r>
              <w:rPr>
                <w:b/>
              </w:rPr>
              <w:t>Elanike arv (01.01.2022)</w:t>
            </w:r>
          </w:p>
        </w:tc>
        <w:tc>
          <w:tcPr>
            <w:tcW w:w="1425" w:type="dxa"/>
          </w:tcPr>
          <w:p w14:paraId="111674A4" w14:textId="77777777" w:rsidR="00652FD0" w:rsidRDefault="009A7842">
            <w:pPr>
              <w:jc w:val="both"/>
              <w:rPr>
                <w:b/>
              </w:rPr>
            </w:pPr>
            <w:r>
              <w:rPr>
                <w:b/>
              </w:rPr>
              <w:t>Pindala km</w:t>
            </w:r>
            <w:r>
              <w:rPr>
                <w:b/>
                <w:vertAlign w:val="superscript"/>
              </w:rPr>
              <w:t>2</w:t>
            </w:r>
          </w:p>
        </w:tc>
      </w:tr>
      <w:tr w:rsidR="00652FD0" w14:paraId="199ACD20" w14:textId="77777777">
        <w:trPr>
          <w:trHeight w:val="227"/>
        </w:trPr>
        <w:tc>
          <w:tcPr>
            <w:tcW w:w="1980" w:type="dxa"/>
            <w:vMerge w:val="restart"/>
          </w:tcPr>
          <w:p w14:paraId="0ABC2603" w14:textId="77777777" w:rsidR="00652FD0" w:rsidRDefault="009A7842">
            <w:pPr>
              <w:jc w:val="both"/>
            </w:pPr>
            <w:r>
              <w:t>Jõhvi vald</w:t>
            </w:r>
          </w:p>
        </w:tc>
        <w:tc>
          <w:tcPr>
            <w:tcW w:w="3480" w:type="dxa"/>
            <w:vAlign w:val="bottom"/>
          </w:tcPr>
          <w:p w14:paraId="6F0AEFB1" w14:textId="77777777" w:rsidR="00652FD0" w:rsidRDefault="009A7842">
            <w:pPr>
              <w:jc w:val="both"/>
            </w:pPr>
            <w:proofErr w:type="spellStart"/>
            <w:r>
              <w:rPr>
                <w:color w:val="000000"/>
              </w:rPr>
              <w:t>Edise</w:t>
            </w:r>
            <w:proofErr w:type="spellEnd"/>
            <w:r>
              <w:rPr>
                <w:color w:val="000000"/>
              </w:rPr>
              <w:t xml:space="preserve"> küla</w:t>
            </w:r>
          </w:p>
        </w:tc>
        <w:tc>
          <w:tcPr>
            <w:tcW w:w="1635" w:type="dxa"/>
          </w:tcPr>
          <w:p w14:paraId="119A58C2" w14:textId="77777777" w:rsidR="00652FD0" w:rsidRDefault="009A7842">
            <w:pPr>
              <w:jc w:val="right"/>
            </w:pPr>
            <w:r>
              <w:t>187</w:t>
            </w:r>
          </w:p>
        </w:tc>
        <w:tc>
          <w:tcPr>
            <w:tcW w:w="1425" w:type="dxa"/>
            <w:vAlign w:val="bottom"/>
          </w:tcPr>
          <w:p w14:paraId="694BBCE7" w14:textId="77777777" w:rsidR="00652FD0" w:rsidRDefault="009A7842">
            <w:pPr>
              <w:jc w:val="right"/>
            </w:pPr>
            <w:r>
              <w:rPr>
                <w:color w:val="000000"/>
              </w:rPr>
              <w:t>5,64</w:t>
            </w:r>
          </w:p>
        </w:tc>
      </w:tr>
      <w:tr w:rsidR="00652FD0" w14:paraId="633052E9" w14:textId="77777777">
        <w:trPr>
          <w:trHeight w:val="227"/>
        </w:trPr>
        <w:tc>
          <w:tcPr>
            <w:tcW w:w="1980" w:type="dxa"/>
            <w:vMerge/>
          </w:tcPr>
          <w:p w14:paraId="62BC0AFB"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62FE2E86" w14:textId="77777777" w:rsidR="00652FD0" w:rsidRDefault="009A7842">
            <w:pPr>
              <w:jc w:val="both"/>
            </w:pPr>
            <w:r>
              <w:rPr>
                <w:color w:val="000000"/>
              </w:rPr>
              <w:t>Kahula küla</w:t>
            </w:r>
          </w:p>
        </w:tc>
        <w:tc>
          <w:tcPr>
            <w:tcW w:w="1635" w:type="dxa"/>
          </w:tcPr>
          <w:p w14:paraId="4C4BC7BC" w14:textId="77777777" w:rsidR="00652FD0" w:rsidRDefault="009A7842">
            <w:pPr>
              <w:jc w:val="right"/>
            </w:pPr>
            <w:r>
              <w:t>150</w:t>
            </w:r>
          </w:p>
        </w:tc>
        <w:tc>
          <w:tcPr>
            <w:tcW w:w="1425" w:type="dxa"/>
            <w:vAlign w:val="bottom"/>
          </w:tcPr>
          <w:p w14:paraId="123A5735" w14:textId="77777777" w:rsidR="00652FD0" w:rsidRDefault="009A7842">
            <w:pPr>
              <w:jc w:val="right"/>
            </w:pPr>
            <w:r>
              <w:rPr>
                <w:color w:val="000000"/>
              </w:rPr>
              <w:t>18,89</w:t>
            </w:r>
          </w:p>
        </w:tc>
      </w:tr>
      <w:tr w:rsidR="00652FD0" w14:paraId="5231312C" w14:textId="77777777">
        <w:trPr>
          <w:trHeight w:val="227"/>
        </w:trPr>
        <w:tc>
          <w:tcPr>
            <w:tcW w:w="1980" w:type="dxa"/>
            <w:vMerge/>
          </w:tcPr>
          <w:p w14:paraId="4FE9997F"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4FB289B5" w14:textId="77777777" w:rsidR="00652FD0" w:rsidRDefault="009A7842">
            <w:pPr>
              <w:jc w:val="both"/>
            </w:pPr>
            <w:r>
              <w:rPr>
                <w:color w:val="000000"/>
              </w:rPr>
              <w:t>Kose küla</w:t>
            </w:r>
          </w:p>
        </w:tc>
        <w:tc>
          <w:tcPr>
            <w:tcW w:w="1635" w:type="dxa"/>
          </w:tcPr>
          <w:p w14:paraId="0F59C62A" w14:textId="77777777" w:rsidR="00652FD0" w:rsidRDefault="009A7842">
            <w:pPr>
              <w:jc w:val="right"/>
            </w:pPr>
            <w:r>
              <w:t>96</w:t>
            </w:r>
          </w:p>
        </w:tc>
        <w:tc>
          <w:tcPr>
            <w:tcW w:w="1425" w:type="dxa"/>
            <w:vAlign w:val="bottom"/>
          </w:tcPr>
          <w:p w14:paraId="0213F1D5" w14:textId="77777777" w:rsidR="00652FD0" w:rsidRDefault="009A7842">
            <w:pPr>
              <w:jc w:val="right"/>
            </w:pPr>
            <w:r>
              <w:rPr>
                <w:color w:val="000000"/>
              </w:rPr>
              <w:t>17,82</w:t>
            </w:r>
          </w:p>
        </w:tc>
      </w:tr>
      <w:tr w:rsidR="00652FD0" w14:paraId="03D11F5C" w14:textId="77777777">
        <w:trPr>
          <w:trHeight w:val="227"/>
        </w:trPr>
        <w:tc>
          <w:tcPr>
            <w:tcW w:w="1980" w:type="dxa"/>
            <w:vMerge/>
          </w:tcPr>
          <w:p w14:paraId="4438590D"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40BD2010" w14:textId="77777777" w:rsidR="00652FD0" w:rsidRDefault="009A7842">
            <w:pPr>
              <w:jc w:val="both"/>
            </w:pPr>
            <w:r>
              <w:rPr>
                <w:color w:val="000000"/>
              </w:rPr>
              <w:t>Kotinuka küla</w:t>
            </w:r>
          </w:p>
        </w:tc>
        <w:tc>
          <w:tcPr>
            <w:tcW w:w="1635" w:type="dxa"/>
          </w:tcPr>
          <w:p w14:paraId="3283E592" w14:textId="77777777" w:rsidR="00652FD0" w:rsidRDefault="009A7842">
            <w:pPr>
              <w:jc w:val="right"/>
            </w:pPr>
            <w:r>
              <w:t>61</w:t>
            </w:r>
          </w:p>
        </w:tc>
        <w:tc>
          <w:tcPr>
            <w:tcW w:w="1425" w:type="dxa"/>
            <w:vAlign w:val="bottom"/>
          </w:tcPr>
          <w:p w14:paraId="090AF120" w14:textId="77777777" w:rsidR="00652FD0" w:rsidRDefault="009A7842">
            <w:pPr>
              <w:jc w:val="right"/>
            </w:pPr>
            <w:r>
              <w:rPr>
                <w:color w:val="000000"/>
              </w:rPr>
              <w:t>22,05</w:t>
            </w:r>
          </w:p>
        </w:tc>
      </w:tr>
      <w:tr w:rsidR="00652FD0" w14:paraId="6D1C6C07" w14:textId="77777777">
        <w:trPr>
          <w:trHeight w:val="227"/>
        </w:trPr>
        <w:tc>
          <w:tcPr>
            <w:tcW w:w="1980" w:type="dxa"/>
            <w:vMerge/>
          </w:tcPr>
          <w:p w14:paraId="08ACD1E2"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68FC8D30" w14:textId="77777777" w:rsidR="00652FD0" w:rsidRDefault="009A7842">
            <w:pPr>
              <w:jc w:val="both"/>
            </w:pPr>
            <w:r>
              <w:rPr>
                <w:color w:val="000000"/>
              </w:rPr>
              <w:t>Linna küla</w:t>
            </w:r>
          </w:p>
        </w:tc>
        <w:tc>
          <w:tcPr>
            <w:tcW w:w="1635" w:type="dxa"/>
          </w:tcPr>
          <w:p w14:paraId="3BC14C38" w14:textId="77777777" w:rsidR="00652FD0" w:rsidRDefault="009A7842">
            <w:pPr>
              <w:jc w:val="right"/>
            </w:pPr>
            <w:r>
              <w:t>33</w:t>
            </w:r>
          </w:p>
        </w:tc>
        <w:tc>
          <w:tcPr>
            <w:tcW w:w="1425" w:type="dxa"/>
            <w:vAlign w:val="bottom"/>
          </w:tcPr>
          <w:p w14:paraId="0195DBC3" w14:textId="77777777" w:rsidR="00652FD0" w:rsidRDefault="009A7842">
            <w:pPr>
              <w:jc w:val="right"/>
            </w:pPr>
            <w:r>
              <w:rPr>
                <w:color w:val="000000"/>
              </w:rPr>
              <w:t>5,50</w:t>
            </w:r>
          </w:p>
        </w:tc>
      </w:tr>
      <w:tr w:rsidR="00652FD0" w14:paraId="6608F332" w14:textId="77777777">
        <w:trPr>
          <w:trHeight w:val="227"/>
        </w:trPr>
        <w:tc>
          <w:tcPr>
            <w:tcW w:w="1980" w:type="dxa"/>
            <w:vMerge/>
          </w:tcPr>
          <w:p w14:paraId="76693E7A"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3E8ED651" w14:textId="77777777" w:rsidR="00652FD0" w:rsidRDefault="009A7842">
            <w:pPr>
              <w:jc w:val="both"/>
            </w:pPr>
            <w:r>
              <w:rPr>
                <w:color w:val="000000"/>
              </w:rPr>
              <w:t>Pajualuse küla</w:t>
            </w:r>
          </w:p>
        </w:tc>
        <w:tc>
          <w:tcPr>
            <w:tcW w:w="1635" w:type="dxa"/>
          </w:tcPr>
          <w:p w14:paraId="08C0AEFB" w14:textId="77777777" w:rsidR="00652FD0" w:rsidRDefault="009A7842">
            <w:pPr>
              <w:jc w:val="right"/>
            </w:pPr>
            <w:r>
              <w:t>39</w:t>
            </w:r>
          </w:p>
        </w:tc>
        <w:tc>
          <w:tcPr>
            <w:tcW w:w="1425" w:type="dxa"/>
            <w:vAlign w:val="bottom"/>
          </w:tcPr>
          <w:p w14:paraId="63058695" w14:textId="77777777" w:rsidR="00652FD0" w:rsidRDefault="009A7842">
            <w:pPr>
              <w:jc w:val="right"/>
            </w:pPr>
            <w:r>
              <w:rPr>
                <w:color w:val="000000"/>
              </w:rPr>
              <w:t>4,33</w:t>
            </w:r>
          </w:p>
        </w:tc>
      </w:tr>
      <w:tr w:rsidR="00652FD0" w14:paraId="7DA6A5C3" w14:textId="77777777">
        <w:trPr>
          <w:trHeight w:val="227"/>
        </w:trPr>
        <w:tc>
          <w:tcPr>
            <w:tcW w:w="1980" w:type="dxa"/>
            <w:vMerge/>
          </w:tcPr>
          <w:p w14:paraId="0066A2AE"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7C7B94B2" w14:textId="77777777" w:rsidR="00652FD0" w:rsidRDefault="009A7842">
            <w:pPr>
              <w:jc w:val="both"/>
            </w:pPr>
            <w:r>
              <w:rPr>
                <w:color w:val="000000"/>
              </w:rPr>
              <w:t>Pargitaguse küla</w:t>
            </w:r>
          </w:p>
        </w:tc>
        <w:tc>
          <w:tcPr>
            <w:tcW w:w="1635" w:type="dxa"/>
          </w:tcPr>
          <w:p w14:paraId="2C04664E" w14:textId="77777777" w:rsidR="00652FD0" w:rsidRDefault="009A7842">
            <w:pPr>
              <w:jc w:val="right"/>
            </w:pPr>
            <w:r>
              <w:t>...</w:t>
            </w:r>
          </w:p>
        </w:tc>
        <w:tc>
          <w:tcPr>
            <w:tcW w:w="1425" w:type="dxa"/>
            <w:vAlign w:val="bottom"/>
          </w:tcPr>
          <w:p w14:paraId="3FD586F1" w14:textId="77777777" w:rsidR="00652FD0" w:rsidRDefault="009A7842">
            <w:pPr>
              <w:jc w:val="right"/>
            </w:pPr>
            <w:r>
              <w:rPr>
                <w:color w:val="000000"/>
              </w:rPr>
              <w:t>3,38</w:t>
            </w:r>
          </w:p>
        </w:tc>
      </w:tr>
      <w:tr w:rsidR="00652FD0" w14:paraId="3BA28B35" w14:textId="77777777">
        <w:trPr>
          <w:trHeight w:val="227"/>
        </w:trPr>
        <w:tc>
          <w:tcPr>
            <w:tcW w:w="1980" w:type="dxa"/>
            <w:vMerge/>
          </w:tcPr>
          <w:p w14:paraId="7D321E5A"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06C34DEC" w14:textId="77777777" w:rsidR="00652FD0" w:rsidRDefault="009A7842">
            <w:pPr>
              <w:jc w:val="both"/>
            </w:pPr>
            <w:proofErr w:type="spellStart"/>
            <w:r>
              <w:rPr>
                <w:color w:val="000000"/>
              </w:rPr>
              <w:t>Pauliku</w:t>
            </w:r>
            <w:proofErr w:type="spellEnd"/>
            <w:r>
              <w:rPr>
                <w:color w:val="000000"/>
              </w:rPr>
              <w:t xml:space="preserve"> küla</w:t>
            </w:r>
          </w:p>
        </w:tc>
        <w:tc>
          <w:tcPr>
            <w:tcW w:w="1635" w:type="dxa"/>
          </w:tcPr>
          <w:p w14:paraId="0D910784" w14:textId="77777777" w:rsidR="00652FD0" w:rsidRDefault="009A7842">
            <w:pPr>
              <w:jc w:val="right"/>
            </w:pPr>
            <w:r>
              <w:t>90</w:t>
            </w:r>
          </w:p>
        </w:tc>
        <w:tc>
          <w:tcPr>
            <w:tcW w:w="1425" w:type="dxa"/>
            <w:vAlign w:val="bottom"/>
          </w:tcPr>
          <w:p w14:paraId="0FDA0FF3" w14:textId="77777777" w:rsidR="00652FD0" w:rsidRDefault="009A7842">
            <w:pPr>
              <w:jc w:val="right"/>
            </w:pPr>
            <w:r>
              <w:rPr>
                <w:color w:val="000000"/>
              </w:rPr>
              <w:t>3,60</w:t>
            </w:r>
          </w:p>
        </w:tc>
      </w:tr>
      <w:tr w:rsidR="00652FD0" w14:paraId="6BC85C9A" w14:textId="77777777">
        <w:trPr>
          <w:trHeight w:val="227"/>
        </w:trPr>
        <w:tc>
          <w:tcPr>
            <w:tcW w:w="1980" w:type="dxa"/>
            <w:vMerge/>
          </w:tcPr>
          <w:p w14:paraId="65C3575A"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11FB1581" w14:textId="77777777" w:rsidR="00652FD0" w:rsidRDefault="009A7842">
            <w:pPr>
              <w:jc w:val="both"/>
            </w:pPr>
            <w:r>
              <w:rPr>
                <w:color w:val="000000"/>
              </w:rPr>
              <w:t>Puru küla</w:t>
            </w:r>
          </w:p>
        </w:tc>
        <w:tc>
          <w:tcPr>
            <w:tcW w:w="1635" w:type="dxa"/>
          </w:tcPr>
          <w:p w14:paraId="6874A85D" w14:textId="77777777" w:rsidR="00652FD0" w:rsidRDefault="009A7842">
            <w:pPr>
              <w:jc w:val="right"/>
            </w:pPr>
            <w:r>
              <w:t>59</w:t>
            </w:r>
          </w:p>
        </w:tc>
        <w:tc>
          <w:tcPr>
            <w:tcW w:w="1425" w:type="dxa"/>
            <w:vAlign w:val="bottom"/>
          </w:tcPr>
          <w:p w14:paraId="5E6BE1F5" w14:textId="77777777" w:rsidR="00652FD0" w:rsidRDefault="009A7842">
            <w:pPr>
              <w:jc w:val="right"/>
            </w:pPr>
            <w:r>
              <w:rPr>
                <w:color w:val="000000"/>
              </w:rPr>
              <w:t>18,19</w:t>
            </w:r>
          </w:p>
        </w:tc>
      </w:tr>
      <w:tr w:rsidR="00652FD0" w14:paraId="3B7F1ED4" w14:textId="77777777">
        <w:trPr>
          <w:trHeight w:val="227"/>
        </w:trPr>
        <w:tc>
          <w:tcPr>
            <w:tcW w:w="1980" w:type="dxa"/>
            <w:vMerge/>
          </w:tcPr>
          <w:p w14:paraId="00956FAB"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7FE9A000" w14:textId="77777777" w:rsidR="00652FD0" w:rsidRDefault="009A7842">
            <w:pPr>
              <w:jc w:val="both"/>
            </w:pPr>
            <w:r>
              <w:rPr>
                <w:color w:val="000000"/>
              </w:rPr>
              <w:t>Sompa küla</w:t>
            </w:r>
          </w:p>
        </w:tc>
        <w:tc>
          <w:tcPr>
            <w:tcW w:w="1635" w:type="dxa"/>
          </w:tcPr>
          <w:p w14:paraId="40AC18A3" w14:textId="77777777" w:rsidR="00652FD0" w:rsidRDefault="009A7842">
            <w:pPr>
              <w:jc w:val="right"/>
            </w:pPr>
            <w:r>
              <w:t>60</w:t>
            </w:r>
          </w:p>
        </w:tc>
        <w:tc>
          <w:tcPr>
            <w:tcW w:w="1425" w:type="dxa"/>
            <w:vAlign w:val="bottom"/>
          </w:tcPr>
          <w:p w14:paraId="2539F52A" w14:textId="77777777" w:rsidR="00652FD0" w:rsidRDefault="009A7842">
            <w:pPr>
              <w:jc w:val="right"/>
            </w:pPr>
            <w:r>
              <w:rPr>
                <w:color w:val="000000"/>
              </w:rPr>
              <w:t>13,90</w:t>
            </w:r>
          </w:p>
        </w:tc>
      </w:tr>
      <w:tr w:rsidR="00652FD0" w14:paraId="214B3C3A" w14:textId="77777777">
        <w:trPr>
          <w:trHeight w:val="227"/>
        </w:trPr>
        <w:tc>
          <w:tcPr>
            <w:tcW w:w="1980" w:type="dxa"/>
            <w:vMerge/>
          </w:tcPr>
          <w:p w14:paraId="16CE8B4D"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0CC2CC1D" w14:textId="77777777" w:rsidR="00652FD0" w:rsidRDefault="009A7842">
            <w:pPr>
              <w:jc w:val="both"/>
            </w:pPr>
            <w:r>
              <w:rPr>
                <w:color w:val="000000"/>
              </w:rPr>
              <w:t>Tammiku alevik</w:t>
            </w:r>
          </w:p>
        </w:tc>
        <w:tc>
          <w:tcPr>
            <w:tcW w:w="1635" w:type="dxa"/>
          </w:tcPr>
          <w:p w14:paraId="281D1E6C" w14:textId="77777777" w:rsidR="00652FD0" w:rsidRDefault="009A7842">
            <w:pPr>
              <w:jc w:val="right"/>
            </w:pPr>
            <w:r>
              <w:t>314</w:t>
            </w:r>
          </w:p>
        </w:tc>
        <w:tc>
          <w:tcPr>
            <w:tcW w:w="1425" w:type="dxa"/>
            <w:vAlign w:val="bottom"/>
          </w:tcPr>
          <w:p w14:paraId="0024DD52" w14:textId="77777777" w:rsidR="00652FD0" w:rsidRDefault="009A7842">
            <w:pPr>
              <w:jc w:val="right"/>
            </w:pPr>
            <w:r>
              <w:rPr>
                <w:color w:val="000000"/>
              </w:rPr>
              <w:t>2,85</w:t>
            </w:r>
          </w:p>
        </w:tc>
      </w:tr>
      <w:tr w:rsidR="00652FD0" w14:paraId="1193136E" w14:textId="77777777">
        <w:trPr>
          <w:trHeight w:val="227"/>
        </w:trPr>
        <w:tc>
          <w:tcPr>
            <w:tcW w:w="1980" w:type="dxa"/>
            <w:vMerge w:val="restart"/>
          </w:tcPr>
          <w:p w14:paraId="5E5241B4" w14:textId="77777777" w:rsidR="00652FD0" w:rsidRDefault="009A7842">
            <w:pPr>
              <w:jc w:val="both"/>
            </w:pPr>
            <w:r>
              <w:t>Narva -Jõesuu linn</w:t>
            </w:r>
          </w:p>
        </w:tc>
        <w:tc>
          <w:tcPr>
            <w:tcW w:w="3480" w:type="dxa"/>
            <w:vAlign w:val="bottom"/>
          </w:tcPr>
          <w:p w14:paraId="14AF8D4E" w14:textId="77777777" w:rsidR="00652FD0" w:rsidRDefault="009A7842">
            <w:pPr>
              <w:jc w:val="both"/>
            </w:pPr>
            <w:r>
              <w:rPr>
                <w:color w:val="000000"/>
              </w:rPr>
              <w:t>Arumäe küla</w:t>
            </w:r>
          </w:p>
        </w:tc>
        <w:tc>
          <w:tcPr>
            <w:tcW w:w="1635" w:type="dxa"/>
          </w:tcPr>
          <w:p w14:paraId="2DCCA6EE" w14:textId="77777777" w:rsidR="00652FD0" w:rsidRDefault="009A7842">
            <w:pPr>
              <w:jc w:val="right"/>
            </w:pPr>
            <w:r>
              <w:t>24</w:t>
            </w:r>
          </w:p>
        </w:tc>
        <w:tc>
          <w:tcPr>
            <w:tcW w:w="1425" w:type="dxa"/>
            <w:vAlign w:val="bottom"/>
          </w:tcPr>
          <w:p w14:paraId="1F2CB7C7" w14:textId="77777777" w:rsidR="00652FD0" w:rsidRDefault="009A7842">
            <w:pPr>
              <w:jc w:val="right"/>
            </w:pPr>
            <w:r>
              <w:rPr>
                <w:color w:val="000000"/>
              </w:rPr>
              <w:t>14,14</w:t>
            </w:r>
          </w:p>
        </w:tc>
      </w:tr>
      <w:tr w:rsidR="00652FD0" w14:paraId="0D616B17" w14:textId="77777777">
        <w:trPr>
          <w:trHeight w:val="227"/>
        </w:trPr>
        <w:tc>
          <w:tcPr>
            <w:tcW w:w="1980" w:type="dxa"/>
            <w:vMerge/>
          </w:tcPr>
          <w:p w14:paraId="525D1709"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58499753" w14:textId="77777777" w:rsidR="00652FD0" w:rsidRDefault="009A7842">
            <w:pPr>
              <w:jc w:val="both"/>
            </w:pPr>
            <w:r>
              <w:rPr>
                <w:color w:val="000000"/>
              </w:rPr>
              <w:t>Auvere küla</w:t>
            </w:r>
          </w:p>
        </w:tc>
        <w:tc>
          <w:tcPr>
            <w:tcW w:w="1635" w:type="dxa"/>
          </w:tcPr>
          <w:p w14:paraId="1A3F29F0" w14:textId="77777777" w:rsidR="00652FD0" w:rsidRDefault="009A7842">
            <w:pPr>
              <w:jc w:val="right"/>
            </w:pPr>
            <w:r>
              <w:t>27</w:t>
            </w:r>
          </w:p>
        </w:tc>
        <w:tc>
          <w:tcPr>
            <w:tcW w:w="1425" w:type="dxa"/>
            <w:vAlign w:val="bottom"/>
          </w:tcPr>
          <w:p w14:paraId="0438AD6A" w14:textId="77777777" w:rsidR="00652FD0" w:rsidRDefault="009A7842">
            <w:pPr>
              <w:jc w:val="right"/>
            </w:pPr>
            <w:r>
              <w:rPr>
                <w:color w:val="000000"/>
              </w:rPr>
              <w:t>92,99</w:t>
            </w:r>
          </w:p>
        </w:tc>
      </w:tr>
      <w:tr w:rsidR="00652FD0" w14:paraId="72D9970E" w14:textId="77777777">
        <w:trPr>
          <w:trHeight w:val="227"/>
        </w:trPr>
        <w:tc>
          <w:tcPr>
            <w:tcW w:w="1980" w:type="dxa"/>
            <w:vMerge/>
          </w:tcPr>
          <w:p w14:paraId="6D5611F1"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19FB3A6C" w14:textId="77777777" w:rsidR="00652FD0" w:rsidRDefault="009A7842">
            <w:pPr>
              <w:jc w:val="both"/>
            </w:pPr>
            <w:r>
              <w:rPr>
                <w:color w:val="000000"/>
              </w:rPr>
              <w:t>Hiiemetsa küla</w:t>
            </w:r>
          </w:p>
        </w:tc>
        <w:tc>
          <w:tcPr>
            <w:tcW w:w="1635" w:type="dxa"/>
          </w:tcPr>
          <w:p w14:paraId="55FCFC0D" w14:textId="77777777" w:rsidR="00652FD0" w:rsidRDefault="009A7842">
            <w:pPr>
              <w:jc w:val="right"/>
            </w:pPr>
            <w:r>
              <w:t>12</w:t>
            </w:r>
          </w:p>
        </w:tc>
        <w:tc>
          <w:tcPr>
            <w:tcW w:w="1425" w:type="dxa"/>
            <w:vAlign w:val="bottom"/>
          </w:tcPr>
          <w:p w14:paraId="655E6F1D" w14:textId="77777777" w:rsidR="00652FD0" w:rsidRDefault="009A7842">
            <w:pPr>
              <w:jc w:val="right"/>
            </w:pPr>
            <w:r>
              <w:rPr>
                <w:color w:val="000000"/>
              </w:rPr>
              <w:t>3,96</w:t>
            </w:r>
          </w:p>
        </w:tc>
      </w:tr>
      <w:tr w:rsidR="00652FD0" w14:paraId="3ACD3D48" w14:textId="77777777">
        <w:trPr>
          <w:trHeight w:val="227"/>
        </w:trPr>
        <w:tc>
          <w:tcPr>
            <w:tcW w:w="1980" w:type="dxa"/>
            <w:vMerge/>
          </w:tcPr>
          <w:p w14:paraId="2084E707"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259FC399" w14:textId="77777777" w:rsidR="00652FD0" w:rsidRDefault="009A7842">
            <w:pPr>
              <w:jc w:val="both"/>
            </w:pPr>
            <w:r>
              <w:rPr>
                <w:color w:val="000000"/>
              </w:rPr>
              <w:t>Hundinurga küla</w:t>
            </w:r>
          </w:p>
        </w:tc>
        <w:tc>
          <w:tcPr>
            <w:tcW w:w="1635" w:type="dxa"/>
          </w:tcPr>
          <w:p w14:paraId="7D1F8611" w14:textId="77777777" w:rsidR="00652FD0" w:rsidRDefault="009A7842">
            <w:pPr>
              <w:jc w:val="right"/>
            </w:pPr>
            <w:r>
              <w:t>21</w:t>
            </w:r>
          </w:p>
        </w:tc>
        <w:tc>
          <w:tcPr>
            <w:tcW w:w="1425" w:type="dxa"/>
            <w:vAlign w:val="bottom"/>
          </w:tcPr>
          <w:p w14:paraId="3D6730F0" w14:textId="77777777" w:rsidR="00652FD0" w:rsidRDefault="009A7842">
            <w:pPr>
              <w:jc w:val="right"/>
            </w:pPr>
            <w:r>
              <w:rPr>
                <w:color w:val="000000"/>
              </w:rPr>
              <w:t>16,19</w:t>
            </w:r>
          </w:p>
        </w:tc>
      </w:tr>
      <w:tr w:rsidR="00652FD0" w14:paraId="4D31A50E" w14:textId="77777777">
        <w:trPr>
          <w:trHeight w:val="227"/>
        </w:trPr>
        <w:tc>
          <w:tcPr>
            <w:tcW w:w="1980" w:type="dxa"/>
            <w:vMerge/>
          </w:tcPr>
          <w:p w14:paraId="6EB4C1AE"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277717D7" w14:textId="77777777" w:rsidR="00652FD0" w:rsidRDefault="009A7842">
            <w:pPr>
              <w:jc w:val="both"/>
            </w:pPr>
            <w:proofErr w:type="spellStart"/>
            <w:r>
              <w:rPr>
                <w:color w:val="000000"/>
              </w:rPr>
              <w:t>Kudruküla</w:t>
            </w:r>
            <w:proofErr w:type="spellEnd"/>
          </w:p>
        </w:tc>
        <w:tc>
          <w:tcPr>
            <w:tcW w:w="1635" w:type="dxa"/>
          </w:tcPr>
          <w:p w14:paraId="1EDA4EAD" w14:textId="77777777" w:rsidR="00652FD0" w:rsidRDefault="009A7842">
            <w:pPr>
              <w:jc w:val="right"/>
            </w:pPr>
            <w:r>
              <w:t>89</w:t>
            </w:r>
          </w:p>
        </w:tc>
        <w:tc>
          <w:tcPr>
            <w:tcW w:w="1425" w:type="dxa"/>
            <w:vAlign w:val="bottom"/>
          </w:tcPr>
          <w:p w14:paraId="380905D6" w14:textId="77777777" w:rsidR="00652FD0" w:rsidRDefault="009A7842">
            <w:pPr>
              <w:jc w:val="right"/>
            </w:pPr>
            <w:r>
              <w:rPr>
                <w:color w:val="000000"/>
              </w:rPr>
              <w:t>7,55</w:t>
            </w:r>
          </w:p>
        </w:tc>
      </w:tr>
      <w:tr w:rsidR="00652FD0" w14:paraId="0FBCE654" w14:textId="77777777">
        <w:trPr>
          <w:trHeight w:val="227"/>
        </w:trPr>
        <w:tc>
          <w:tcPr>
            <w:tcW w:w="1980" w:type="dxa"/>
            <w:vMerge/>
          </w:tcPr>
          <w:p w14:paraId="0495DA6A"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03E8BD33" w14:textId="77777777" w:rsidR="00652FD0" w:rsidRDefault="009A7842">
            <w:pPr>
              <w:jc w:val="both"/>
            </w:pPr>
            <w:r>
              <w:rPr>
                <w:color w:val="000000"/>
              </w:rPr>
              <w:t>Laagna küla</w:t>
            </w:r>
          </w:p>
        </w:tc>
        <w:tc>
          <w:tcPr>
            <w:tcW w:w="1635" w:type="dxa"/>
          </w:tcPr>
          <w:p w14:paraId="12AEF2D8" w14:textId="77777777" w:rsidR="00652FD0" w:rsidRDefault="009A7842">
            <w:pPr>
              <w:jc w:val="right"/>
            </w:pPr>
            <w:r>
              <w:t>39</w:t>
            </w:r>
          </w:p>
        </w:tc>
        <w:tc>
          <w:tcPr>
            <w:tcW w:w="1425" w:type="dxa"/>
            <w:vAlign w:val="bottom"/>
          </w:tcPr>
          <w:p w14:paraId="5CA70D7A" w14:textId="77777777" w:rsidR="00652FD0" w:rsidRDefault="009A7842">
            <w:pPr>
              <w:jc w:val="right"/>
            </w:pPr>
            <w:r>
              <w:rPr>
                <w:color w:val="000000"/>
              </w:rPr>
              <w:t>11,58</w:t>
            </w:r>
          </w:p>
        </w:tc>
      </w:tr>
      <w:tr w:rsidR="00652FD0" w14:paraId="2287E706" w14:textId="77777777">
        <w:trPr>
          <w:trHeight w:val="227"/>
        </w:trPr>
        <w:tc>
          <w:tcPr>
            <w:tcW w:w="1980" w:type="dxa"/>
            <w:vMerge/>
          </w:tcPr>
          <w:p w14:paraId="5CDCD24C"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1E7C86C7" w14:textId="77777777" w:rsidR="00652FD0" w:rsidRDefault="009A7842">
            <w:pPr>
              <w:jc w:val="both"/>
            </w:pPr>
            <w:r>
              <w:rPr>
                <w:color w:val="000000"/>
              </w:rPr>
              <w:t>Meriküla</w:t>
            </w:r>
          </w:p>
        </w:tc>
        <w:tc>
          <w:tcPr>
            <w:tcW w:w="1635" w:type="dxa"/>
          </w:tcPr>
          <w:p w14:paraId="2A4B399D" w14:textId="77777777" w:rsidR="00652FD0" w:rsidRDefault="009A7842">
            <w:pPr>
              <w:jc w:val="right"/>
            </w:pPr>
            <w:r>
              <w:t>14</w:t>
            </w:r>
          </w:p>
        </w:tc>
        <w:tc>
          <w:tcPr>
            <w:tcW w:w="1425" w:type="dxa"/>
            <w:vAlign w:val="bottom"/>
          </w:tcPr>
          <w:p w14:paraId="22EE1427" w14:textId="77777777" w:rsidR="00652FD0" w:rsidRDefault="009A7842">
            <w:pPr>
              <w:jc w:val="right"/>
            </w:pPr>
            <w:r>
              <w:rPr>
                <w:color w:val="000000"/>
              </w:rPr>
              <w:t>4,16</w:t>
            </w:r>
          </w:p>
        </w:tc>
      </w:tr>
      <w:tr w:rsidR="00652FD0" w14:paraId="555BE792" w14:textId="77777777">
        <w:trPr>
          <w:trHeight w:val="227"/>
        </w:trPr>
        <w:tc>
          <w:tcPr>
            <w:tcW w:w="1980" w:type="dxa"/>
            <w:vMerge/>
          </w:tcPr>
          <w:p w14:paraId="52B69643"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41AF7450" w14:textId="77777777" w:rsidR="00652FD0" w:rsidRDefault="009A7842">
            <w:pPr>
              <w:jc w:val="both"/>
            </w:pPr>
            <w:r>
              <w:rPr>
                <w:color w:val="000000"/>
              </w:rPr>
              <w:t>Mustanina küla</w:t>
            </w:r>
          </w:p>
        </w:tc>
        <w:tc>
          <w:tcPr>
            <w:tcW w:w="1635" w:type="dxa"/>
          </w:tcPr>
          <w:p w14:paraId="030DF117" w14:textId="77777777" w:rsidR="00652FD0" w:rsidRDefault="009A7842">
            <w:pPr>
              <w:jc w:val="right"/>
            </w:pPr>
            <w:r>
              <w:t>36</w:t>
            </w:r>
          </w:p>
        </w:tc>
        <w:tc>
          <w:tcPr>
            <w:tcW w:w="1425" w:type="dxa"/>
            <w:vAlign w:val="bottom"/>
          </w:tcPr>
          <w:p w14:paraId="48E6B288" w14:textId="77777777" w:rsidR="00652FD0" w:rsidRDefault="009A7842">
            <w:pPr>
              <w:jc w:val="right"/>
            </w:pPr>
            <w:r>
              <w:rPr>
                <w:color w:val="000000"/>
              </w:rPr>
              <w:t>139,12</w:t>
            </w:r>
          </w:p>
        </w:tc>
      </w:tr>
      <w:tr w:rsidR="00652FD0" w14:paraId="66DFD4B5" w14:textId="77777777">
        <w:trPr>
          <w:trHeight w:val="227"/>
        </w:trPr>
        <w:tc>
          <w:tcPr>
            <w:tcW w:w="1980" w:type="dxa"/>
            <w:vMerge/>
          </w:tcPr>
          <w:p w14:paraId="41CFA68D"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5635593F" w14:textId="77777777" w:rsidR="00652FD0" w:rsidRDefault="009A7842">
            <w:pPr>
              <w:jc w:val="both"/>
            </w:pPr>
            <w:r>
              <w:rPr>
                <w:color w:val="000000"/>
              </w:rPr>
              <w:t>Narva-Jõesuu linn</w:t>
            </w:r>
          </w:p>
        </w:tc>
        <w:tc>
          <w:tcPr>
            <w:tcW w:w="1635" w:type="dxa"/>
          </w:tcPr>
          <w:p w14:paraId="57ADA08D" w14:textId="77777777" w:rsidR="00652FD0" w:rsidRDefault="009A7842">
            <w:pPr>
              <w:jc w:val="right"/>
            </w:pPr>
            <w:r>
              <w:t>2536</w:t>
            </w:r>
          </w:p>
        </w:tc>
        <w:tc>
          <w:tcPr>
            <w:tcW w:w="1425" w:type="dxa"/>
            <w:vAlign w:val="bottom"/>
          </w:tcPr>
          <w:p w14:paraId="3AF512D2" w14:textId="77777777" w:rsidR="00652FD0" w:rsidRDefault="009A7842">
            <w:pPr>
              <w:jc w:val="right"/>
            </w:pPr>
            <w:r>
              <w:rPr>
                <w:color w:val="000000"/>
              </w:rPr>
              <w:t>10,19</w:t>
            </w:r>
          </w:p>
        </w:tc>
      </w:tr>
      <w:tr w:rsidR="00652FD0" w14:paraId="00251BD2" w14:textId="77777777">
        <w:trPr>
          <w:trHeight w:val="227"/>
        </w:trPr>
        <w:tc>
          <w:tcPr>
            <w:tcW w:w="1980" w:type="dxa"/>
            <w:vMerge/>
          </w:tcPr>
          <w:p w14:paraId="33F01C77"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1D80CC9C" w14:textId="77777777" w:rsidR="00652FD0" w:rsidRDefault="009A7842">
            <w:pPr>
              <w:jc w:val="both"/>
            </w:pPr>
            <w:proofErr w:type="spellStart"/>
            <w:r>
              <w:rPr>
                <w:color w:val="000000"/>
              </w:rPr>
              <w:t>Olgina</w:t>
            </w:r>
            <w:proofErr w:type="spellEnd"/>
            <w:r>
              <w:rPr>
                <w:color w:val="000000"/>
              </w:rPr>
              <w:t xml:space="preserve"> alevik</w:t>
            </w:r>
          </w:p>
        </w:tc>
        <w:tc>
          <w:tcPr>
            <w:tcW w:w="1635" w:type="dxa"/>
          </w:tcPr>
          <w:p w14:paraId="71364C2B" w14:textId="77777777" w:rsidR="00652FD0" w:rsidRDefault="009A7842">
            <w:pPr>
              <w:jc w:val="right"/>
            </w:pPr>
            <w:r>
              <w:t>473</w:t>
            </w:r>
          </w:p>
        </w:tc>
        <w:tc>
          <w:tcPr>
            <w:tcW w:w="1425" w:type="dxa"/>
            <w:vAlign w:val="bottom"/>
          </w:tcPr>
          <w:p w14:paraId="4B15031C" w14:textId="77777777" w:rsidR="00652FD0" w:rsidRDefault="009A7842">
            <w:pPr>
              <w:jc w:val="right"/>
            </w:pPr>
            <w:r>
              <w:rPr>
                <w:color w:val="000000"/>
              </w:rPr>
              <w:t>4,22</w:t>
            </w:r>
          </w:p>
        </w:tc>
      </w:tr>
      <w:tr w:rsidR="00652FD0" w14:paraId="62F3E6C5" w14:textId="77777777">
        <w:trPr>
          <w:trHeight w:val="227"/>
        </w:trPr>
        <w:tc>
          <w:tcPr>
            <w:tcW w:w="1980" w:type="dxa"/>
            <w:vMerge/>
          </w:tcPr>
          <w:p w14:paraId="2AA9082E"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31AB8BBA" w14:textId="77777777" w:rsidR="00652FD0" w:rsidRDefault="009A7842">
            <w:pPr>
              <w:jc w:val="both"/>
            </w:pPr>
            <w:r>
              <w:rPr>
                <w:color w:val="000000"/>
              </w:rPr>
              <w:t>Peeterristi küla</w:t>
            </w:r>
          </w:p>
        </w:tc>
        <w:tc>
          <w:tcPr>
            <w:tcW w:w="1635" w:type="dxa"/>
          </w:tcPr>
          <w:p w14:paraId="1D1C3D95" w14:textId="77777777" w:rsidR="00652FD0" w:rsidRDefault="009A7842">
            <w:pPr>
              <w:jc w:val="right"/>
            </w:pPr>
            <w:r>
              <w:t>49</w:t>
            </w:r>
          </w:p>
        </w:tc>
        <w:tc>
          <w:tcPr>
            <w:tcW w:w="1425" w:type="dxa"/>
            <w:vAlign w:val="bottom"/>
          </w:tcPr>
          <w:p w14:paraId="5F733CE4" w14:textId="77777777" w:rsidR="00652FD0" w:rsidRDefault="009A7842">
            <w:pPr>
              <w:jc w:val="right"/>
            </w:pPr>
            <w:r>
              <w:rPr>
                <w:color w:val="000000"/>
              </w:rPr>
              <w:t>7,39</w:t>
            </w:r>
          </w:p>
        </w:tc>
      </w:tr>
      <w:tr w:rsidR="00652FD0" w14:paraId="3362D0B7" w14:textId="77777777">
        <w:trPr>
          <w:trHeight w:val="227"/>
        </w:trPr>
        <w:tc>
          <w:tcPr>
            <w:tcW w:w="1980" w:type="dxa"/>
            <w:vMerge/>
          </w:tcPr>
          <w:p w14:paraId="41E8FBA4"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220AA7E2" w14:textId="77777777" w:rsidR="00652FD0" w:rsidRDefault="009A7842">
            <w:pPr>
              <w:jc w:val="both"/>
            </w:pPr>
            <w:proofErr w:type="spellStart"/>
            <w:r>
              <w:rPr>
                <w:color w:val="000000"/>
              </w:rPr>
              <w:t>Perjatsi</w:t>
            </w:r>
            <w:proofErr w:type="spellEnd"/>
            <w:r>
              <w:rPr>
                <w:color w:val="000000"/>
              </w:rPr>
              <w:t xml:space="preserve"> küla</w:t>
            </w:r>
          </w:p>
        </w:tc>
        <w:tc>
          <w:tcPr>
            <w:tcW w:w="1635" w:type="dxa"/>
          </w:tcPr>
          <w:p w14:paraId="0DD752C2" w14:textId="77777777" w:rsidR="00652FD0" w:rsidRDefault="009A7842">
            <w:pPr>
              <w:jc w:val="right"/>
            </w:pPr>
            <w:r>
              <w:t>36</w:t>
            </w:r>
          </w:p>
        </w:tc>
        <w:tc>
          <w:tcPr>
            <w:tcW w:w="1425" w:type="dxa"/>
            <w:vAlign w:val="bottom"/>
          </w:tcPr>
          <w:p w14:paraId="188EA529" w14:textId="77777777" w:rsidR="00652FD0" w:rsidRDefault="009A7842">
            <w:pPr>
              <w:jc w:val="right"/>
            </w:pPr>
            <w:r>
              <w:rPr>
                <w:color w:val="000000"/>
              </w:rPr>
              <w:t>8,30</w:t>
            </w:r>
          </w:p>
        </w:tc>
      </w:tr>
      <w:tr w:rsidR="00652FD0" w14:paraId="1EB30C8C" w14:textId="77777777">
        <w:trPr>
          <w:trHeight w:val="227"/>
        </w:trPr>
        <w:tc>
          <w:tcPr>
            <w:tcW w:w="1980" w:type="dxa"/>
            <w:vMerge/>
          </w:tcPr>
          <w:p w14:paraId="70EDC682"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6CE554BF" w14:textId="77777777" w:rsidR="00652FD0" w:rsidRDefault="009A7842">
            <w:pPr>
              <w:jc w:val="both"/>
            </w:pPr>
            <w:proofErr w:type="spellStart"/>
            <w:r>
              <w:rPr>
                <w:color w:val="000000"/>
              </w:rPr>
              <w:t>Pimestiku</w:t>
            </w:r>
            <w:proofErr w:type="spellEnd"/>
            <w:r>
              <w:rPr>
                <w:color w:val="000000"/>
              </w:rPr>
              <w:t xml:space="preserve"> küla</w:t>
            </w:r>
          </w:p>
        </w:tc>
        <w:tc>
          <w:tcPr>
            <w:tcW w:w="1635" w:type="dxa"/>
          </w:tcPr>
          <w:p w14:paraId="34F11667" w14:textId="77777777" w:rsidR="00652FD0" w:rsidRDefault="009A7842">
            <w:pPr>
              <w:jc w:val="right"/>
            </w:pPr>
            <w:r>
              <w:t>3</w:t>
            </w:r>
          </w:p>
        </w:tc>
        <w:tc>
          <w:tcPr>
            <w:tcW w:w="1425" w:type="dxa"/>
            <w:vAlign w:val="bottom"/>
          </w:tcPr>
          <w:p w14:paraId="1FF5405E" w14:textId="77777777" w:rsidR="00652FD0" w:rsidRDefault="009A7842">
            <w:pPr>
              <w:jc w:val="right"/>
            </w:pPr>
            <w:r>
              <w:rPr>
                <w:color w:val="000000"/>
              </w:rPr>
              <w:t>5,11</w:t>
            </w:r>
          </w:p>
        </w:tc>
      </w:tr>
      <w:tr w:rsidR="00652FD0" w14:paraId="76818F7A" w14:textId="77777777">
        <w:trPr>
          <w:trHeight w:val="227"/>
        </w:trPr>
        <w:tc>
          <w:tcPr>
            <w:tcW w:w="1980" w:type="dxa"/>
            <w:vMerge/>
          </w:tcPr>
          <w:p w14:paraId="55F52BC1"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399C5D3C" w14:textId="77777777" w:rsidR="00652FD0" w:rsidRDefault="009A7842">
            <w:pPr>
              <w:jc w:val="both"/>
            </w:pPr>
            <w:proofErr w:type="spellStart"/>
            <w:r>
              <w:rPr>
                <w:color w:val="000000"/>
              </w:rPr>
              <w:t>Puhkova</w:t>
            </w:r>
            <w:proofErr w:type="spellEnd"/>
            <w:r>
              <w:rPr>
                <w:color w:val="000000"/>
              </w:rPr>
              <w:t xml:space="preserve"> küla</w:t>
            </w:r>
          </w:p>
        </w:tc>
        <w:tc>
          <w:tcPr>
            <w:tcW w:w="1635" w:type="dxa"/>
          </w:tcPr>
          <w:p w14:paraId="3EB1A3A2" w14:textId="77777777" w:rsidR="00652FD0" w:rsidRDefault="009A7842">
            <w:pPr>
              <w:jc w:val="right"/>
            </w:pPr>
            <w:r>
              <w:t>37</w:t>
            </w:r>
          </w:p>
        </w:tc>
        <w:tc>
          <w:tcPr>
            <w:tcW w:w="1425" w:type="dxa"/>
            <w:vAlign w:val="bottom"/>
          </w:tcPr>
          <w:p w14:paraId="3FDF59B7" w14:textId="77777777" w:rsidR="00652FD0" w:rsidRDefault="009A7842">
            <w:pPr>
              <w:jc w:val="right"/>
            </w:pPr>
            <w:r>
              <w:rPr>
                <w:color w:val="000000"/>
              </w:rPr>
              <w:t>11,25</w:t>
            </w:r>
          </w:p>
        </w:tc>
      </w:tr>
      <w:tr w:rsidR="00652FD0" w14:paraId="760D6C70" w14:textId="77777777">
        <w:trPr>
          <w:trHeight w:val="227"/>
        </w:trPr>
        <w:tc>
          <w:tcPr>
            <w:tcW w:w="1980" w:type="dxa"/>
            <w:vMerge/>
          </w:tcPr>
          <w:p w14:paraId="636A3EE4"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7DFBAF87" w14:textId="77777777" w:rsidR="00652FD0" w:rsidRDefault="009A7842">
            <w:pPr>
              <w:jc w:val="both"/>
            </w:pPr>
            <w:r>
              <w:rPr>
                <w:color w:val="000000"/>
              </w:rPr>
              <w:t>Sinimäe alevik</w:t>
            </w:r>
          </w:p>
        </w:tc>
        <w:tc>
          <w:tcPr>
            <w:tcW w:w="1635" w:type="dxa"/>
          </w:tcPr>
          <w:p w14:paraId="3B89D42A" w14:textId="77777777" w:rsidR="00652FD0" w:rsidRDefault="009A7842">
            <w:pPr>
              <w:jc w:val="right"/>
            </w:pPr>
            <w:r>
              <w:t>389</w:t>
            </w:r>
          </w:p>
        </w:tc>
        <w:tc>
          <w:tcPr>
            <w:tcW w:w="1425" w:type="dxa"/>
            <w:vAlign w:val="bottom"/>
          </w:tcPr>
          <w:p w14:paraId="319D2E7E" w14:textId="77777777" w:rsidR="00652FD0" w:rsidRDefault="009A7842">
            <w:pPr>
              <w:jc w:val="right"/>
            </w:pPr>
            <w:r>
              <w:rPr>
                <w:color w:val="000000"/>
              </w:rPr>
              <w:t>3,57</w:t>
            </w:r>
          </w:p>
        </w:tc>
      </w:tr>
      <w:tr w:rsidR="00652FD0" w14:paraId="0AF620E8" w14:textId="77777777">
        <w:trPr>
          <w:trHeight w:val="227"/>
        </w:trPr>
        <w:tc>
          <w:tcPr>
            <w:tcW w:w="1980" w:type="dxa"/>
            <w:vMerge/>
          </w:tcPr>
          <w:p w14:paraId="7C060EA1"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0F6C1FC4" w14:textId="77777777" w:rsidR="00652FD0" w:rsidRDefault="009A7842">
            <w:pPr>
              <w:jc w:val="both"/>
            </w:pPr>
            <w:proofErr w:type="spellStart"/>
            <w:r>
              <w:rPr>
                <w:color w:val="000000"/>
              </w:rPr>
              <w:t>Sirgala</w:t>
            </w:r>
            <w:proofErr w:type="spellEnd"/>
            <w:r>
              <w:rPr>
                <w:color w:val="000000"/>
              </w:rPr>
              <w:t xml:space="preserve"> küla</w:t>
            </w:r>
          </w:p>
        </w:tc>
        <w:tc>
          <w:tcPr>
            <w:tcW w:w="1635" w:type="dxa"/>
          </w:tcPr>
          <w:p w14:paraId="420B5D9F" w14:textId="77777777" w:rsidR="00652FD0" w:rsidRDefault="009A7842">
            <w:pPr>
              <w:jc w:val="right"/>
            </w:pPr>
            <w:r>
              <w:t>30</w:t>
            </w:r>
          </w:p>
        </w:tc>
        <w:tc>
          <w:tcPr>
            <w:tcW w:w="1425" w:type="dxa"/>
            <w:vAlign w:val="bottom"/>
          </w:tcPr>
          <w:p w14:paraId="4913782D" w14:textId="77777777" w:rsidR="00652FD0" w:rsidRDefault="009A7842">
            <w:pPr>
              <w:jc w:val="right"/>
            </w:pPr>
            <w:r>
              <w:rPr>
                <w:color w:val="000000"/>
              </w:rPr>
              <w:t>0,90</w:t>
            </w:r>
          </w:p>
        </w:tc>
      </w:tr>
      <w:tr w:rsidR="00652FD0" w14:paraId="0DCC8088" w14:textId="77777777">
        <w:trPr>
          <w:trHeight w:val="227"/>
        </w:trPr>
        <w:tc>
          <w:tcPr>
            <w:tcW w:w="1980" w:type="dxa"/>
            <w:vMerge/>
          </w:tcPr>
          <w:p w14:paraId="1F590D7E"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366770DE" w14:textId="77777777" w:rsidR="00652FD0" w:rsidRDefault="009A7842">
            <w:pPr>
              <w:jc w:val="both"/>
            </w:pPr>
            <w:proofErr w:type="spellStart"/>
            <w:r>
              <w:rPr>
                <w:color w:val="000000"/>
              </w:rPr>
              <w:t>Soldina</w:t>
            </w:r>
            <w:proofErr w:type="spellEnd"/>
            <w:r>
              <w:rPr>
                <w:color w:val="000000"/>
              </w:rPr>
              <w:t xml:space="preserve"> küla</w:t>
            </w:r>
          </w:p>
        </w:tc>
        <w:tc>
          <w:tcPr>
            <w:tcW w:w="1635" w:type="dxa"/>
          </w:tcPr>
          <w:p w14:paraId="3961C32D" w14:textId="77777777" w:rsidR="00652FD0" w:rsidRDefault="009A7842">
            <w:pPr>
              <w:jc w:val="right"/>
            </w:pPr>
            <w:r>
              <w:t>71</w:t>
            </w:r>
          </w:p>
        </w:tc>
        <w:tc>
          <w:tcPr>
            <w:tcW w:w="1425" w:type="dxa"/>
            <w:vAlign w:val="bottom"/>
          </w:tcPr>
          <w:p w14:paraId="7689569B" w14:textId="77777777" w:rsidR="00652FD0" w:rsidRDefault="009A7842">
            <w:pPr>
              <w:jc w:val="right"/>
            </w:pPr>
            <w:r>
              <w:rPr>
                <w:color w:val="000000"/>
              </w:rPr>
              <w:t>14,76</w:t>
            </w:r>
          </w:p>
        </w:tc>
      </w:tr>
      <w:tr w:rsidR="00652FD0" w14:paraId="24BE33CB" w14:textId="77777777">
        <w:trPr>
          <w:trHeight w:val="227"/>
        </w:trPr>
        <w:tc>
          <w:tcPr>
            <w:tcW w:w="1980" w:type="dxa"/>
            <w:vMerge/>
          </w:tcPr>
          <w:p w14:paraId="796B9D92"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3088E4C6" w14:textId="77777777" w:rsidR="00652FD0" w:rsidRDefault="009A7842">
            <w:pPr>
              <w:jc w:val="both"/>
            </w:pPr>
            <w:r>
              <w:rPr>
                <w:color w:val="000000"/>
              </w:rPr>
              <w:t>Sõtke küla</w:t>
            </w:r>
          </w:p>
        </w:tc>
        <w:tc>
          <w:tcPr>
            <w:tcW w:w="1635" w:type="dxa"/>
          </w:tcPr>
          <w:p w14:paraId="0EBD47CA" w14:textId="77777777" w:rsidR="00652FD0" w:rsidRDefault="009A7842">
            <w:pPr>
              <w:jc w:val="right"/>
            </w:pPr>
            <w:r>
              <w:t>35</w:t>
            </w:r>
          </w:p>
        </w:tc>
        <w:tc>
          <w:tcPr>
            <w:tcW w:w="1425" w:type="dxa"/>
            <w:vAlign w:val="bottom"/>
          </w:tcPr>
          <w:p w14:paraId="0E77CB48" w14:textId="77777777" w:rsidR="00652FD0" w:rsidRDefault="009A7842">
            <w:pPr>
              <w:jc w:val="right"/>
            </w:pPr>
            <w:r>
              <w:rPr>
                <w:color w:val="000000"/>
              </w:rPr>
              <w:t>13,80</w:t>
            </w:r>
          </w:p>
        </w:tc>
      </w:tr>
      <w:tr w:rsidR="00652FD0" w14:paraId="0EFA3806" w14:textId="77777777">
        <w:trPr>
          <w:trHeight w:val="227"/>
        </w:trPr>
        <w:tc>
          <w:tcPr>
            <w:tcW w:w="1980" w:type="dxa"/>
            <w:vMerge/>
          </w:tcPr>
          <w:p w14:paraId="2FD5B3C9"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345EF2F9" w14:textId="77777777" w:rsidR="00652FD0" w:rsidRDefault="009A7842">
            <w:pPr>
              <w:jc w:val="both"/>
            </w:pPr>
            <w:r>
              <w:rPr>
                <w:color w:val="000000"/>
              </w:rPr>
              <w:t>Tõrvajõe küla</w:t>
            </w:r>
          </w:p>
        </w:tc>
        <w:tc>
          <w:tcPr>
            <w:tcW w:w="1635" w:type="dxa"/>
          </w:tcPr>
          <w:p w14:paraId="399C02D7" w14:textId="77777777" w:rsidR="00652FD0" w:rsidRDefault="009A7842">
            <w:pPr>
              <w:jc w:val="right"/>
            </w:pPr>
            <w:r>
              <w:t>38</w:t>
            </w:r>
          </w:p>
        </w:tc>
        <w:tc>
          <w:tcPr>
            <w:tcW w:w="1425" w:type="dxa"/>
            <w:vAlign w:val="bottom"/>
          </w:tcPr>
          <w:p w14:paraId="3125B76A" w14:textId="77777777" w:rsidR="00652FD0" w:rsidRDefault="009A7842">
            <w:pPr>
              <w:jc w:val="right"/>
            </w:pPr>
            <w:r>
              <w:rPr>
                <w:color w:val="000000"/>
              </w:rPr>
              <w:t>9,88</w:t>
            </w:r>
          </w:p>
        </w:tc>
      </w:tr>
      <w:tr w:rsidR="00652FD0" w14:paraId="3EBCE88F" w14:textId="77777777">
        <w:trPr>
          <w:trHeight w:val="227"/>
        </w:trPr>
        <w:tc>
          <w:tcPr>
            <w:tcW w:w="1980" w:type="dxa"/>
            <w:vMerge/>
          </w:tcPr>
          <w:p w14:paraId="304401D7"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3C076FC5" w14:textId="77777777" w:rsidR="00652FD0" w:rsidRDefault="009A7842">
            <w:pPr>
              <w:jc w:val="both"/>
            </w:pPr>
            <w:proofErr w:type="spellStart"/>
            <w:r>
              <w:rPr>
                <w:color w:val="000000"/>
              </w:rPr>
              <w:t>Udria</w:t>
            </w:r>
            <w:proofErr w:type="spellEnd"/>
            <w:r>
              <w:rPr>
                <w:color w:val="000000"/>
              </w:rPr>
              <w:t xml:space="preserve"> küla</w:t>
            </w:r>
          </w:p>
        </w:tc>
        <w:tc>
          <w:tcPr>
            <w:tcW w:w="1635" w:type="dxa"/>
          </w:tcPr>
          <w:p w14:paraId="0457AA2B" w14:textId="77777777" w:rsidR="00652FD0" w:rsidRDefault="009A7842">
            <w:pPr>
              <w:jc w:val="right"/>
            </w:pPr>
            <w:r>
              <w:t>12</w:t>
            </w:r>
          </w:p>
        </w:tc>
        <w:tc>
          <w:tcPr>
            <w:tcW w:w="1425" w:type="dxa"/>
            <w:vAlign w:val="bottom"/>
          </w:tcPr>
          <w:p w14:paraId="3227DFAE" w14:textId="77777777" w:rsidR="00652FD0" w:rsidRDefault="009A7842">
            <w:pPr>
              <w:jc w:val="right"/>
            </w:pPr>
            <w:r>
              <w:rPr>
                <w:color w:val="000000"/>
              </w:rPr>
              <w:t>10,31</w:t>
            </w:r>
          </w:p>
        </w:tc>
      </w:tr>
      <w:tr w:rsidR="00652FD0" w14:paraId="4EBA0449" w14:textId="77777777">
        <w:trPr>
          <w:trHeight w:val="227"/>
        </w:trPr>
        <w:tc>
          <w:tcPr>
            <w:tcW w:w="1980" w:type="dxa"/>
            <w:vMerge/>
          </w:tcPr>
          <w:p w14:paraId="70328153"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5C984303" w14:textId="77777777" w:rsidR="00652FD0" w:rsidRDefault="009A7842">
            <w:pPr>
              <w:jc w:val="both"/>
            </w:pPr>
            <w:r>
              <w:rPr>
                <w:color w:val="000000"/>
              </w:rPr>
              <w:t>Vaivara küla</w:t>
            </w:r>
          </w:p>
        </w:tc>
        <w:tc>
          <w:tcPr>
            <w:tcW w:w="1635" w:type="dxa"/>
          </w:tcPr>
          <w:p w14:paraId="584FBFA7" w14:textId="77777777" w:rsidR="00652FD0" w:rsidRDefault="009A7842">
            <w:pPr>
              <w:jc w:val="right"/>
            </w:pPr>
            <w:r>
              <w:t>128</w:t>
            </w:r>
          </w:p>
        </w:tc>
        <w:tc>
          <w:tcPr>
            <w:tcW w:w="1425" w:type="dxa"/>
            <w:vAlign w:val="bottom"/>
          </w:tcPr>
          <w:p w14:paraId="06784349" w14:textId="77777777" w:rsidR="00652FD0" w:rsidRDefault="009A7842">
            <w:pPr>
              <w:jc w:val="right"/>
            </w:pPr>
            <w:r>
              <w:rPr>
                <w:color w:val="000000"/>
              </w:rPr>
              <w:t>7,93</w:t>
            </w:r>
          </w:p>
        </w:tc>
      </w:tr>
      <w:tr w:rsidR="00652FD0" w14:paraId="3DB6FF7A" w14:textId="77777777">
        <w:trPr>
          <w:trHeight w:val="227"/>
        </w:trPr>
        <w:tc>
          <w:tcPr>
            <w:tcW w:w="1980" w:type="dxa"/>
            <w:vMerge/>
          </w:tcPr>
          <w:p w14:paraId="51434A45"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1D852C89" w14:textId="77777777" w:rsidR="00652FD0" w:rsidRDefault="009A7842">
            <w:pPr>
              <w:jc w:val="both"/>
            </w:pPr>
            <w:r>
              <w:rPr>
                <w:color w:val="000000"/>
              </w:rPr>
              <w:t>Viivikonna küla</w:t>
            </w:r>
          </w:p>
        </w:tc>
        <w:tc>
          <w:tcPr>
            <w:tcW w:w="1635" w:type="dxa"/>
          </w:tcPr>
          <w:p w14:paraId="190A33BA" w14:textId="77777777" w:rsidR="00652FD0" w:rsidRDefault="009A7842">
            <w:pPr>
              <w:jc w:val="right"/>
            </w:pPr>
            <w:r>
              <w:t>55</w:t>
            </w:r>
          </w:p>
        </w:tc>
        <w:tc>
          <w:tcPr>
            <w:tcW w:w="1425" w:type="dxa"/>
            <w:vAlign w:val="bottom"/>
          </w:tcPr>
          <w:p w14:paraId="376F23A3" w14:textId="77777777" w:rsidR="00652FD0" w:rsidRDefault="009A7842">
            <w:pPr>
              <w:jc w:val="right"/>
            </w:pPr>
            <w:r>
              <w:rPr>
                <w:color w:val="000000"/>
              </w:rPr>
              <w:t>1,54</w:t>
            </w:r>
          </w:p>
        </w:tc>
      </w:tr>
      <w:tr w:rsidR="00652FD0" w14:paraId="7D72672F" w14:textId="77777777">
        <w:trPr>
          <w:trHeight w:val="227"/>
        </w:trPr>
        <w:tc>
          <w:tcPr>
            <w:tcW w:w="1980" w:type="dxa"/>
            <w:vMerge/>
          </w:tcPr>
          <w:p w14:paraId="3073CE4D"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65BE37C9" w14:textId="77777777" w:rsidR="00652FD0" w:rsidRDefault="009A7842">
            <w:pPr>
              <w:jc w:val="both"/>
            </w:pPr>
            <w:proofErr w:type="spellStart"/>
            <w:r>
              <w:rPr>
                <w:color w:val="000000"/>
              </w:rPr>
              <w:t>Vodava</w:t>
            </w:r>
            <w:proofErr w:type="spellEnd"/>
            <w:r>
              <w:rPr>
                <w:color w:val="000000"/>
              </w:rPr>
              <w:t xml:space="preserve"> küla</w:t>
            </w:r>
          </w:p>
        </w:tc>
        <w:tc>
          <w:tcPr>
            <w:tcW w:w="1635" w:type="dxa"/>
          </w:tcPr>
          <w:p w14:paraId="4D6F15BA" w14:textId="77777777" w:rsidR="00652FD0" w:rsidRDefault="009A7842">
            <w:pPr>
              <w:jc w:val="right"/>
            </w:pPr>
            <w:r>
              <w:t>21</w:t>
            </w:r>
          </w:p>
        </w:tc>
        <w:tc>
          <w:tcPr>
            <w:tcW w:w="1425" w:type="dxa"/>
            <w:vAlign w:val="bottom"/>
          </w:tcPr>
          <w:p w14:paraId="39A15624" w14:textId="77777777" w:rsidR="00652FD0" w:rsidRDefault="009A7842">
            <w:pPr>
              <w:jc w:val="right"/>
            </w:pPr>
            <w:r>
              <w:rPr>
                <w:color w:val="000000"/>
              </w:rPr>
              <w:t>5,63</w:t>
            </w:r>
          </w:p>
        </w:tc>
      </w:tr>
      <w:tr w:rsidR="00652FD0" w14:paraId="22F863C6" w14:textId="77777777">
        <w:trPr>
          <w:trHeight w:val="227"/>
        </w:trPr>
        <w:tc>
          <w:tcPr>
            <w:tcW w:w="1980" w:type="dxa"/>
            <w:vMerge w:val="restart"/>
          </w:tcPr>
          <w:p w14:paraId="28ED7A8D" w14:textId="77777777" w:rsidR="00652FD0" w:rsidRDefault="009A7842">
            <w:pPr>
              <w:jc w:val="both"/>
            </w:pPr>
            <w:r>
              <w:t>Toila vald</w:t>
            </w:r>
          </w:p>
        </w:tc>
        <w:tc>
          <w:tcPr>
            <w:tcW w:w="3480" w:type="dxa"/>
            <w:vAlign w:val="bottom"/>
          </w:tcPr>
          <w:p w14:paraId="39832C18" w14:textId="77777777" w:rsidR="00652FD0" w:rsidRDefault="009A7842">
            <w:pPr>
              <w:jc w:val="both"/>
            </w:pPr>
            <w:r>
              <w:rPr>
                <w:color w:val="000000"/>
              </w:rPr>
              <w:t>Altküla</w:t>
            </w:r>
          </w:p>
        </w:tc>
        <w:tc>
          <w:tcPr>
            <w:tcW w:w="1635" w:type="dxa"/>
          </w:tcPr>
          <w:p w14:paraId="783F6962" w14:textId="77777777" w:rsidR="00652FD0" w:rsidRDefault="009A7842">
            <w:pPr>
              <w:jc w:val="right"/>
            </w:pPr>
            <w:r>
              <w:t>74</w:t>
            </w:r>
          </w:p>
        </w:tc>
        <w:tc>
          <w:tcPr>
            <w:tcW w:w="1425" w:type="dxa"/>
            <w:vAlign w:val="bottom"/>
          </w:tcPr>
          <w:p w14:paraId="33BADE8C" w14:textId="77777777" w:rsidR="00652FD0" w:rsidRDefault="009A7842">
            <w:pPr>
              <w:jc w:val="right"/>
            </w:pPr>
            <w:r>
              <w:rPr>
                <w:color w:val="000000"/>
              </w:rPr>
              <w:t>8,84</w:t>
            </w:r>
          </w:p>
        </w:tc>
      </w:tr>
      <w:tr w:rsidR="00652FD0" w14:paraId="05F4C718" w14:textId="77777777">
        <w:trPr>
          <w:trHeight w:val="227"/>
        </w:trPr>
        <w:tc>
          <w:tcPr>
            <w:tcW w:w="1980" w:type="dxa"/>
            <w:vMerge/>
          </w:tcPr>
          <w:p w14:paraId="2E185E46"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77E577DF" w14:textId="77777777" w:rsidR="00652FD0" w:rsidRDefault="009A7842">
            <w:pPr>
              <w:jc w:val="both"/>
            </w:pPr>
            <w:proofErr w:type="spellStart"/>
            <w:r>
              <w:rPr>
                <w:color w:val="000000"/>
              </w:rPr>
              <w:t>Amula</w:t>
            </w:r>
            <w:proofErr w:type="spellEnd"/>
            <w:r>
              <w:rPr>
                <w:color w:val="000000"/>
              </w:rPr>
              <w:t xml:space="preserve"> küla</w:t>
            </w:r>
          </w:p>
        </w:tc>
        <w:tc>
          <w:tcPr>
            <w:tcW w:w="1635" w:type="dxa"/>
          </w:tcPr>
          <w:p w14:paraId="39349B0D" w14:textId="77777777" w:rsidR="00652FD0" w:rsidRDefault="009A7842">
            <w:pPr>
              <w:jc w:val="right"/>
            </w:pPr>
            <w:r>
              <w:t>24</w:t>
            </w:r>
          </w:p>
        </w:tc>
        <w:tc>
          <w:tcPr>
            <w:tcW w:w="1425" w:type="dxa"/>
            <w:vAlign w:val="bottom"/>
          </w:tcPr>
          <w:p w14:paraId="322D1113" w14:textId="77777777" w:rsidR="00652FD0" w:rsidRDefault="009A7842">
            <w:pPr>
              <w:jc w:val="right"/>
            </w:pPr>
            <w:r>
              <w:rPr>
                <w:color w:val="000000"/>
              </w:rPr>
              <w:t>5,25</w:t>
            </w:r>
          </w:p>
        </w:tc>
      </w:tr>
      <w:tr w:rsidR="00652FD0" w14:paraId="7B16A3AE" w14:textId="77777777">
        <w:trPr>
          <w:trHeight w:val="227"/>
        </w:trPr>
        <w:tc>
          <w:tcPr>
            <w:tcW w:w="1980" w:type="dxa"/>
            <w:vMerge/>
          </w:tcPr>
          <w:p w14:paraId="1A86983F"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388B6907" w14:textId="77777777" w:rsidR="00652FD0" w:rsidRDefault="009A7842">
            <w:pPr>
              <w:jc w:val="both"/>
            </w:pPr>
            <w:r>
              <w:rPr>
                <w:color w:val="000000"/>
              </w:rPr>
              <w:t>Kaasikaia küla</w:t>
            </w:r>
          </w:p>
        </w:tc>
        <w:tc>
          <w:tcPr>
            <w:tcW w:w="1635" w:type="dxa"/>
          </w:tcPr>
          <w:p w14:paraId="5748F79A" w14:textId="77777777" w:rsidR="00652FD0" w:rsidRDefault="009A7842">
            <w:pPr>
              <w:jc w:val="right"/>
            </w:pPr>
            <w:r>
              <w:t>24</w:t>
            </w:r>
          </w:p>
        </w:tc>
        <w:tc>
          <w:tcPr>
            <w:tcW w:w="1425" w:type="dxa"/>
            <w:vAlign w:val="bottom"/>
          </w:tcPr>
          <w:p w14:paraId="254FA26B" w14:textId="77777777" w:rsidR="00652FD0" w:rsidRDefault="009A7842">
            <w:pPr>
              <w:jc w:val="right"/>
            </w:pPr>
            <w:r>
              <w:rPr>
                <w:color w:val="000000"/>
              </w:rPr>
              <w:t>0,22</w:t>
            </w:r>
          </w:p>
        </w:tc>
      </w:tr>
      <w:tr w:rsidR="00652FD0" w14:paraId="084706C0" w14:textId="77777777">
        <w:trPr>
          <w:trHeight w:val="227"/>
        </w:trPr>
        <w:tc>
          <w:tcPr>
            <w:tcW w:w="1980" w:type="dxa"/>
            <w:vMerge/>
          </w:tcPr>
          <w:p w14:paraId="2E924EFC"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3DECEE4B" w14:textId="77777777" w:rsidR="00652FD0" w:rsidRDefault="009A7842">
            <w:pPr>
              <w:jc w:val="both"/>
            </w:pPr>
            <w:r>
              <w:rPr>
                <w:color w:val="000000"/>
              </w:rPr>
              <w:t>Kaasikvälja küla</w:t>
            </w:r>
          </w:p>
        </w:tc>
        <w:tc>
          <w:tcPr>
            <w:tcW w:w="1635" w:type="dxa"/>
          </w:tcPr>
          <w:p w14:paraId="457E776E" w14:textId="77777777" w:rsidR="00652FD0" w:rsidRDefault="009A7842">
            <w:pPr>
              <w:jc w:val="right"/>
            </w:pPr>
            <w:r>
              <w:t>20</w:t>
            </w:r>
          </w:p>
        </w:tc>
        <w:tc>
          <w:tcPr>
            <w:tcW w:w="1425" w:type="dxa"/>
            <w:vAlign w:val="bottom"/>
          </w:tcPr>
          <w:p w14:paraId="1FB89C0B" w14:textId="77777777" w:rsidR="00652FD0" w:rsidRDefault="009A7842">
            <w:pPr>
              <w:jc w:val="right"/>
            </w:pPr>
            <w:r>
              <w:rPr>
                <w:color w:val="000000"/>
              </w:rPr>
              <w:t>2,26</w:t>
            </w:r>
          </w:p>
        </w:tc>
      </w:tr>
      <w:tr w:rsidR="00652FD0" w14:paraId="6F29536E" w14:textId="77777777">
        <w:trPr>
          <w:trHeight w:val="227"/>
        </w:trPr>
        <w:tc>
          <w:tcPr>
            <w:tcW w:w="1980" w:type="dxa"/>
            <w:vMerge/>
          </w:tcPr>
          <w:p w14:paraId="27DAA26F"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09963606" w14:textId="77777777" w:rsidR="00652FD0" w:rsidRDefault="009A7842">
            <w:pPr>
              <w:jc w:val="both"/>
            </w:pPr>
            <w:r>
              <w:rPr>
                <w:color w:val="000000"/>
              </w:rPr>
              <w:t>Kabelimetsa küla</w:t>
            </w:r>
          </w:p>
        </w:tc>
        <w:tc>
          <w:tcPr>
            <w:tcW w:w="1635" w:type="dxa"/>
          </w:tcPr>
          <w:p w14:paraId="62A33269" w14:textId="77777777" w:rsidR="00652FD0" w:rsidRDefault="009A7842">
            <w:pPr>
              <w:jc w:val="right"/>
            </w:pPr>
            <w:r>
              <w:t>88</w:t>
            </w:r>
          </w:p>
        </w:tc>
        <w:tc>
          <w:tcPr>
            <w:tcW w:w="1425" w:type="dxa"/>
            <w:vAlign w:val="bottom"/>
          </w:tcPr>
          <w:p w14:paraId="29D1C2C2" w14:textId="77777777" w:rsidR="00652FD0" w:rsidRDefault="009A7842">
            <w:pPr>
              <w:jc w:val="right"/>
            </w:pPr>
            <w:r>
              <w:rPr>
                <w:color w:val="000000"/>
              </w:rPr>
              <w:t>1,13</w:t>
            </w:r>
          </w:p>
        </w:tc>
      </w:tr>
      <w:tr w:rsidR="00652FD0" w14:paraId="0BCFEDFB" w14:textId="77777777">
        <w:trPr>
          <w:trHeight w:val="227"/>
        </w:trPr>
        <w:tc>
          <w:tcPr>
            <w:tcW w:w="1980" w:type="dxa"/>
            <w:vMerge/>
          </w:tcPr>
          <w:p w14:paraId="1F72A3B1"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0BFE732D" w14:textId="77777777" w:rsidR="00652FD0" w:rsidRDefault="009A7842">
            <w:pPr>
              <w:jc w:val="both"/>
            </w:pPr>
            <w:r>
              <w:rPr>
                <w:color w:val="000000"/>
              </w:rPr>
              <w:t>Kohtla küla</w:t>
            </w:r>
          </w:p>
        </w:tc>
        <w:tc>
          <w:tcPr>
            <w:tcW w:w="1635" w:type="dxa"/>
          </w:tcPr>
          <w:p w14:paraId="3B954FD4" w14:textId="77777777" w:rsidR="00652FD0" w:rsidRDefault="009A7842">
            <w:pPr>
              <w:jc w:val="right"/>
            </w:pPr>
            <w:r>
              <w:t>64</w:t>
            </w:r>
          </w:p>
        </w:tc>
        <w:tc>
          <w:tcPr>
            <w:tcW w:w="1425" w:type="dxa"/>
            <w:vAlign w:val="bottom"/>
          </w:tcPr>
          <w:p w14:paraId="6A24409E" w14:textId="77777777" w:rsidR="00652FD0" w:rsidRDefault="009A7842">
            <w:pPr>
              <w:jc w:val="right"/>
            </w:pPr>
            <w:r>
              <w:rPr>
                <w:color w:val="000000"/>
              </w:rPr>
              <w:t>3,26</w:t>
            </w:r>
          </w:p>
        </w:tc>
      </w:tr>
      <w:tr w:rsidR="00652FD0" w14:paraId="0203531C" w14:textId="77777777">
        <w:trPr>
          <w:trHeight w:val="227"/>
        </w:trPr>
        <w:tc>
          <w:tcPr>
            <w:tcW w:w="1980" w:type="dxa"/>
            <w:vMerge/>
          </w:tcPr>
          <w:p w14:paraId="42E95DF8"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0DC6DE3F" w14:textId="77777777" w:rsidR="00652FD0" w:rsidRDefault="009A7842">
            <w:pPr>
              <w:jc w:val="both"/>
            </w:pPr>
            <w:r>
              <w:rPr>
                <w:color w:val="000000"/>
              </w:rPr>
              <w:t>Kohtla-Nõmme alev</w:t>
            </w:r>
          </w:p>
        </w:tc>
        <w:tc>
          <w:tcPr>
            <w:tcW w:w="1635" w:type="dxa"/>
          </w:tcPr>
          <w:p w14:paraId="2148C0A0" w14:textId="77777777" w:rsidR="00652FD0" w:rsidRDefault="009A7842">
            <w:pPr>
              <w:jc w:val="right"/>
            </w:pPr>
            <w:r>
              <w:t>886</w:t>
            </w:r>
          </w:p>
        </w:tc>
        <w:tc>
          <w:tcPr>
            <w:tcW w:w="1425" w:type="dxa"/>
            <w:vAlign w:val="bottom"/>
          </w:tcPr>
          <w:p w14:paraId="7F127444" w14:textId="77777777" w:rsidR="00652FD0" w:rsidRDefault="009A7842">
            <w:pPr>
              <w:jc w:val="right"/>
            </w:pPr>
            <w:r>
              <w:rPr>
                <w:color w:val="000000"/>
              </w:rPr>
              <w:t>4,65</w:t>
            </w:r>
          </w:p>
        </w:tc>
      </w:tr>
      <w:tr w:rsidR="00652FD0" w14:paraId="45F77DE9" w14:textId="77777777">
        <w:trPr>
          <w:trHeight w:val="227"/>
        </w:trPr>
        <w:tc>
          <w:tcPr>
            <w:tcW w:w="1980" w:type="dxa"/>
            <w:vMerge/>
          </w:tcPr>
          <w:p w14:paraId="54981D22"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6AA27186" w14:textId="77777777" w:rsidR="00652FD0" w:rsidRDefault="009A7842">
            <w:pPr>
              <w:jc w:val="both"/>
            </w:pPr>
            <w:r>
              <w:rPr>
                <w:color w:val="000000"/>
              </w:rPr>
              <w:t>Konju küla</w:t>
            </w:r>
          </w:p>
        </w:tc>
        <w:tc>
          <w:tcPr>
            <w:tcW w:w="1635" w:type="dxa"/>
          </w:tcPr>
          <w:p w14:paraId="74EA2028" w14:textId="77777777" w:rsidR="00652FD0" w:rsidRDefault="009A7842">
            <w:pPr>
              <w:jc w:val="right"/>
            </w:pPr>
            <w:r>
              <w:t>141</w:t>
            </w:r>
          </w:p>
        </w:tc>
        <w:tc>
          <w:tcPr>
            <w:tcW w:w="1425" w:type="dxa"/>
            <w:vAlign w:val="bottom"/>
          </w:tcPr>
          <w:p w14:paraId="54E08FBF" w14:textId="77777777" w:rsidR="00652FD0" w:rsidRDefault="009A7842">
            <w:pPr>
              <w:jc w:val="right"/>
            </w:pPr>
            <w:r>
              <w:rPr>
                <w:color w:val="000000"/>
              </w:rPr>
              <w:t>77,46</w:t>
            </w:r>
          </w:p>
        </w:tc>
      </w:tr>
      <w:tr w:rsidR="00652FD0" w14:paraId="5E976CB1" w14:textId="77777777">
        <w:trPr>
          <w:trHeight w:val="227"/>
        </w:trPr>
        <w:tc>
          <w:tcPr>
            <w:tcW w:w="1980" w:type="dxa"/>
            <w:vMerge/>
          </w:tcPr>
          <w:p w14:paraId="42A62039"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7A2EF69B" w14:textId="77777777" w:rsidR="00652FD0" w:rsidRDefault="009A7842">
            <w:pPr>
              <w:jc w:val="both"/>
            </w:pPr>
            <w:r>
              <w:rPr>
                <w:color w:val="000000"/>
              </w:rPr>
              <w:t>Kukruse küla</w:t>
            </w:r>
          </w:p>
        </w:tc>
        <w:tc>
          <w:tcPr>
            <w:tcW w:w="1635" w:type="dxa"/>
          </w:tcPr>
          <w:p w14:paraId="76B79895" w14:textId="77777777" w:rsidR="00652FD0" w:rsidRDefault="009A7842">
            <w:pPr>
              <w:jc w:val="right"/>
            </w:pPr>
            <w:r>
              <w:t>48</w:t>
            </w:r>
          </w:p>
        </w:tc>
        <w:tc>
          <w:tcPr>
            <w:tcW w:w="1425" w:type="dxa"/>
            <w:vAlign w:val="bottom"/>
          </w:tcPr>
          <w:p w14:paraId="7C658B21" w14:textId="77777777" w:rsidR="00652FD0" w:rsidRDefault="009A7842">
            <w:pPr>
              <w:jc w:val="right"/>
            </w:pPr>
            <w:r>
              <w:rPr>
                <w:color w:val="000000"/>
              </w:rPr>
              <w:t>10,39</w:t>
            </w:r>
          </w:p>
        </w:tc>
      </w:tr>
      <w:tr w:rsidR="00652FD0" w14:paraId="72369800" w14:textId="77777777">
        <w:trPr>
          <w:trHeight w:val="227"/>
        </w:trPr>
        <w:tc>
          <w:tcPr>
            <w:tcW w:w="1980" w:type="dxa"/>
            <w:vMerge/>
          </w:tcPr>
          <w:p w14:paraId="7231BE4E"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795EA7C6" w14:textId="77777777" w:rsidR="00652FD0" w:rsidRDefault="009A7842">
            <w:pPr>
              <w:jc w:val="both"/>
            </w:pPr>
            <w:proofErr w:type="spellStart"/>
            <w:r>
              <w:rPr>
                <w:color w:val="000000"/>
              </w:rPr>
              <w:t>Martsa</w:t>
            </w:r>
            <w:proofErr w:type="spellEnd"/>
            <w:r>
              <w:rPr>
                <w:color w:val="000000"/>
              </w:rPr>
              <w:t xml:space="preserve"> küla</w:t>
            </w:r>
          </w:p>
        </w:tc>
        <w:tc>
          <w:tcPr>
            <w:tcW w:w="1635" w:type="dxa"/>
          </w:tcPr>
          <w:p w14:paraId="3F57576F" w14:textId="77777777" w:rsidR="00652FD0" w:rsidRDefault="009A7842">
            <w:pPr>
              <w:jc w:val="right"/>
            </w:pPr>
            <w:r>
              <w:t>43</w:t>
            </w:r>
          </w:p>
        </w:tc>
        <w:tc>
          <w:tcPr>
            <w:tcW w:w="1425" w:type="dxa"/>
            <w:vAlign w:val="bottom"/>
          </w:tcPr>
          <w:p w14:paraId="14C20496" w14:textId="77777777" w:rsidR="00652FD0" w:rsidRDefault="009A7842">
            <w:pPr>
              <w:jc w:val="right"/>
            </w:pPr>
            <w:r>
              <w:rPr>
                <w:color w:val="000000"/>
              </w:rPr>
              <w:t>2,81</w:t>
            </w:r>
          </w:p>
        </w:tc>
      </w:tr>
      <w:tr w:rsidR="00652FD0" w14:paraId="2D9D953F" w14:textId="77777777">
        <w:trPr>
          <w:trHeight w:val="227"/>
        </w:trPr>
        <w:tc>
          <w:tcPr>
            <w:tcW w:w="1980" w:type="dxa"/>
            <w:vMerge/>
          </w:tcPr>
          <w:p w14:paraId="337229F8"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3DC0CD36" w14:textId="77777777" w:rsidR="00652FD0" w:rsidRDefault="009A7842">
            <w:pPr>
              <w:jc w:val="both"/>
            </w:pPr>
            <w:proofErr w:type="spellStart"/>
            <w:r>
              <w:rPr>
                <w:color w:val="000000"/>
              </w:rPr>
              <w:t>Metsamägara</w:t>
            </w:r>
            <w:proofErr w:type="spellEnd"/>
            <w:r>
              <w:rPr>
                <w:color w:val="000000"/>
              </w:rPr>
              <w:t xml:space="preserve"> küla</w:t>
            </w:r>
          </w:p>
        </w:tc>
        <w:tc>
          <w:tcPr>
            <w:tcW w:w="1635" w:type="dxa"/>
          </w:tcPr>
          <w:p w14:paraId="288D5A59" w14:textId="77777777" w:rsidR="00652FD0" w:rsidRDefault="009A7842">
            <w:pPr>
              <w:jc w:val="right"/>
            </w:pPr>
            <w:r>
              <w:t>...</w:t>
            </w:r>
          </w:p>
        </w:tc>
        <w:tc>
          <w:tcPr>
            <w:tcW w:w="1425" w:type="dxa"/>
            <w:vAlign w:val="bottom"/>
          </w:tcPr>
          <w:p w14:paraId="51CFD7FB" w14:textId="77777777" w:rsidR="00652FD0" w:rsidRDefault="009A7842">
            <w:pPr>
              <w:jc w:val="right"/>
            </w:pPr>
            <w:r>
              <w:rPr>
                <w:color w:val="000000"/>
              </w:rPr>
              <w:t>1,57</w:t>
            </w:r>
          </w:p>
        </w:tc>
      </w:tr>
      <w:tr w:rsidR="00652FD0" w14:paraId="3EB9C989" w14:textId="77777777">
        <w:trPr>
          <w:trHeight w:val="227"/>
        </w:trPr>
        <w:tc>
          <w:tcPr>
            <w:tcW w:w="1980" w:type="dxa"/>
            <w:vMerge/>
          </w:tcPr>
          <w:p w14:paraId="11735C4B"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11A86AE3" w14:textId="77777777" w:rsidR="00652FD0" w:rsidRDefault="009A7842">
            <w:pPr>
              <w:jc w:val="both"/>
            </w:pPr>
            <w:r>
              <w:rPr>
                <w:color w:val="000000"/>
              </w:rPr>
              <w:t>Mõisamaa küla</w:t>
            </w:r>
          </w:p>
        </w:tc>
        <w:tc>
          <w:tcPr>
            <w:tcW w:w="1635" w:type="dxa"/>
          </w:tcPr>
          <w:p w14:paraId="05193E71" w14:textId="77777777" w:rsidR="00652FD0" w:rsidRDefault="009A7842">
            <w:pPr>
              <w:jc w:val="right"/>
            </w:pPr>
            <w:r>
              <w:t>...</w:t>
            </w:r>
          </w:p>
        </w:tc>
        <w:tc>
          <w:tcPr>
            <w:tcW w:w="1425" w:type="dxa"/>
            <w:vAlign w:val="bottom"/>
          </w:tcPr>
          <w:p w14:paraId="347D1C77" w14:textId="77777777" w:rsidR="00652FD0" w:rsidRDefault="009A7842">
            <w:pPr>
              <w:jc w:val="right"/>
            </w:pPr>
            <w:r>
              <w:rPr>
                <w:color w:val="000000"/>
              </w:rPr>
              <w:t>1,04</w:t>
            </w:r>
          </w:p>
        </w:tc>
      </w:tr>
      <w:tr w:rsidR="00652FD0" w14:paraId="25563E74" w14:textId="77777777">
        <w:trPr>
          <w:trHeight w:val="227"/>
        </w:trPr>
        <w:tc>
          <w:tcPr>
            <w:tcW w:w="1980" w:type="dxa"/>
            <w:vMerge/>
          </w:tcPr>
          <w:p w14:paraId="78757178"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4C8F0D97" w14:textId="77777777" w:rsidR="00652FD0" w:rsidRDefault="009A7842">
            <w:pPr>
              <w:jc w:val="both"/>
            </w:pPr>
            <w:proofErr w:type="spellStart"/>
            <w:r>
              <w:rPr>
                <w:color w:val="000000"/>
              </w:rPr>
              <w:t>Ontika</w:t>
            </w:r>
            <w:proofErr w:type="spellEnd"/>
            <w:r>
              <w:rPr>
                <w:color w:val="000000"/>
              </w:rPr>
              <w:t xml:space="preserve"> küla</w:t>
            </w:r>
          </w:p>
        </w:tc>
        <w:tc>
          <w:tcPr>
            <w:tcW w:w="1635" w:type="dxa"/>
          </w:tcPr>
          <w:p w14:paraId="27094395" w14:textId="77777777" w:rsidR="00652FD0" w:rsidRDefault="009A7842">
            <w:pPr>
              <w:jc w:val="right"/>
            </w:pPr>
            <w:r>
              <w:t>70</w:t>
            </w:r>
          </w:p>
        </w:tc>
        <w:tc>
          <w:tcPr>
            <w:tcW w:w="1425" w:type="dxa"/>
            <w:vAlign w:val="bottom"/>
          </w:tcPr>
          <w:p w14:paraId="297269EC" w14:textId="77777777" w:rsidR="00652FD0" w:rsidRDefault="009A7842">
            <w:pPr>
              <w:jc w:val="right"/>
            </w:pPr>
            <w:r>
              <w:rPr>
                <w:color w:val="000000"/>
              </w:rPr>
              <w:t>10,16</w:t>
            </w:r>
          </w:p>
        </w:tc>
      </w:tr>
      <w:tr w:rsidR="00652FD0" w14:paraId="56E6F698" w14:textId="77777777">
        <w:trPr>
          <w:trHeight w:val="227"/>
        </w:trPr>
        <w:tc>
          <w:tcPr>
            <w:tcW w:w="1980" w:type="dxa"/>
            <w:vMerge/>
          </w:tcPr>
          <w:p w14:paraId="78A6B90F"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2F167B3F" w14:textId="77777777" w:rsidR="00652FD0" w:rsidRDefault="009A7842">
            <w:pPr>
              <w:jc w:val="both"/>
            </w:pPr>
            <w:r>
              <w:rPr>
                <w:color w:val="000000"/>
              </w:rPr>
              <w:t>Paate küla</w:t>
            </w:r>
          </w:p>
        </w:tc>
        <w:tc>
          <w:tcPr>
            <w:tcW w:w="1635" w:type="dxa"/>
          </w:tcPr>
          <w:p w14:paraId="0C82F10A" w14:textId="77777777" w:rsidR="00652FD0" w:rsidRDefault="009A7842">
            <w:pPr>
              <w:jc w:val="right"/>
            </w:pPr>
            <w:r>
              <w:t>...</w:t>
            </w:r>
          </w:p>
        </w:tc>
        <w:tc>
          <w:tcPr>
            <w:tcW w:w="1425" w:type="dxa"/>
            <w:vAlign w:val="bottom"/>
          </w:tcPr>
          <w:p w14:paraId="1665B53F" w14:textId="77777777" w:rsidR="00652FD0" w:rsidRDefault="009A7842">
            <w:pPr>
              <w:jc w:val="right"/>
            </w:pPr>
            <w:r>
              <w:rPr>
                <w:color w:val="000000"/>
              </w:rPr>
              <w:t>1,06</w:t>
            </w:r>
          </w:p>
        </w:tc>
      </w:tr>
      <w:tr w:rsidR="00652FD0" w14:paraId="5DEB1E79" w14:textId="77777777">
        <w:trPr>
          <w:trHeight w:val="227"/>
        </w:trPr>
        <w:tc>
          <w:tcPr>
            <w:tcW w:w="1980" w:type="dxa"/>
            <w:vMerge/>
          </w:tcPr>
          <w:p w14:paraId="758F14B6"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0D1A6EC0" w14:textId="77777777" w:rsidR="00652FD0" w:rsidRDefault="009A7842">
            <w:pPr>
              <w:jc w:val="both"/>
            </w:pPr>
            <w:r>
              <w:rPr>
                <w:color w:val="000000"/>
              </w:rPr>
              <w:t>Peeri küla</w:t>
            </w:r>
          </w:p>
        </w:tc>
        <w:tc>
          <w:tcPr>
            <w:tcW w:w="1635" w:type="dxa"/>
          </w:tcPr>
          <w:p w14:paraId="4A176D21" w14:textId="77777777" w:rsidR="00652FD0" w:rsidRDefault="009A7842">
            <w:pPr>
              <w:jc w:val="right"/>
            </w:pPr>
            <w:r>
              <w:t>89</w:t>
            </w:r>
          </w:p>
        </w:tc>
        <w:tc>
          <w:tcPr>
            <w:tcW w:w="1425" w:type="dxa"/>
            <w:vAlign w:val="bottom"/>
          </w:tcPr>
          <w:p w14:paraId="7FC2595C" w14:textId="77777777" w:rsidR="00652FD0" w:rsidRDefault="009A7842">
            <w:pPr>
              <w:jc w:val="right"/>
            </w:pPr>
            <w:r>
              <w:rPr>
                <w:color w:val="000000"/>
              </w:rPr>
              <w:t>10,86</w:t>
            </w:r>
          </w:p>
        </w:tc>
      </w:tr>
      <w:tr w:rsidR="00652FD0" w14:paraId="611920AF" w14:textId="77777777">
        <w:trPr>
          <w:trHeight w:val="227"/>
        </w:trPr>
        <w:tc>
          <w:tcPr>
            <w:tcW w:w="1980" w:type="dxa"/>
            <w:vMerge/>
          </w:tcPr>
          <w:p w14:paraId="1FFCF222"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45E1C497" w14:textId="77777777" w:rsidR="00652FD0" w:rsidRDefault="009A7842">
            <w:pPr>
              <w:jc w:val="both"/>
            </w:pPr>
            <w:proofErr w:type="spellStart"/>
            <w:r>
              <w:rPr>
                <w:color w:val="000000"/>
              </w:rPr>
              <w:t>Päite</w:t>
            </w:r>
            <w:proofErr w:type="spellEnd"/>
            <w:r>
              <w:rPr>
                <w:color w:val="000000"/>
              </w:rPr>
              <w:t xml:space="preserve"> küla</w:t>
            </w:r>
          </w:p>
        </w:tc>
        <w:tc>
          <w:tcPr>
            <w:tcW w:w="1635" w:type="dxa"/>
          </w:tcPr>
          <w:p w14:paraId="013F9E37" w14:textId="77777777" w:rsidR="00652FD0" w:rsidRDefault="009A7842">
            <w:pPr>
              <w:jc w:val="right"/>
            </w:pPr>
            <w:r>
              <w:t>16</w:t>
            </w:r>
          </w:p>
        </w:tc>
        <w:tc>
          <w:tcPr>
            <w:tcW w:w="1425" w:type="dxa"/>
            <w:vAlign w:val="bottom"/>
          </w:tcPr>
          <w:p w14:paraId="00A550CB" w14:textId="77777777" w:rsidR="00652FD0" w:rsidRDefault="009A7842">
            <w:pPr>
              <w:jc w:val="right"/>
            </w:pPr>
            <w:r>
              <w:rPr>
                <w:color w:val="000000"/>
              </w:rPr>
              <w:t>14,06</w:t>
            </w:r>
          </w:p>
        </w:tc>
      </w:tr>
      <w:tr w:rsidR="00652FD0" w14:paraId="3B2FD1CA" w14:textId="77777777">
        <w:trPr>
          <w:trHeight w:val="227"/>
        </w:trPr>
        <w:tc>
          <w:tcPr>
            <w:tcW w:w="1980" w:type="dxa"/>
            <w:vMerge/>
          </w:tcPr>
          <w:p w14:paraId="1C07D3F8"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735B9C05" w14:textId="77777777" w:rsidR="00652FD0" w:rsidRDefault="009A7842">
            <w:pPr>
              <w:jc w:val="both"/>
            </w:pPr>
            <w:r>
              <w:rPr>
                <w:color w:val="000000"/>
              </w:rPr>
              <w:t>Pühajõe küla</w:t>
            </w:r>
          </w:p>
        </w:tc>
        <w:tc>
          <w:tcPr>
            <w:tcW w:w="1635" w:type="dxa"/>
          </w:tcPr>
          <w:p w14:paraId="1C7D5E3C" w14:textId="77777777" w:rsidR="00652FD0" w:rsidRDefault="009A7842">
            <w:pPr>
              <w:jc w:val="right"/>
            </w:pPr>
            <w:r>
              <w:t>186</w:t>
            </w:r>
          </w:p>
        </w:tc>
        <w:tc>
          <w:tcPr>
            <w:tcW w:w="1425" w:type="dxa"/>
            <w:vAlign w:val="bottom"/>
          </w:tcPr>
          <w:p w14:paraId="1094E55D" w14:textId="77777777" w:rsidR="00652FD0" w:rsidRDefault="009A7842">
            <w:pPr>
              <w:jc w:val="right"/>
            </w:pPr>
            <w:r>
              <w:rPr>
                <w:color w:val="000000"/>
              </w:rPr>
              <w:t>21,81</w:t>
            </w:r>
          </w:p>
        </w:tc>
      </w:tr>
      <w:tr w:rsidR="00652FD0" w14:paraId="3BE00B1F" w14:textId="77777777">
        <w:trPr>
          <w:trHeight w:val="227"/>
        </w:trPr>
        <w:tc>
          <w:tcPr>
            <w:tcW w:w="1980" w:type="dxa"/>
            <w:vMerge/>
          </w:tcPr>
          <w:p w14:paraId="34900448"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14010617" w14:textId="77777777" w:rsidR="00652FD0" w:rsidRDefault="009A7842">
            <w:pPr>
              <w:jc w:val="both"/>
            </w:pPr>
            <w:r>
              <w:rPr>
                <w:color w:val="000000"/>
              </w:rPr>
              <w:t>Roodu küla</w:t>
            </w:r>
          </w:p>
        </w:tc>
        <w:tc>
          <w:tcPr>
            <w:tcW w:w="1635" w:type="dxa"/>
          </w:tcPr>
          <w:p w14:paraId="06536239" w14:textId="77777777" w:rsidR="00652FD0" w:rsidRDefault="009A7842">
            <w:pPr>
              <w:jc w:val="right"/>
            </w:pPr>
            <w:r>
              <w:t>40</w:t>
            </w:r>
          </w:p>
        </w:tc>
        <w:tc>
          <w:tcPr>
            <w:tcW w:w="1425" w:type="dxa"/>
            <w:vAlign w:val="bottom"/>
          </w:tcPr>
          <w:p w14:paraId="47EBCB38" w14:textId="77777777" w:rsidR="00652FD0" w:rsidRDefault="009A7842">
            <w:pPr>
              <w:jc w:val="right"/>
            </w:pPr>
            <w:r>
              <w:rPr>
                <w:color w:val="000000"/>
              </w:rPr>
              <w:t>5,05</w:t>
            </w:r>
          </w:p>
        </w:tc>
      </w:tr>
      <w:tr w:rsidR="00652FD0" w14:paraId="68E67A1D" w14:textId="77777777">
        <w:trPr>
          <w:trHeight w:val="227"/>
        </w:trPr>
        <w:tc>
          <w:tcPr>
            <w:tcW w:w="1980" w:type="dxa"/>
            <w:vMerge/>
          </w:tcPr>
          <w:p w14:paraId="1D176DB2"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26D7F971" w14:textId="77777777" w:rsidR="00652FD0" w:rsidRDefault="009A7842">
            <w:pPr>
              <w:jc w:val="both"/>
            </w:pPr>
            <w:r>
              <w:rPr>
                <w:color w:val="000000"/>
              </w:rPr>
              <w:t>Saka küla</w:t>
            </w:r>
          </w:p>
        </w:tc>
        <w:tc>
          <w:tcPr>
            <w:tcW w:w="1635" w:type="dxa"/>
          </w:tcPr>
          <w:p w14:paraId="46892B3C" w14:textId="77777777" w:rsidR="00652FD0" w:rsidRDefault="009A7842">
            <w:pPr>
              <w:jc w:val="right"/>
            </w:pPr>
            <w:r>
              <w:t>106</w:t>
            </w:r>
          </w:p>
        </w:tc>
        <w:tc>
          <w:tcPr>
            <w:tcW w:w="1425" w:type="dxa"/>
            <w:vAlign w:val="bottom"/>
          </w:tcPr>
          <w:p w14:paraId="174C65B4" w14:textId="77777777" w:rsidR="00652FD0" w:rsidRDefault="009A7842">
            <w:pPr>
              <w:jc w:val="right"/>
            </w:pPr>
            <w:r>
              <w:rPr>
                <w:color w:val="000000"/>
              </w:rPr>
              <w:t>14,31</w:t>
            </w:r>
          </w:p>
        </w:tc>
      </w:tr>
      <w:tr w:rsidR="00652FD0" w14:paraId="4D993F30" w14:textId="77777777">
        <w:trPr>
          <w:trHeight w:val="227"/>
        </w:trPr>
        <w:tc>
          <w:tcPr>
            <w:tcW w:w="1980" w:type="dxa"/>
            <w:vMerge/>
          </w:tcPr>
          <w:p w14:paraId="6CE78E90"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0A5516F6" w14:textId="77777777" w:rsidR="00652FD0" w:rsidRDefault="009A7842">
            <w:pPr>
              <w:jc w:val="both"/>
            </w:pPr>
            <w:r>
              <w:rPr>
                <w:color w:val="000000"/>
              </w:rPr>
              <w:t>Servaääre küla</w:t>
            </w:r>
          </w:p>
        </w:tc>
        <w:tc>
          <w:tcPr>
            <w:tcW w:w="1635" w:type="dxa"/>
          </w:tcPr>
          <w:p w14:paraId="7D5E9D87" w14:textId="77777777" w:rsidR="00652FD0" w:rsidRDefault="009A7842">
            <w:pPr>
              <w:jc w:val="right"/>
            </w:pPr>
            <w:r>
              <w:t>12</w:t>
            </w:r>
          </w:p>
        </w:tc>
        <w:tc>
          <w:tcPr>
            <w:tcW w:w="1425" w:type="dxa"/>
            <w:vAlign w:val="bottom"/>
          </w:tcPr>
          <w:p w14:paraId="31CE2CCB" w14:textId="77777777" w:rsidR="00652FD0" w:rsidRDefault="009A7842">
            <w:pPr>
              <w:jc w:val="right"/>
            </w:pPr>
            <w:r>
              <w:rPr>
                <w:color w:val="000000"/>
              </w:rPr>
              <w:t>4,22</w:t>
            </w:r>
          </w:p>
        </w:tc>
      </w:tr>
      <w:tr w:rsidR="00652FD0" w14:paraId="5D9377DD" w14:textId="77777777">
        <w:trPr>
          <w:trHeight w:val="227"/>
        </w:trPr>
        <w:tc>
          <w:tcPr>
            <w:tcW w:w="1980" w:type="dxa"/>
            <w:vMerge/>
          </w:tcPr>
          <w:p w14:paraId="0B19ED4E"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7CB18D25" w14:textId="77777777" w:rsidR="00652FD0" w:rsidRDefault="009A7842">
            <w:pPr>
              <w:jc w:val="both"/>
            </w:pPr>
            <w:r>
              <w:rPr>
                <w:color w:val="000000"/>
              </w:rPr>
              <w:t>Toila alevik</w:t>
            </w:r>
          </w:p>
        </w:tc>
        <w:tc>
          <w:tcPr>
            <w:tcW w:w="1635" w:type="dxa"/>
          </w:tcPr>
          <w:p w14:paraId="4280AD0B" w14:textId="77777777" w:rsidR="00652FD0" w:rsidRDefault="009A7842">
            <w:pPr>
              <w:jc w:val="right"/>
            </w:pPr>
            <w:r>
              <w:t>803</w:t>
            </w:r>
          </w:p>
        </w:tc>
        <w:tc>
          <w:tcPr>
            <w:tcW w:w="1425" w:type="dxa"/>
            <w:vAlign w:val="bottom"/>
          </w:tcPr>
          <w:p w14:paraId="5D7B4859" w14:textId="77777777" w:rsidR="00652FD0" w:rsidRDefault="009A7842">
            <w:pPr>
              <w:jc w:val="right"/>
            </w:pPr>
            <w:r>
              <w:rPr>
                <w:color w:val="000000"/>
              </w:rPr>
              <w:t>2,10</w:t>
            </w:r>
          </w:p>
        </w:tc>
      </w:tr>
      <w:tr w:rsidR="00652FD0" w14:paraId="6E68531B" w14:textId="77777777">
        <w:trPr>
          <w:trHeight w:val="227"/>
        </w:trPr>
        <w:tc>
          <w:tcPr>
            <w:tcW w:w="1980" w:type="dxa"/>
            <w:vMerge/>
          </w:tcPr>
          <w:p w14:paraId="7D6A4AF3"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71CA3B2B" w14:textId="77777777" w:rsidR="00652FD0" w:rsidRDefault="009A7842">
            <w:pPr>
              <w:jc w:val="both"/>
            </w:pPr>
            <w:r>
              <w:rPr>
                <w:color w:val="000000"/>
              </w:rPr>
              <w:t>Täkumetsa küla</w:t>
            </w:r>
          </w:p>
        </w:tc>
        <w:tc>
          <w:tcPr>
            <w:tcW w:w="1635" w:type="dxa"/>
          </w:tcPr>
          <w:p w14:paraId="764CDA3A" w14:textId="77777777" w:rsidR="00652FD0" w:rsidRDefault="009A7842">
            <w:pPr>
              <w:jc w:val="right"/>
            </w:pPr>
            <w:r>
              <w:t>21</w:t>
            </w:r>
          </w:p>
        </w:tc>
        <w:tc>
          <w:tcPr>
            <w:tcW w:w="1425" w:type="dxa"/>
            <w:vAlign w:val="bottom"/>
          </w:tcPr>
          <w:p w14:paraId="7D5CDBC7" w14:textId="77777777" w:rsidR="00652FD0" w:rsidRDefault="009A7842">
            <w:pPr>
              <w:jc w:val="right"/>
            </w:pPr>
            <w:r>
              <w:rPr>
                <w:color w:val="000000"/>
              </w:rPr>
              <w:t>2,41</w:t>
            </w:r>
          </w:p>
        </w:tc>
      </w:tr>
      <w:tr w:rsidR="00652FD0" w14:paraId="7C24751C" w14:textId="77777777">
        <w:trPr>
          <w:trHeight w:val="227"/>
        </w:trPr>
        <w:tc>
          <w:tcPr>
            <w:tcW w:w="1980" w:type="dxa"/>
            <w:vMerge/>
          </w:tcPr>
          <w:p w14:paraId="33492FB7"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19B85188" w14:textId="77777777" w:rsidR="00652FD0" w:rsidRDefault="009A7842">
            <w:pPr>
              <w:jc w:val="both"/>
            </w:pPr>
            <w:proofErr w:type="spellStart"/>
            <w:r>
              <w:rPr>
                <w:color w:val="000000"/>
              </w:rPr>
              <w:t>Uikala</w:t>
            </w:r>
            <w:proofErr w:type="spellEnd"/>
            <w:r>
              <w:rPr>
                <w:color w:val="000000"/>
              </w:rPr>
              <w:t xml:space="preserve"> küla</w:t>
            </w:r>
          </w:p>
        </w:tc>
        <w:tc>
          <w:tcPr>
            <w:tcW w:w="1635" w:type="dxa"/>
          </w:tcPr>
          <w:p w14:paraId="4F1C7DE9" w14:textId="77777777" w:rsidR="00652FD0" w:rsidRDefault="009A7842">
            <w:pPr>
              <w:jc w:val="right"/>
            </w:pPr>
            <w:r>
              <w:t>...</w:t>
            </w:r>
          </w:p>
        </w:tc>
        <w:tc>
          <w:tcPr>
            <w:tcW w:w="1425" w:type="dxa"/>
            <w:vAlign w:val="bottom"/>
          </w:tcPr>
          <w:p w14:paraId="131733A1" w14:textId="77777777" w:rsidR="00652FD0" w:rsidRDefault="009A7842">
            <w:pPr>
              <w:jc w:val="right"/>
            </w:pPr>
            <w:r>
              <w:rPr>
                <w:color w:val="000000"/>
              </w:rPr>
              <w:t>7,92</w:t>
            </w:r>
          </w:p>
        </w:tc>
      </w:tr>
      <w:tr w:rsidR="00652FD0" w14:paraId="3F691639" w14:textId="77777777">
        <w:trPr>
          <w:trHeight w:val="227"/>
        </w:trPr>
        <w:tc>
          <w:tcPr>
            <w:tcW w:w="1980" w:type="dxa"/>
            <w:vMerge/>
          </w:tcPr>
          <w:p w14:paraId="1DADBA45"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2CCFAFBA" w14:textId="77777777" w:rsidR="00652FD0" w:rsidRDefault="009A7842">
            <w:pPr>
              <w:jc w:val="both"/>
            </w:pPr>
            <w:r>
              <w:rPr>
                <w:color w:val="000000"/>
              </w:rPr>
              <w:t>Vaivina küla</w:t>
            </w:r>
          </w:p>
        </w:tc>
        <w:tc>
          <w:tcPr>
            <w:tcW w:w="1635" w:type="dxa"/>
          </w:tcPr>
          <w:p w14:paraId="36953110" w14:textId="77777777" w:rsidR="00652FD0" w:rsidRDefault="009A7842">
            <w:pPr>
              <w:jc w:val="right"/>
            </w:pPr>
            <w:r>
              <w:t>27</w:t>
            </w:r>
          </w:p>
        </w:tc>
        <w:tc>
          <w:tcPr>
            <w:tcW w:w="1425" w:type="dxa"/>
            <w:vAlign w:val="bottom"/>
          </w:tcPr>
          <w:p w14:paraId="1487F906" w14:textId="77777777" w:rsidR="00652FD0" w:rsidRDefault="009A7842">
            <w:pPr>
              <w:jc w:val="right"/>
            </w:pPr>
            <w:r>
              <w:rPr>
                <w:color w:val="000000"/>
              </w:rPr>
              <w:t>13,81</w:t>
            </w:r>
          </w:p>
        </w:tc>
      </w:tr>
      <w:tr w:rsidR="00652FD0" w14:paraId="66EA4C16" w14:textId="77777777">
        <w:trPr>
          <w:trHeight w:val="227"/>
        </w:trPr>
        <w:tc>
          <w:tcPr>
            <w:tcW w:w="1980" w:type="dxa"/>
            <w:vMerge/>
          </w:tcPr>
          <w:p w14:paraId="3D8667A4"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6842DDBC" w14:textId="77777777" w:rsidR="00652FD0" w:rsidRDefault="009A7842">
            <w:pPr>
              <w:jc w:val="both"/>
            </w:pPr>
            <w:r>
              <w:rPr>
                <w:color w:val="000000"/>
              </w:rPr>
              <w:t>Valaste küla</w:t>
            </w:r>
          </w:p>
        </w:tc>
        <w:tc>
          <w:tcPr>
            <w:tcW w:w="1635" w:type="dxa"/>
          </w:tcPr>
          <w:p w14:paraId="6841695C" w14:textId="77777777" w:rsidR="00652FD0" w:rsidRDefault="009A7842">
            <w:pPr>
              <w:jc w:val="right"/>
            </w:pPr>
            <w:r>
              <w:t>106</w:t>
            </w:r>
          </w:p>
        </w:tc>
        <w:tc>
          <w:tcPr>
            <w:tcW w:w="1425" w:type="dxa"/>
            <w:vAlign w:val="bottom"/>
          </w:tcPr>
          <w:p w14:paraId="3073D620" w14:textId="77777777" w:rsidR="00652FD0" w:rsidRDefault="009A7842">
            <w:pPr>
              <w:jc w:val="right"/>
            </w:pPr>
            <w:r>
              <w:rPr>
                <w:color w:val="000000"/>
              </w:rPr>
              <w:t>14,42</w:t>
            </w:r>
          </w:p>
        </w:tc>
      </w:tr>
      <w:tr w:rsidR="00652FD0" w14:paraId="5AA5E35D" w14:textId="77777777">
        <w:trPr>
          <w:trHeight w:val="227"/>
        </w:trPr>
        <w:tc>
          <w:tcPr>
            <w:tcW w:w="1980" w:type="dxa"/>
            <w:vMerge/>
          </w:tcPr>
          <w:p w14:paraId="4575C641"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5243726B" w14:textId="77777777" w:rsidR="00652FD0" w:rsidRDefault="009A7842">
            <w:pPr>
              <w:jc w:val="both"/>
            </w:pPr>
            <w:r>
              <w:rPr>
                <w:color w:val="000000"/>
              </w:rPr>
              <w:t>Vitsiku küla</w:t>
            </w:r>
          </w:p>
        </w:tc>
        <w:tc>
          <w:tcPr>
            <w:tcW w:w="1635" w:type="dxa"/>
          </w:tcPr>
          <w:p w14:paraId="008965AA" w14:textId="77777777" w:rsidR="00652FD0" w:rsidRDefault="009A7842">
            <w:pPr>
              <w:jc w:val="right"/>
            </w:pPr>
            <w:r>
              <w:t>39</w:t>
            </w:r>
          </w:p>
        </w:tc>
        <w:tc>
          <w:tcPr>
            <w:tcW w:w="1425" w:type="dxa"/>
            <w:vAlign w:val="bottom"/>
          </w:tcPr>
          <w:p w14:paraId="320DE8BA" w14:textId="77777777" w:rsidR="00652FD0" w:rsidRDefault="009A7842">
            <w:pPr>
              <w:jc w:val="right"/>
            </w:pPr>
            <w:r>
              <w:rPr>
                <w:color w:val="000000"/>
              </w:rPr>
              <w:t>14,35</w:t>
            </w:r>
          </w:p>
        </w:tc>
      </w:tr>
      <w:tr w:rsidR="00652FD0" w14:paraId="235DBCD8" w14:textId="77777777">
        <w:trPr>
          <w:trHeight w:val="227"/>
        </w:trPr>
        <w:tc>
          <w:tcPr>
            <w:tcW w:w="1980" w:type="dxa"/>
            <w:vMerge/>
          </w:tcPr>
          <w:p w14:paraId="29104A2E"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70FA8B58" w14:textId="77777777" w:rsidR="00652FD0" w:rsidRDefault="009A7842">
            <w:pPr>
              <w:jc w:val="both"/>
            </w:pPr>
            <w:proofErr w:type="spellStart"/>
            <w:r>
              <w:rPr>
                <w:color w:val="000000"/>
              </w:rPr>
              <w:t>Voka</w:t>
            </w:r>
            <w:proofErr w:type="spellEnd"/>
            <w:r>
              <w:rPr>
                <w:color w:val="000000"/>
              </w:rPr>
              <w:t xml:space="preserve"> küla</w:t>
            </w:r>
          </w:p>
        </w:tc>
        <w:tc>
          <w:tcPr>
            <w:tcW w:w="1635" w:type="dxa"/>
          </w:tcPr>
          <w:p w14:paraId="56C0977E" w14:textId="77777777" w:rsidR="00652FD0" w:rsidRDefault="009A7842">
            <w:pPr>
              <w:jc w:val="right"/>
            </w:pPr>
            <w:r>
              <w:t>93</w:t>
            </w:r>
          </w:p>
        </w:tc>
        <w:tc>
          <w:tcPr>
            <w:tcW w:w="1425" w:type="dxa"/>
            <w:vAlign w:val="bottom"/>
          </w:tcPr>
          <w:p w14:paraId="3580A599" w14:textId="77777777" w:rsidR="00652FD0" w:rsidRDefault="009A7842">
            <w:pPr>
              <w:jc w:val="right"/>
            </w:pPr>
            <w:r>
              <w:rPr>
                <w:color w:val="000000"/>
              </w:rPr>
              <w:t>7,36</w:t>
            </w:r>
          </w:p>
        </w:tc>
      </w:tr>
      <w:tr w:rsidR="00652FD0" w14:paraId="63886C78" w14:textId="77777777">
        <w:trPr>
          <w:trHeight w:val="227"/>
        </w:trPr>
        <w:tc>
          <w:tcPr>
            <w:tcW w:w="1980" w:type="dxa"/>
            <w:vMerge/>
          </w:tcPr>
          <w:p w14:paraId="5E227146" w14:textId="77777777" w:rsidR="00652FD0" w:rsidRDefault="00652FD0">
            <w:pPr>
              <w:widowControl w:val="0"/>
              <w:pBdr>
                <w:top w:val="nil"/>
                <w:left w:val="nil"/>
                <w:bottom w:val="nil"/>
                <w:right w:val="nil"/>
                <w:between w:val="nil"/>
              </w:pBdr>
              <w:spacing w:line="276" w:lineRule="auto"/>
            </w:pPr>
          </w:p>
        </w:tc>
        <w:tc>
          <w:tcPr>
            <w:tcW w:w="3480" w:type="dxa"/>
            <w:vAlign w:val="bottom"/>
          </w:tcPr>
          <w:p w14:paraId="6A607D38" w14:textId="77777777" w:rsidR="00652FD0" w:rsidRDefault="009A7842">
            <w:pPr>
              <w:jc w:val="both"/>
            </w:pPr>
            <w:proofErr w:type="spellStart"/>
            <w:r>
              <w:rPr>
                <w:color w:val="000000"/>
              </w:rPr>
              <w:t>Voka</w:t>
            </w:r>
            <w:proofErr w:type="spellEnd"/>
            <w:r>
              <w:rPr>
                <w:color w:val="000000"/>
              </w:rPr>
              <w:t xml:space="preserve"> alevik</w:t>
            </w:r>
          </w:p>
        </w:tc>
        <w:tc>
          <w:tcPr>
            <w:tcW w:w="1635" w:type="dxa"/>
          </w:tcPr>
          <w:p w14:paraId="12B0B1AD" w14:textId="77777777" w:rsidR="00652FD0" w:rsidRDefault="009A7842">
            <w:pPr>
              <w:jc w:val="right"/>
            </w:pPr>
            <w:r>
              <w:t>754</w:t>
            </w:r>
          </w:p>
        </w:tc>
        <w:tc>
          <w:tcPr>
            <w:tcW w:w="1425" w:type="dxa"/>
            <w:vAlign w:val="bottom"/>
          </w:tcPr>
          <w:p w14:paraId="1F9CF5A5" w14:textId="77777777" w:rsidR="00652FD0" w:rsidRDefault="009A7842">
            <w:pPr>
              <w:jc w:val="right"/>
            </w:pPr>
            <w:r>
              <w:rPr>
                <w:color w:val="000000"/>
              </w:rPr>
              <w:t>1,81</w:t>
            </w:r>
          </w:p>
        </w:tc>
      </w:tr>
    </w:tbl>
    <w:p w14:paraId="03B613E9" w14:textId="77777777" w:rsidR="00652FD0" w:rsidRDefault="00652FD0"/>
    <w:p w14:paraId="7B267CBA" w14:textId="77777777" w:rsidR="00652FD0" w:rsidRDefault="009A7842">
      <w:pPr>
        <w:rPr>
          <w:color w:val="6B911C"/>
          <w:sz w:val="26"/>
          <w:szCs w:val="26"/>
        </w:rPr>
      </w:pPr>
      <w:r>
        <w:br w:type="page"/>
      </w:r>
    </w:p>
    <w:p w14:paraId="0E8BD66C" w14:textId="77777777" w:rsidR="00652FD0" w:rsidRDefault="009A7842" w:rsidP="000D6485">
      <w:pPr>
        <w:pStyle w:val="Pealkiri2"/>
      </w:pPr>
      <w:bookmarkStart w:id="275" w:name="_Toc135391715"/>
      <w:r>
        <w:rPr>
          <w:rFonts w:eastAsia="Cambria"/>
        </w:rPr>
        <w:lastRenderedPageBreak/>
        <w:t>Lisa 2. KIKO hetkeolukorra analüüs</w:t>
      </w:r>
      <w:bookmarkEnd w:id="275"/>
    </w:p>
    <w:p w14:paraId="25ADA19C" w14:textId="77777777" w:rsidR="00652FD0" w:rsidRDefault="00652FD0"/>
    <w:p w14:paraId="111DB63E" w14:textId="77777777" w:rsidR="00652FD0" w:rsidRDefault="009A7842">
      <w:r>
        <w:t>Lisatud eraldi dokumendina.</w:t>
      </w:r>
    </w:p>
    <w:p w14:paraId="3BE51076" w14:textId="77777777" w:rsidR="00652FD0" w:rsidRDefault="00652FD0"/>
    <w:p w14:paraId="5DB55196" w14:textId="77777777" w:rsidR="00652FD0" w:rsidRDefault="00652FD0"/>
    <w:p w14:paraId="1007D5B7" w14:textId="77777777" w:rsidR="00652FD0" w:rsidRDefault="009A7842" w:rsidP="000D6485">
      <w:pPr>
        <w:pStyle w:val="Pealkiri2"/>
      </w:pPr>
      <w:bookmarkStart w:id="276" w:name="_Toc135391716"/>
      <w:r>
        <w:rPr>
          <w:rFonts w:eastAsia="Cambria"/>
        </w:rPr>
        <w:t>Lisa 3. KIKO koostöölepped teiste tegevusrühmadega</w:t>
      </w:r>
      <w:bookmarkEnd w:id="276"/>
    </w:p>
    <w:p w14:paraId="179E8860" w14:textId="77777777" w:rsidR="00652FD0" w:rsidRDefault="00652FD0">
      <w:pPr>
        <w:rPr>
          <w:color w:val="6B911C"/>
          <w:sz w:val="32"/>
          <w:szCs w:val="32"/>
        </w:rPr>
      </w:pPr>
    </w:p>
    <w:p w14:paraId="37E29BE0" w14:textId="77777777" w:rsidR="00652FD0" w:rsidRDefault="009A7842">
      <w:r>
        <w:t>Lisatud eraldi dokumentidena.</w:t>
      </w:r>
      <w:r>
        <w:br w:type="page"/>
      </w:r>
    </w:p>
    <w:p w14:paraId="0B82A16B" w14:textId="77777777" w:rsidR="00652FD0" w:rsidRDefault="00652FD0">
      <w:pPr>
        <w:rPr>
          <w:color w:val="6B911C"/>
          <w:sz w:val="32"/>
          <w:szCs w:val="32"/>
        </w:rPr>
      </w:pPr>
    </w:p>
    <w:p w14:paraId="2D772C76" w14:textId="77777777" w:rsidR="00652FD0" w:rsidRDefault="009A7842" w:rsidP="000D6485">
      <w:pPr>
        <w:pStyle w:val="Pealkiri2"/>
      </w:pPr>
      <w:bookmarkStart w:id="277" w:name="_Toc135391717"/>
      <w:r>
        <w:rPr>
          <w:rFonts w:eastAsia="Cambria"/>
        </w:rPr>
        <w:t>Lisa 4. Strateegia koostamise protsess ja kaasamine</w:t>
      </w:r>
      <w:bookmarkEnd w:id="277"/>
    </w:p>
    <w:p w14:paraId="4FF1733F" w14:textId="77777777" w:rsidR="00652FD0" w:rsidRDefault="00652FD0"/>
    <w:p w14:paraId="7CDF238E" w14:textId="77777777" w:rsidR="00652FD0" w:rsidRDefault="009A7842">
      <w:pPr>
        <w:jc w:val="both"/>
      </w:pPr>
      <w:r>
        <w:t xml:space="preserve">KIKO 2023-2027 perioodi strateegia koostamine toimus perioodil aprill 2022 – mai 2023. Strateegia koostamise jagunes loogiliste tegevusblokkide vahel, milleks olid: </w:t>
      </w:r>
    </w:p>
    <w:p w14:paraId="1763FF77" w14:textId="77777777" w:rsidR="00652FD0" w:rsidRDefault="009A7842">
      <w:pPr>
        <w:numPr>
          <w:ilvl w:val="0"/>
          <w:numId w:val="24"/>
        </w:numPr>
        <w:pBdr>
          <w:top w:val="nil"/>
          <w:left w:val="nil"/>
          <w:bottom w:val="nil"/>
          <w:right w:val="nil"/>
          <w:between w:val="nil"/>
        </w:pBdr>
        <w:spacing w:after="0"/>
        <w:jc w:val="both"/>
      </w:pPr>
      <w:r>
        <w:rPr>
          <w:color w:val="000000"/>
        </w:rPr>
        <w:t xml:space="preserve">Hetkeolukorra analüüs, sh ülevaade eelmisel perioodil seatud strateegiliste eesmärkide täitmisest: </w:t>
      </w:r>
    </w:p>
    <w:p w14:paraId="724C3BE3" w14:textId="77777777" w:rsidR="00652FD0" w:rsidRDefault="009A7842">
      <w:pPr>
        <w:numPr>
          <w:ilvl w:val="1"/>
          <w:numId w:val="29"/>
        </w:numPr>
        <w:pBdr>
          <w:top w:val="nil"/>
          <w:left w:val="nil"/>
          <w:bottom w:val="nil"/>
          <w:right w:val="nil"/>
          <w:between w:val="nil"/>
        </w:pBdr>
        <w:spacing w:after="0"/>
        <w:jc w:val="both"/>
      </w:pPr>
      <w:r>
        <w:rPr>
          <w:color w:val="000000"/>
        </w:rPr>
        <w:t xml:space="preserve">rahvastiku ja piirkonna ülevaade; </w:t>
      </w:r>
    </w:p>
    <w:p w14:paraId="71A2747D" w14:textId="77777777" w:rsidR="00652FD0" w:rsidRDefault="009A7842">
      <w:pPr>
        <w:numPr>
          <w:ilvl w:val="1"/>
          <w:numId w:val="29"/>
        </w:numPr>
        <w:pBdr>
          <w:top w:val="nil"/>
          <w:left w:val="nil"/>
          <w:bottom w:val="nil"/>
          <w:right w:val="nil"/>
          <w:between w:val="nil"/>
        </w:pBdr>
        <w:spacing w:after="0"/>
        <w:jc w:val="both"/>
      </w:pPr>
      <w:r>
        <w:rPr>
          <w:color w:val="000000"/>
        </w:rPr>
        <w:t>veebipõhine küsitlus tegevuspiirkonna kogukonnaliikmete (piirkonna elanike, KIKO liikmete ja projektitoetuste taotlejate) rahulolu, probleemide, eelmise perioodi eesmärkide mõju ning uue perioodi ootuste väljaselgitamiseks;</w:t>
      </w:r>
    </w:p>
    <w:p w14:paraId="005BD786" w14:textId="77777777" w:rsidR="00652FD0" w:rsidRDefault="009A7842">
      <w:pPr>
        <w:numPr>
          <w:ilvl w:val="1"/>
          <w:numId w:val="29"/>
        </w:numPr>
        <w:pBdr>
          <w:top w:val="nil"/>
          <w:left w:val="nil"/>
          <w:bottom w:val="nil"/>
          <w:right w:val="nil"/>
          <w:between w:val="nil"/>
        </w:pBdr>
        <w:spacing w:after="0"/>
        <w:jc w:val="both"/>
      </w:pPr>
      <w:proofErr w:type="spellStart"/>
      <w:r>
        <w:rPr>
          <w:color w:val="000000"/>
        </w:rPr>
        <w:t>elluviidud</w:t>
      </w:r>
      <w:proofErr w:type="spellEnd"/>
      <w:r>
        <w:rPr>
          <w:color w:val="000000"/>
        </w:rPr>
        <w:t xml:space="preserve"> projektide ehk eelmise perioodi meetmete täitmise analüüs; </w:t>
      </w:r>
    </w:p>
    <w:p w14:paraId="5E67E9BF" w14:textId="77777777" w:rsidR="00652FD0" w:rsidRDefault="009A7842">
      <w:pPr>
        <w:numPr>
          <w:ilvl w:val="1"/>
          <w:numId w:val="29"/>
        </w:numPr>
        <w:pBdr>
          <w:top w:val="nil"/>
          <w:left w:val="nil"/>
          <w:bottom w:val="nil"/>
          <w:right w:val="nil"/>
          <w:between w:val="nil"/>
        </w:pBdr>
        <w:spacing w:after="0"/>
        <w:jc w:val="both"/>
      </w:pPr>
      <w:r>
        <w:rPr>
          <w:color w:val="000000"/>
        </w:rPr>
        <w:t xml:space="preserve">tegevuspiirkonna ettevõtluse ja mittetulundussektori profiili analüüs; </w:t>
      </w:r>
    </w:p>
    <w:p w14:paraId="537F3BD3" w14:textId="77777777" w:rsidR="00652FD0" w:rsidRDefault="009A7842">
      <w:pPr>
        <w:numPr>
          <w:ilvl w:val="1"/>
          <w:numId w:val="29"/>
        </w:numPr>
        <w:pBdr>
          <w:top w:val="nil"/>
          <w:left w:val="nil"/>
          <w:bottom w:val="nil"/>
          <w:right w:val="nil"/>
          <w:between w:val="nil"/>
        </w:pBdr>
        <w:spacing w:after="0"/>
        <w:jc w:val="both"/>
      </w:pPr>
      <w:r>
        <w:rPr>
          <w:color w:val="000000"/>
        </w:rPr>
        <w:t xml:space="preserve">tegevuspiirkonna </w:t>
      </w:r>
      <w:proofErr w:type="spellStart"/>
      <w:r>
        <w:rPr>
          <w:color w:val="000000"/>
        </w:rPr>
        <w:t>sotsiaal-majanduslik</w:t>
      </w:r>
      <w:proofErr w:type="spellEnd"/>
      <w:r>
        <w:rPr>
          <w:color w:val="000000"/>
        </w:rPr>
        <w:t xml:space="preserve"> analüüs.</w:t>
      </w:r>
    </w:p>
    <w:p w14:paraId="5326E40B" w14:textId="77777777" w:rsidR="00652FD0" w:rsidRDefault="009A7842">
      <w:pPr>
        <w:numPr>
          <w:ilvl w:val="0"/>
          <w:numId w:val="24"/>
        </w:numPr>
        <w:pBdr>
          <w:top w:val="nil"/>
          <w:left w:val="nil"/>
          <w:bottom w:val="nil"/>
          <w:right w:val="nil"/>
          <w:between w:val="nil"/>
        </w:pBdr>
        <w:spacing w:after="0"/>
        <w:jc w:val="both"/>
      </w:pPr>
      <w:r>
        <w:rPr>
          <w:color w:val="000000"/>
        </w:rPr>
        <w:t xml:space="preserve">Strateegilise arengumudeli väljatöötamine: </w:t>
      </w:r>
    </w:p>
    <w:p w14:paraId="16076466" w14:textId="77777777" w:rsidR="00652FD0" w:rsidRDefault="009A7842">
      <w:pPr>
        <w:numPr>
          <w:ilvl w:val="1"/>
          <w:numId w:val="30"/>
        </w:numPr>
        <w:pBdr>
          <w:top w:val="nil"/>
          <w:left w:val="nil"/>
          <w:bottom w:val="nil"/>
          <w:right w:val="nil"/>
          <w:between w:val="nil"/>
        </w:pBdr>
        <w:spacing w:after="0"/>
        <w:jc w:val="both"/>
      </w:pPr>
      <w:r>
        <w:rPr>
          <w:color w:val="000000"/>
        </w:rPr>
        <w:t>juurprobleemide, arenguvajaduste ja väljakutsete, prioriteetsete valdkondade ja visiooni sõnastamine;</w:t>
      </w:r>
    </w:p>
    <w:p w14:paraId="34A34DD6" w14:textId="77777777" w:rsidR="00652FD0" w:rsidRDefault="009A7842">
      <w:pPr>
        <w:numPr>
          <w:ilvl w:val="1"/>
          <w:numId w:val="30"/>
        </w:numPr>
        <w:pBdr>
          <w:top w:val="nil"/>
          <w:left w:val="nil"/>
          <w:bottom w:val="nil"/>
          <w:right w:val="nil"/>
          <w:between w:val="nil"/>
        </w:pBdr>
        <w:spacing w:after="0"/>
        <w:jc w:val="both"/>
      </w:pPr>
      <w:r>
        <w:rPr>
          <w:color w:val="000000"/>
        </w:rPr>
        <w:t>sisendi kogumine liikmeskonnalt ja kogukonnaliikmetelt:</w:t>
      </w:r>
    </w:p>
    <w:p w14:paraId="77EDC7BB" w14:textId="77777777" w:rsidR="00652FD0" w:rsidRDefault="009A7842">
      <w:pPr>
        <w:numPr>
          <w:ilvl w:val="3"/>
          <w:numId w:val="28"/>
        </w:numPr>
        <w:pBdr>
          <w:top w:val="nil"/>
          <w:left w:val="nil"/>
          <w:bottom w:val="nil"/>
          <w:right w:val="nil"/>
          <w:between w:val="nil"/>
        </w:pBdr>
        <w:spacing w:after="0"/>
        <w:jc w:val="both"/>
      </w:pPr>
      <w:r>
        <w:rPr>
          <w:color w:val="000000"/>
        </w:rPr>
        <w:t xml:space="preserve">fookusgrupi intervjuud/arutelud kogukonna, elukeskkonna, ettevõtluse ja noorte valdkonnas; </w:t>
      </w:r>
    </w:p>
    <w:p w14:paraId="78144B97" w14:textId="77777777" w:rsidR="00652FD0" w:rsidRDefault="009A7842">
      <w:pPr>
        <w:numPr>
          <w:ilvl w:val="3"/>
          <w:numId w:val="28"/>
        </w:numPr>
        <w:pBdr>
          <w:top w:val="nil"/>
          <w:left w:val="nil"/>
          <w:bottom w:val="nil"/>
          <w:right w:val="nil"/>
          <w:between w:val="nil"/>
        </w:pBdr>
        <w:spacing w:after="0"/>
        <w:jc w:val="both"/>
      </w:pPr>
      <w:r>
        <w:rPr>
          <w:color w:val="000000"/>
        </w:rPr>
        <w:t>strateegiaseminarid ettevõtluse, kogukonna/elukeskkonna ja noorte valdkonnas;</w:t>
      </w:r>
    </w:p>
    <w:p w14:paraId="3DA4C708" w14:textId="77777777" w:rsidR="00652FD0" w:rsidRDefault="009A7842">
      <w:pPr>
        <w:numPr>
          <w:ilvl w:val="3"/>
          <w:numId w:val="28"/>
        </w:numPr>
        <w:pBdr>
          <w:top w:val="nil"/>
          <w:left w:val="nil"/>
          <w:bottom w:val="nil"/>
          <w:right w:val="nil"/>
          <w:between w:val="nil"/>
        </w:pBdr>
        <w:spacing w:after="0"/>
        <w:jc w:val="both"/>
      </w:pPr>
      <w:r>
        <w:rPr>
          <w:color w:val="000000"/>
        </w:rPr>
        <w:t>aruteluseminar sotsiaalvaldkonna probleemide, võimaluste ning tegevuste määratlemiseks.</w:t>
      </w:r>
    </w:p>
    <w:p w14:paraId="75745C63" w14:textId="77777777" w:rsidR="00652FD0" w:rsidRDefault="009A7842">
      <w:pPr>
        <w:numPr>
          <w:ilvl w:val="1"/>
          <w:numId w:val="32"/>
        </w:numPr>
        <w:pBdr>
          <w:top w:val="nil"/>
          <w:left w:val="nil"/>
          <w:bottom w:val="nil"/>
          <w:right w:val="nil"/>
          <w:between w:val="nil"/>
        </w:pBdr>
        <w:spacing w:after="0"/>
        <w:jc w:val="both"/>
      </w:pPr>
      <w:r>
        <w:rPr>
          <w:color w:val="000000"/>
        </w:rPr>
        <w:t xml:space="preserve">tegevuskava (meetmete) väljatöötamine. </w:t>
      </w:r>
    </w:p>
    <w:p w14:paraId="0C09440B" w14:textId="77777777" w:rsidR="00652FD0" w:rsidRDefault="009A7842">
      <w:pPr>
        <w:numPr>
          <w:ilvl w:val="0"/>
          <w:numId w:val="24"/>
        </w:numPr>
        <w:pBdr>
          <w:top w:val="nil"/>
          <w:left w:val="nil"/>
          <w:bottom w:val="nil"/>
          <w:right w:val="nil"/>
          <w:between w:val="nil"/>
        </w:pBdr>
        <w:spacing w:after="0"/>
        <w:jc w:val="both"/>
      </w:pPr>
      <w:r>
        <w:rPr>
          <w:color w:val="000000"/>
        </w:rPr>
        <w:t>Strateegiadokumendi koostamine:</w:t>
      </w:r>
    </w:p>
    <w:p w14:paraId="5A841A0F" w14:textId="77777777" w:rsidR="00652FD0" w:rsidRDefault="009A7842">
      <w:pPr>
        <w:numPr>
          <w:ilvl w:val="1"/>
          <w:numId w:val="34"/>
        </w:numPr>
        <w:pBdr>
          <w:top w:val="nil"/>
          <w:left w:val="nil"/>
          <w:bottom w:val="nil"/>
          <w:right w:val="nil"/>
          <w:between w:val="nil"/>
        </w:pBdr>
        <w:jc w:val="both"/>
      </w:pPr>
      <w:r>
        <w:rPr>
          <w:color w:val="000000"/>
        </w:rPr>
        <w:t xml:space="preserve">Strateegiadokumendi tekstide valideerimine KIKO juhatuses, valdkondlike töögruppides osalejate ning liikmete hulgas. </w:t>
      </w:r>
    </w:p>
    <w:p w14:paraId="18E896E8" w14:textId="77777777" w:rsidR="00652FD0" w:rsidRDefault="009A7842">
      <w:pPr>
        <w:numPr>
          <w:ilvl w:val="0"/>
          <w:numId w:val="24"/>
        </w:numPr>
        <w:pBdr>
          <w:top w:val="nil"/>
          <w:left w:val="nil"/>
          <w:bottom w:val="nil"/>
          <w:right w:val="nil"/>
          <w:between w:val="nil"/>
        </w:pBdr>
        <w:rPr>
          <w:b/>
          <w:color w:val="000000"/>
          <w:sz w:val="20"/>
          <w:szCs w:val="20"/>
        </w:rPr>
      </w:pPr>
      <w:r>
        <w:rPr>
          <w:b/>
          <w:color w:val="000000"/>
          <w:sz w:val="20"/>
          <w:szCs w:val="20"/>
        </w:rPr>
        <w:t>Tabel 1. KIKO strateegia koostamise raames toimunud sündmused</w:t>
      </w:r>
    </w:p>
    <w:tbl>
      <w:tblPr>
        <w:tblStyle w:val="afff0"/>
        <w:tblW w:w="9060" w:type="dxa"/>
        <w:tblInd w:w="-108"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Layout w:type="fixed"/>
        <w:tblLook w:val="0400" w:firstRow="0" w:lastRow="0" w:firstColumn="0" w:lastColumn="0" w:noHBand="0" w:noVBand="1"/>
      </w:tblPr>
      <w:tblGrid>
        <w:gridCol w:w="1845"/>
        <w:gridCol w:w="1980"/>
        <w:gridCol w:w="1845"/>
        <w:gridCol w:w="3390"/>
      </w:tblGrid>
      <w:tr w:rsidR="00652FD0" w14:paraId="7F25C302" w14:textId="77777777">
        <w:tc>
          <w:tcPr>
            <w:tcW w:w="1845" w:type="dxa"/>
          </w:tcPr>
          <w:p w14:paraId="2DF1F383" w14:textId="77777777" w:rsidR="00652FD0" w:rsidRDefault="009A7842">
            <w:pPr>
              <w:rPr>
                <w:b/>
              </w:rPr>
            </w:pPr>
            <w:r>
              <w:rPr>
                <w:b/>
              </w:rPr>
              <w:t>Kuupäev</w:t>
            </w:r>
          </w:p>
        </w:tc>
        <w:tc>
          <w:tcPr>
            <w:tcW w:w="1980" w:type="dxa"/>
          </w:tcPr>
          <w:p w14:paraId="3617A907" w14:textId="77777777" w:rsidR="00652FD0" w:rsidRDefault="009A7842">
            <w:pPr>
              <w:rPr>
                <w:b/>
              </w:rPr>
            </w:pPr>
            <w:r>
              <w:rPr>
                <w:b/>
              </w:rPr>
              <w:t>Tegevus</w:t>
            </w:r>
          </w:p>
        </w:tc>
        <w:tc>
          <w:tcPr>
            <w:tcW w:w="1845" w:type="dxa"/>
          </w:tcPr>
          <w:p w14:paraId="44BC5379" w14:textId="77777777" w:rsidR="00652FD0" w:rsidRDefault="009A7842">
            <w:pPr>
              <w:rPr>
                <w:b/>
              </w:rPr>
            </w:pPr>
            <w:r>
              <w:rPr>
                <w:b/>
              </w:rPr>
              <w:t xml:space="preserve">Osalejad </w:t>
            </w:r>
          </w:p>
        </w:tc>
        <w:tc>
          <w:tcPr>
            <w:tcW w:w="3390" w:type="dxa"/>
          </w:tcPr>
          <w:p w14:paraId="07DB324F" w14:textId="77777777" w:rsidR="00652FD0" w:rsidRDefault="009A7842">
            <w:pPr>
              <w:rPr>
                <w:b/>
              </w:rPr>
            </w:pPr>
            <w:r>
              <w:rPr>
                <w:b/>
              </w:rPr>
              <w:t xml:space="preserve">Tulemused </w:t>
            </w:r>
          </w:p>
        </w:tc>
      </w:tr>
      <w:tr w:rsidR="00652FD0" w14:paraId="26428E38" w14:textId="77777777">
        <w:tc>
          <w:tcPr>
            <w:tcW w:w="1845" w:type="dxa"/>
          </w:tcPr>
          <w:p w14:paraId="66B71A69" w14:textId="77777777" w:rsidR="00652FD0" w:rsidRDefault="00652FD0"/>
        </w:tc>
        <w:tc>
          <w:tcPr>
            <w:tcW w:w="1980" w:type="dxa"/>
          </w:tcPr>
          <w:p w14:paraId="197D238F" w14:textId="77777777" w:rsidR="00652FD0" w:rsidRDefault="009A7842">
            <w:pPr>
              <w:rPr>
                <w:i/>
              </w:rPr>
            </w:pPr>
            <w:r>
              <w:t>Üldkoosolek</w:t>
            </w:r>
          </w:p>
        </w:tc>
        <w:tc>
          <w:tcPr>
            <w:tcW w:w="1845" w:type="dxa"/>
          </w:tcPr>
          <w:p w14:paraId="70C9F0A0" w14:textId="77777777" w:rsidR="00652FD0" w:rsidRDefault="009A7842">
            <w:r>
              <w:t>KIKO liikmed</w:t>
            </w:r>
          </w:p>
        </w:tc>
        <w:tc>
          <w:tcPr>
            <w:tcW w:w="3390" w:type="dxa"/>
          </w:tcPr>
          <w:p w14:paraId="0E211580" w14:textId="77777777" w:rsidR="00652FD0" w:rsidRDefault="009A7842">
            <w:r>
              <w:t>KIKO strateegia 2023–2027 ettevalmistamise tegevuskava vastuvõtmine.</w:t>
            </w:r>
          </w:p>
        </w:tc>
      </w:tr>
      <w:tr w:rsidR="00652FD0" w14:paraId="0CF6026B" w14:textId="77777777">
        <w:tc>
          <w:tcPr>
            <w:tcW w:w="1845" w:type="dxa"/>
          </w:tcPr>
          <w:p w14:paraId="6256AF17" w14:textId="77777777" w:rsidR="00652FD0" w:rsidRDefault="009A7842">
            <w:r>
              <w:t>26.02.2022</w:t>
            </w:r>
          </w:p>
        </w:tc>
        <w:tc>
          <w:tcPr>
            <w:tcW w:w="1980" w:type="dxa"/>
          </w:tcPr>
          <w:p w14:paraId="328800C3" w14:textId="77777777" w:rsidR="00652FD0" w:rsidRDefault="009A7842">
            <w:r>
              <w:t>Teavitus kohalikus ajalehes ja KIKO kodulehel (strateegia koostamise protsessi algatamine)</w:t>
            </w:r>
          </w:p>
        </w:tc>
        <w:tc>
          <w:tcPr>
            <w:tcW w:w="1845" w:type="dxa"/>
          </w:tcPr>
          <w:p w14:paraId="269218E6" w14:textId="77777777" w:rsidR="00652FD0" w:rsidRDefault="00652FD0"/>
        </w:tc>
        <w:tc>
          <w:tcPr>
            <w:tcW w:w="3390" w:type="dxa"/>
          </w:tcPr>
          <w:p w14:paraId="4DD20426" w14:textId="77777777" w:rsidR="00652FD0" w:rsidRDefault="009A7842">
            <w:r>
              <w:t>Piirkonna elanikud on teavitatud kavatsusest algatada KIKO strateegia 2023-2027 koostamise protsess.</w:t>
            </w:r>
          </w:p>
        </w:tc>
      </w:tr>
      <w:tr w:rsidR="00652FD0" w14:paraId="22C4784D" w14:textId="77777777">
        <w:tc>
          <w:tcPr>
            <w:tcW w:w="1845" w:type="dxa"/>
          </w:tcPr>
          <w:p w14:paraId="54C789D4" w14:textId="77777777" w:rsidR="00652FD0" w:rsidRDefault="009A7842">
            <w:r>
              <w:lastRenderedPageBreak/>
              <w:t>17.05.2022</w:t>
            </w:r>
          </w:p>
        </w:tc>
        <w:tc>
          <w:tcPr>
            <w:tcW w:w="1980" w:type="dxa"/>
          </w:tcPr>
          <w:p w14:paraId="05FF6462" w14:textId="77777777" w:rsidR="00652FD0" w:rsidRDefault="009A7842">
            <w:r>
              <w:t>Strateegia koostamise avaseminar</w:t>
            </w:r>
          </w:p>
        </w:tc>
        <w:tc>
          <w:tcPr>
            <w:tcW w:w="1845" w:type="dxa"/>
          </w:tcPr>
          <w:p w14:paraId="31BAB954" w14:textId="77777777" w:rsidR="00652FD0" w:rsidRDefault="009A7842">
            <w:r>
              <w:t>KIKO liikmed ja KIKO piirkonna elanikud</w:t>
            </w:r>
          </w:p>
        </w:tc>
        <w:tc>
          <w:tcPr>
            <w:tcW w:w="3390" w:type="dxa"/>
          </w:tcPr>
          <w:p w14:paraId="6364880E" w14:textId="77777777" w:rsidR="00652FD0" w:rsidRDefault="009A7842">
            <w:r>
              <w:t xml:space="preserve">Ülevaade eelmise perioodi toetuste jagunemisest, ootuste üldine kaardistamine, ülevaade strateegia koostamise protsessist. </w:t>
            </w:r>
          </w:p>
        </w:tc>
      </w:tr>
      <w:tr w:rsidR="00652FD0" w14:paraId="1696A1BE" w14:textId="77777777">
        <w:tc>
          <w:tcPr>
            <w:tcW w:w="1845" w:type="dxa"/>
          </w:tcPr>
          <w:p w14:paraId="6647D512" w14:textId="77777777" w:rsidR="00652FD0" w:rsidRDefault="009A7842">
            <w:r>
              <w:t>26.05.2022 – 10.06.2022</w:t>
            </w:r>
          </w:p>
        </w:tc>
        <w:tc>
          <w:tcPr>
            <w:tcW w:w="1980" w:type="dxa"/>
          </w:tcPr>
          <w:p w14:paraId="6CC60F18" w14:textId="77777777" w:rsidR="00652FD0" w:rsidRDefault="009A7842">
            <w:r>
              <w:t>Veebipõhine küsitlus liikmete ja piirkonna elanike hulgas</w:t>
            </w:r>
          </w:p>
        </w:tc>
        <w:tc>
          <w:tcPr>
            <w:tcW w:w="1845" w:type="dxa"/>
          </w:tcPr>
          <w:p w14:paraId="053DF9B8" w14:textId="77777777" w:rsidR="00652FD0" w:rsidRDefault="009A7842">
            <w:r>
              <w:t>KIKO liikmed ja piirkonna elanikud (64 vastajat)</w:t>
            </w:r>
          </w:p>
        </w:tc>
        <w:tc>
          <w:tcPr>
            <w:tcW w:w="3390" w:type="dxa"/>
          </w:tcPr>
          <w:p w14:paraId="35A1ADD5" w14:textId="77777777" w:rsidR="00652FD0" w:rsidRDefault="009A7842">
            <w:r>
              <w:t>Hinnangud eelmisele strateegiaperioodile, piirkonna peamised väljakutsed, lahendamist vajavad küsimused.</w:t>
            </w:r>
          </w:p>
        </w:tc>
      </w:tr>
      <w:tr w:rsidR="00652FD0" w14:paraId="6FD3D773" w14:textId="77777777">
        <w:tc>
          <w:tcPr>
            <w:tcW w:w="1845" w:type="dxa"/>
          </w:tcPr>
          <w:p w14:paraId="2BC7B5F0" w14:textId="77777777" w:rsidR="00652FD0" w:rsidRDefault="009A7842">
            <w:r>
              <w:t>9.06.2022</w:t>
            </w:r>
          </w:p>
        </w:tc>
        <w:tc>
          <w:tcPr>
            <w:tcW w:w="1980" w:type="dxa"/>
          </w:tcPr>
          <w:p w14:paraId="279B8FB5" w14:textId="77777777" w:rsidR="00652FD0" w:rsidRDefault="009A7842">
            <w:r>
              <w:t>Valdkondlik fookusgrupi arutelu (kogukond)</w:t>
            </w:r>
          </w:p>
        </w:tc>
        <w:tc>
          <w:tcPr>
            <w:tcW w:w="1845" w:type="dxa"/>
          </w:tcPr>
          <w:p w14:paraId="15E4CC3A" w14:textId="77777777" w:rsidR="00652FD0" w:rsidRDefault="009A7842">
            <w:r>
              <w:t>KIKO liikmed ja piirkonna kogukonna esindajad</w:t>
            </w:r>
          </w:p>
        </w:tc>
        <w:tc>
          <w:tcPr>
            <w:tcW w:w="3390" w:type="dxa"/>
          </w:tcPr>
          <w:p w14:paraId="057B8CC3" w14:textId="77777777" w:rsidR="00652FD0" w:rsidRDefault="009A7842">
            <w:r>
              <w:t>Kogukonna aktiveerimise ja kaasamise kitsaskohtade ja ideede sisend.</w:t>
            </w:r>
          </w:p>
        </w:tc>
      </w:tr>
      <w:tr w:rsidR="00652FD0" w14:paraId="4446AF2B" w14:textId="77777777">
        <w:tc>
          <w:tcPr>
            <w:tcW w:w="1845" w:type="dxa"/>
          </w:tcPr>
          <w:p w14:paraId="2CFD42FA" w14:textId="77777777" w:rsidR="00652FD0" w:rsidRDefault="009A7842">
            <w:r>
              <w:t>9.06.2022</w:t>
            </w:r>
          </w:p>
        </w:tc>
        <w:tc>
          <w:tcPr>
            <w:tcW w:w="1980" w:type="dxa"/>
          </w:tcPr>
          <w:p w14:paraId="0AFF2F64" w14:textId="77777777" w:rsidR="00652FD0" w:rsidRDefault="009A7842">
            <w:r>
              <w:t>Valdkondlik fookusgrupi arutelu (noored)</w:t>
            </w:r>
          </w:p>
        </w:tc>
        <w:tc>
          <w:tcPr>
            <w:tcW w:w="1845" w:type="dxa"/>
          </w:tcPr>
          <w:p w14:paraId="7AC9B623" w14:textId="77777777" w:rsidR="00652FD0" w:rsidRDefault="009A7842">
            <w:r>
              <w:t>KIKO liikmed, piirkonna noorte esindajad, noored</w:t>
            </w:r>
          </w:p>
        </w:tc>
        <w:tc>
          <w:tcPr>
            <w:tcW w:w="3390" w:type="dxa"/>
          </w:tcPr>
          <w:p w14:paraId="275D605E" w14:textId="77777777" w:rsidR="00652FD0" w:rsidRDefault="009A7842">
            <w:proofErr w:type="spellStart"/>
            <w:r>
              <w:t>Noortevaldkonna</w:t>
            </w:r>
            <w:proofErr w:type="spellEnd"/>
            <w:r>
              <w:t xml:space="preserve"> kitsaskohtade, ootuste ja ideede sisend.</w:t>
            </w:r>
          </w:p>
        </w:tc>
      </w:tr>
      <w:tr w:rsidR="00652FD0" w14:paraId="4FA7D535" w14:textId="77777777">
        <w:tc>
          <w:tcPr>
            <w:tcW w:w="1845" w:type="dxa"/>
          </w:tcPr>
          <w:p w14:paraId="66BAE73A" w14:textId="77777777" w:rsidR="00652FD0" w:rsidRDefault="009A7842">
            <w:r>
              <w:t>13.06.2022</w:t>
            </w:r>
          </w:p>
        </w:tc>
        <w:tc>
          <w:tcPr>
            <w:tcW w:w="1980" w:type="dxa"/>
          </w:tcPr>
          <w:p w14:paraId="2B457769" w14:textId="77777777" w:rsidR="00652FD0" w:rsidRDefault="009A7842">
            <w:r>
              <w:t>Valdkondlik fookusgrupi arutelu (elukeskkond)</w:t>
            </w:r>
          </w:p>
        </w:tc>
        <w:tc>
          <w:tcPr>
            <w:tcW w:w="1845" w:type="dxa"/>
          </w:tcPr>
          <w:p w14:paraId="2302BABB" w14:textId="77777777" w:rsidR="00652FD0" w:rsidRDefault="009A7842">
            <w:r>
              <w:t>KIKO liikmed ja piirkonna kogukonna esindajad</w:t>
            </w:r>
          </w:p>
        </w:tc>
        <w:tc>
          <w:tcPr>
            <w:tcW w:w="3390" w:type="dxa"/>
          </w:tcPr>
          <w:p w14:paraId="3AC26BA1" w14:textId="77777777" w:rsidR="00652FD0" w:rsidRDefault="009A7842">
            <w:r>
              <w:t>Elukeskkonna arendamise kitsaskohtade ja parendusideede sisend.</w:t>
            </w:r>
          </w:p>
        </w:tc>
      </w:tr>
      <w:tr w:rsidR="00652FD0" w14:paraId="39064BB3" w14:textId="77777777">
        <w:tc>
          <w:tcPr>
            <w:tcW w:w="1845" w:type="dxa"/>
          </w:tcPr>
          <w:p w14:paraId="74AB244C" w14:textId="77777777" w:rsidR="00652FD0" w:rsidRDefault="009A7842">
            <w:r>
              <w:t>13.06.2022</w:t>
            </w:r>
          </w:p>
        </w:tc>
        <w:tc>
          <w:tcPr>
            <w:tcW w:w="1980" w:type="dxa"/>
          </w:tcPr>
          <w:p w14:paraId="649C73D7" w14:textId="77777777" w:rsidR="00652FD0" w:rsidRDefault="009A7842">
            <w:r>
              <w:t>Valdkondlik fookusgrupi arutelu (ettevõtlus)</w:t>
            </w:r>
          </w:p>
        </w:tc>
        <w:tc>
          <w:tcPr>
            <w:tcW w:w="1845" w:type="dxa"/>
          </w:tcPr>
          <w:p w14:paraId="6114DF3D" w14:textId="77777777" w:rsidR="00652FD0" w:rsidRDefault="009A7842">
            <w:r>
              <w:t>KIKO liikmed ja piirkonna ettevõtjad</w:t>
            </w:r>
          </w:p>
        </w:tc>
        <w:tc>
          <w:tcPr>
            <w:tcW w:w="3390" w:type="dxa"/>
          </w:tcPr>
          <w:p w14:paraId="78C502B8" w14:textId="77777777" w:rsidR="00652FD0" w:rsidRDefault="009A7842">
            <w:r>
              <w:t>Ettevõtlusvaldkonna kitsaskohtade ja toetusvajaduste sisend.</w:t>
            </w:r>
          </w:p>
        </w:tc>
      </w:tr>
      <w:tr w:rsidR="00652FD0" w14:paraId="225E3C2B" w14:textId="77777777">
        <w:tc>
          <w:tcPr>
            <w:tcW w:w="1845" w:type="dxa"/>
          </w:tcPr>
          <w:p w14:paraId="4192D96F" w14:textId="77777777" w:rsidR="00652FD0" w:rsidRDefault="009A7842">
            <w:r>
              <w:t>4.07.2022</w:t>
            </w:r>
          </w:p>
        </w:tc>
        <w:tc>
          <w:tcPr>
            <w:tcW w:w="1980" w:type="dxa"/>
          </w:tcPr>
          <w:p w14:paraId="39AC5523" w14:textId="77777777" w:rsidR="00652FD0" w:rsidRDefault="009A7842">
            <w:r>
              <w:t xml:space="preserve">Strateegia arutelukoosolek </w:t>
            </w:r>
          </w:p>
        </w:tc>
        <w:tc>
          <w:tcPr>
            <w:tcW w:w="1845" w:type="dxa"/>
          </w:tcPr>
          <w:p w14:paraId="234AE314" w14:textId="77777777" w:rsidR="00652FD0" w:rsidRDefault="009A7842">
            <w:r>
              <w:t>KIKO juhatus</w:t>
            </w:r>
          </w:p>
        </w:tc>
        <w:tc>
          <w:tcPr>
            <w:tcW w:w="3390" w:type="dxa"/>
          </w:tcPr>
          <w:p w14:paraId="0AF6350F" w14:textId="77777777" w:rsidR="00652FD0" w:rsidRDefault="009A7842">
            <w:r>
              <w:t>Strateegilised valdkonnad täpsustatud.</w:t>
            </w:r>
          </w:p>
        </w:tc>
      </w:tr>
      <w:tr w:rsidR="00652FD0" w14:paraId="70BAD332" w14:textId="77777777">
        <w:tc>
          <w:tcPr>
            <w:tcW w:w="1845" w:type="dxa"/>
          </w:tcPr>
          <w:p w14:paraId="14370E8C" w14:textId="77777777" w:rsidR="00652FD0" w:rsidRDefault="009A7842">
            <w:r>
              <w:t>22.08.2022</w:t>
            </w:r>
          </w:p>
        </w:tc>
        <w:tc>
          <w:tcPr>
            <w:tcW w:w="1980" w:type="dxa"/>
          </w:tcPr>
          <w:p w14:paraId="1F35CAEE" w14:textId="77777777" w:rsidR="00652FD0" w:rsidRDefault="009A7842">
            <w:r>
              <w:t>Valdkondlik arutelukoosolek (elukeskkond ja kogukond)</w:t>
            </w:r>
          </w:p>
        </w:tc>
        <w:tc>
          <w:tcPr>
            <w:tcW w:w="1845" w:type="dxa"/>
          </w:tcPr>
          <w:p w14:paraId="6DB6DD88" w14:textId="77777777" w:rsidR="00652FD0" w:rsidRDefault="009A7842">
            <w:r>
              <w:t>KIKO liikmed, piirkonna kogukonna esindajad</w:t>
            </w:r>
          </w:p>
        </w:tc>
        <w:tc>
          <w:tcPr>
            <w:tcW w:w="3390" w:type="dxa"/>
          </w:tcPr>
          <w:p w14:paraId="1B5D98C7" w14:textId="77777777" w:rsidR="00652FD0" w:rsidRDefault="009A7842">
            <w:r>
              <w:t>Lisaettepanekud kogukondade ja elukeskkonna arendamiseks KIKO strateegia raames.</w:t>
            </w:r>
          </w:p>
        </w:tc>
      </w:tr>
      <w:tr w:rsidR="00652FD0" w14:paraId="40BF0FA0" w14:textId="77777777">
        <w:tc>
          <w:tcPr>
            <w:tcW w:w="1845" w:type="dxa"/>
          </w:tcPr>
          <w:p w14:paraId="4A451B40" w14:textId="77777777" w:rsidR="00652FD0" w:rsidRDefault="009A7842">
            <w:r>
              <w:t>13.09.2022</w:t>
            </w:r>
          </w:p>
        </w:tc>
        <w:tc>
          <w:tcPr>
            <w:tcW w:w="1980" w:type="dxa"/>
          </w:tcPr>
          <w:p w14:paraId="58334A47" w14:textId="77777777" w:rsidR="00652FD0" w:rsidRDefault="009A7842">
            <w:r>
              <w:t>Strateegiaseminar (ettevõtlus)</w:t>
            </w:r>
          </w:p>
        </w:tc>
        <w:tc>
          <w:tcPr>
            <w:tcW w:w="1845" w:type="dxa"/>
          </w:tcPr>
          <w:p w14:paraId="42B57270" w14:textId="77777777" w:rsidR="00652FD0" w:rsidRDefault="009A7842">
            <w:r>
              <w:t>KIKO liikmed, valdkondliku fookusgrupi liikmed</w:t>
            </w:r>
          </w:p>
        </w:tc>
        <w:tc>
          <w:tcPr>
            <w:tcW w:w="3390" w:type="dxa"/>
          </w:tcPr>
          <w:p w14:paraId="45F41B10" w14:textId="77777777" w:rsidR="00652FD0" w:rsidRDefault="009A7842">
            <w:r>
              <w:t>Ettevõtlusmeetme tingimused ja lähenemine.</w:t>
            </w:r>
          </w:p>
        </w:tc>
      </w:tr>
      <w:tr w:rsidR="00652FD0" w14:paraId="033F6354" w14:textId="77777777">
        <w:tc>
          <w:tcPr>
            <w:tcW w:w="1845" w:type="dxa"/>
          </w:tcPr>
          <w:p w14:paraId="7CC74CA8" w14:textId="77777777" w:rsidR="00652FD0" w:rsidRDefault="009A7842">
            <w:r>
              <w:t>29.09.2022</w:t>
            </w:r>
          </w:p>
        </w:tc>
        <w:tc>
          <w:tcPr>
            <w:tcW w:w="1980" w:type="dxa"/>
          </w:tcPr>
          <w:p w14:paraId="04D4B994" w14:textId="77777777" w:rsidR="00652FD0" w:rsidRDefault="009A7842">
            <w:r>
              <w:t xml:space="preserve">Strateegiaseminar (kogukond, elukeskkond, </w:t>
            </w:r>
            <w:r>
              <w:lastRenderedPageBreak/>
              <w:t>noored, sotsiaalne kaasatus)</w:t>
            </w:r>
          </w:p>
        </w:tc>
        <w:tc>
          <w:tcPr>
            <w:tcW w:w="1845" w:type="dxa"/>
          </w:tcPr>
          <w:p w14:paraId="6FE00FA5" w14:textId="77777777" w:rsidR="00652FD0" w:rsidRDefault="009A7842">
            <w:r>
              <w:lastRenderedPageBreak/>
              <w:t xml:space="preserve">KIKO liikmed, valdkondlike </w:t>
            </w:r>
            <w:r>
              <w:lastRenderedPageBreak/>
              <w:t>fookusgruppide liikmed</w:t>
            </w:r>
          </w:p>
        </w:tc>
        <w:tc>
          <w:tcPr>
            <w:tcW w:w="3390" w:type="dxa"/>
          </w:tcPr>
          <w:p w14:paraId="01C52595" w14:textId="77777777" w:rsidR="00652FD0" w:rsidRDefault="009A7842">
            <w:r>
              <w:lastRenderedPageBreak/>
              <w:t xml:space="preserve">Kogukonna arendamise meetme ja </w:t>
            </w:r>
            <w:proofErr w:type="spellStart"/>
            <w:r>
              <w:t>noortemeetme</w:t>
            </w:r>
            <w:proofErr w:type="spellEnd"/>
            <w:r>
              <w:t xml:space="preserve"> tingimused ja lähenemine.</w:t>
            </w:r>
          </w:p>
        </w:tc>
      </w:tr>
      <w:tr w:rsidR="00652FD0" w14:paraId="763D4C53" w14:textId="77777777">
        <w:tc>
          <w:tcPr>
            <w:tcW w:w="1845" w:type="dxa"/>
          </w:tcPr>
          <w:p w14:paraId="31D248B6" w14:textId="77777777" w:rsidR="00652FD0" w:rsidRDefault="009A7842">
            <w:r>
              <w:t>23.01.2023</w:t>
            </w:r>
          </w:p>
        </w:tc>
        <w:tc>
          <w:tcPr>
            <w:tcW w:w="1980" w:type="dxa"/>
          </w:tcPr>
          <w:p w14:paraId="6B3C4B9F" w14:textId="77777777" w:rsidR="00652FD0" w:rsidRDefault="009A7842">
            <w:r>
              <w:t>Strateegia arutelukoosolek</w:t>
            </w:r>
          </w:p>
        </w:tc>
        <w:tc>
          <w:tcPr>
            <w:tcW w:w="1845" w:type="dxa"/>
          </w:tcPr>
          <w:p w14:paraId="032DFF56" w14:textId="77777777" w:rsidR="00652FD0" w:rsidRDefault="009A7842">
            <w:r>
              <w:t>KIKO juhatus</w:t>
            </w:r>
          </w:p>
        </w:tc>
        <w:tc>
          <w:tcPr>
            <w:tcW w:w="3390" w:type="dxa"/>
          </w:tcPr>
          <w:p w14:paraId="16A9415D" w14:textId="77777777" w:rsidR="00652FD0" w:rsidRDefault="009A7842">
            <w:r>
              <w:t>Strateegia täpsustatud.</w:t>
            </w:r>
          </w:p>
        </w:tc>
      </w:tr>
      <w:tr w:rsidR="00652FD0" w14:paraId="0196B8AA" w14:textId="77777777">
        <w:tc>
          <w:tcPr>
            <w:tcW w:w="1845" w:type="dxa"/>
          </w:tcPr>
          <w:p w14:paraId="28A5FE32" w14:textId="77777777" w:rsidR="00652FD0" w:rsidRDefault="009A7842">
            <w:r>
              <w:t>31.01.2023 – 9.03.2023</w:t>
            </w:r>
          </w:p>
        </w:tc>
        <w:tc>
          <w:tcPr>
            <w:tcW w:w="1980" w:type="dxa"/>
          </w:tcPr>
          <w:p w14:paraId="03158954" w14:textId="77777777" w:rsidR="00652FD0" w:rsidRDefault="009A7842">
            <w:r>
              <w:t xml:space="preserve">Strateegia meetmelehtede ja üldosade kommenteerimine </w:t>
            </w:r>
            <w:r>
              <w:rPr>
                <w:i/>
              </w:rPr>
              <w:t>online</w:t>
            </w:r>
            <w:r>
              <w:t xml:space="preserve"> formaadis</w:t>
            </w:r>
          </w:p>
        </w:tc>
        <w:tc>
          <w:tcPr>
            <w:tcW w:w="1845" w:type="dxa"/>
          </w:tcPr>
          <w:p w14:paraId="6C4201BA" w14:textId="77777777" w:rsidR="00652FD0" w:rsidRDefault="009A7842">
            <w:r>
              <w:t>KIKO liikmed, valdkondlike fookusgruppide liikmed</w:t>
            </w:r>
          </w:p>
        </w:tc>
        <w:tc>
          <w:tcPr>
            <w:tcW w:w="3390" w:type="dxa"/>
          </w:tcPr>
          <w:p w14:paraId="3B492ED7" w14:textId="77777777" w:rsidR="00652FD0" w:rsidRDefault="009A7842">
            <w:r>
              <w:t>Kommentaarid strateegia tööversioonile, sisend strateegiaseminatile.</w:t>
            </w:r>
          </w:p>
        </w:tc>
      </w:tr>
      <w:tr w:rsidR="00652FD0" w14:paraId="57016548" w14:textId="77777777">
        <w:tc>
          <w:tcPr>
            <w:tcW w:w="1845" w:type="dxa"/>
          </w:tcPr>
          <w:p w14:paraId="0E36FAF9" w14:textId="77777777" w:rsidR="00652FD0" w:rsidRDefault="009A7842">
            <w:r>
              <w:t>16.02.2023</w:t>
            </w:r>
          </w:p>
        </w:tc>
        <w:tc>
          <w:tcPr>
            <w:tcW w:w="1980" w:type="dxa"/>
          </w:tcPr>
          <w:p w14:paraId="6E46D22F" w14:textId="77777777" w:rsidR="00652FD0" w:rsidRDefault="009A7842">
            <w:r>
              <w:t xml:space="preserve">Sotsiaalfondi aruteluseminar </w:t>
            </w:r>
          </w:p>
        </w:tc>
        <w:tc>
          <w:tcPr>
            <w:tcW w:w="1845" w:type="dxa"/>
          </w:tcPr>
          <w:p w14:paraId="2DFA5577" w14:textId="77777777" w:rsidR="00652FD0" w:rsidRDefault="009A7842">
            <w:r>
              <w:t>KIKO liikmed, ESF valdkonna spetsialistid, sihtrühmade esindajad</w:t>
            </w:r>
          </w:p>
        </w:tc>
        <w:tc>
          <w:tcPr>
            <w:tcW w:w="3390" w:type="dxa"/>
          </w:tcPr>
          <w:p w14:paraId="77AD862D" w14:textId="77777777" w:rsidR="00652FD0" w:rsidRDefault="009A7842">
            <w:r>
              <w:t>Sotsiaalvaldkonna kitsaskohtade ja projektiideede sisend (ESF+).</w:t>
            </w:r>
          </w:p>
        </w:tc>
      </w:tr>
      <w:tr w:rsidR="00652FD0" w14:paraId="054A2823" w14:textId="77777777">
        <w:tc>
          <w:tcPr>
            <w:tcW w:w="1845" w:type="dxa"/>
          </w:tcPr>
          <w:p w14:paraId="6B975B96" w14:textId="77777777" w:rsidR="00652FD0" w:rsidRDefault="009A7842">
            <w:r>
              <w:t>15.03.2023</w:t>
            </w:r>
          </w:p>
        </w:tc>
        <w:tc>
          <w:tcPr>
            <w:tcW w:w="1980" w:type="dxa"/>
          </w:tcPr>
          <w:p w14:paraId="28A180EE" w14:textId="77777777" w:rsidR="00652FD0" w:rsidRDefault="009A7842">
            <w:r>
              <w:t>Strateegiaseminar</w:t>
            </w:r>
          </w:p>
        </w:tc>
        <w:tc>
          <w:tcPr>
            <w:tcW w:w="1845" w:type="dxa"/>
          </w:tcPr>
          <w:p w14:paraId="56DBF29E" w14:textId="77777777" w:rsidR="00652FD0" w:rsidRDefault="009A7842">
            <w:r>
              <w:t>KIKO liikmed</w:t>
            </w:r>
          </w:p>
        </w:tc>
        <w:tc>
          <w:tcPr>
            <w:tcW w:w="3390" w:type="dxa"/>
          </w:tcPr>
          <w:p w14:paraId="4EF76E2A" w14:textId="77777777" w:rsidR="00652FD0" w:rsidRDefault="009A7842">
            <w:r>
              <w:t>Strateegia üldosa, meetmelehed ja hindamiskriteeriumid täpsustatud.</w:t>
            </w:r>
          </w:p>
        </w:tc>
      </w:tr>
      <w:tr w:rsidR="00652FD0" w14:paraId="285CE0DF" w14:textId="77777777">
        <w:tc>
          <w:tcPr>
            <w:tcW w:w="1845" w:type="dxa"/>
          </w:tcPr>
          <w:p w14:paraId="08F28941" w14:textId="77777777" w:rsidR="00652FD0" w:rsidRDefault="009A7842">
            <w:r>
              <w:t>27.03.2023 – 13.04.2023</w:t>
            </w:r>
          </w:p>
        </w:tc>
        <w:tc>
          <w:tcPr>
            <w:tcW w:w="1980" w:type="dxa"/>
          </w:tcPr>
          <w:p w14:paraId="5B88417A" w14:textId="77777777" w:rsidR="00652FD0" w:rsidRDefault="009A7842">
            <w:r>
              <w:t>Strateegia tööversiooni avalik väljapanek</w:t>
            </w:r>
          </w:p>
        </w:tc>
        <w:tc>
          <w:tcPr>
            <w:tcW w:w="1845" w:type="dxa"/>
          </w:tcPr>
          <w:p w14:paraId="1544CE5F" w14:textId="77777777" w:rsidR="00652FD0" w:rsidRDefault="009A7842">
            <w:r>
              <w:t>KIKO liikmed, KIKO piirkonna elanikud</w:t>
            </w:r>
          </w:p>
        </w:tc>
        <w:tc>
          <w:tcPr>
            <w:tcW w:w="3390" w:type="dxa"/>
          </w:tcPr>
          <w:p w14:paraId="0BADDF51" w14:textId="77777777" w:rsidR="00652FD0" w:rsidRDefault="00652FD0"/>
        </w:tc>
      </w:tr>
      <w:tr w:rsidR="00652FD0" w14:paraId="7A7FA228" w14:textId="77777777">
        <w:tc>
          <w:tcPr>
            <w:tcW w:w="1845" w:type="dxa"/>
          </w:tcPr>
          <w:p w14:paraId="0E2B9891" w14:textId="77777777" w:rsidR="00652FD0" w:rsidRDefault="009A7842">
            <w:r>
              <w:t>21.04.2023 – 22.04.2023</w:t>
            </w:r>
          </w:p>
        </w:tc>
        <w:tc>
          <w:tcPr>
            <w:tcW w:w="1980" w:type="dxa"/>
          </w:tcPr>
          <w:p w14:paraId="3988A614" w14:textId="77777777" w:rsidR="00652FD0" w:rsidRDefault="009A7842">
            <w:r>
              <w:t>Strateegiaseminar</w:t>
            </w:r>
          </w:p>
        </w:tc>
        <w:tc>
          <w:tcPr>
            <w:tcW w:w="1845" w:type="dxa"/>
          </w:tcPr>
          <w:p w14:paraId="4A5817F8" w14:textId="77777777" w:rsidR="00652FD0" w:rsidRDefault="009A7842">
            <w:r>
              <w:t>KIKO liikmed</w:t>
            </w:r>
          </w:p>
        </w:tc>
        <w:tc>
          <w:tcPr>
            <w:tcW w:w="3390" w:type="dxa"/>
          </w:tcPr>
          <w:p w14:paraId="309C629B" w14:textId="77777777" w:rsidR="00652FD0" w:rsidRDefault="009A7842">
            <w:r>
              <w:t>Strateegia üldosa, meetmelehed ja hindamiskriteeriumid täpsustatud.</w:t>
            </w:r>
          </w:p>
        </w:tc>
      </w:tr>
      <w:tr w:rsidR="00652FD0" w14:paraId="53F6E58F" w14:textId="77777777">
        <w:tc>
          <w:tcPr>
            <w:tcW w:w="1845" w:type="dxa"/>
          </w:tcPr>
          <w:p w14:paraId="0D7CCE2C" w14:textId="77777777" w:rsidR="00652FD0" w:rsidRDefault="009A7842">
            <w:r>
              <w:t>05.05.2023 – 15.05.2023</w:t>
            </w:r>
          </w:p>
        </w:tc>
        <w:tc>
          <w:tcPr>
            <w:tcW w:w="1980" w:type="dxa"/>
          </w:tcPr>
          <w:p w14:paraId="07FE285B" w14:textId="77777777" w:rsidR="00652FD0" w:rsidRDefault="009A7842">
            <w:r>
              <w:t>Veebipõhine küsitlus</w:t>
            </w:r>
          </w:p>
        </w:tc>
        <w:tc>
          <w:tcPr>
            <w:tcW w:w="1845" w:type="dxa"/>
          </w:tcPr>
          <w:p w14:paraId="3C5EF1A4" w14:textId="77777777" w:rsidR="00652FD0" w:rsidRDefault="009A7842">
            <w:r>
              <w:t>KIKO liikmed (21 vastajat)</w:t>
            </w:r>
          </w:p>
        </w:tc>
        <w:tc>
          <w:tcPr>
            <w:tcW w:w="3390" w:type="dxa"/>
          </w:tcPr>
          <w:p w14:paraId="2168FE77" w14:textId="77777777" w:rsidR="00652FD0" w:rsidRDefault="009A7842">
            <w:r>
              <w:t xml:space="preserve">Toetuste kogueelarve jagunemine meetmete vahel, meetmete toetusmäärad ja summad erinevate sektorite taotlejatele </w:t>
            </w:r>
          </w:p>
        </w:tc>
      </w:tr>
      <w:tr w:rsidR="00652FD0" w14:paraId="0E81F50A" w14:textId="77777777">
        <w:tc>
          <w:tcPr>
            <w:tcW w:w="1845" w:type="dxa"/>
          </w:tcPr>
          <w:p w14:paraId="41D17FFB" w14:textId="77777777" w:rsidR="00652FD0" w:rsidRDefault="009A7842">
            <w:r>
              <w:t>29.05.2023</w:t>
            </w:r>
          </w:p>
        </w:tc>
        <w:tc>
          <w:tcPr>
            <w:tcW w:w="1980" w:type="dxa"/>
          </w:tcPr>
          <w:p w14:paraId="1D27A2A4" w14:textId="77777777" w:rsidR="00652FD0" w:rsidRDefault="009A7842">
            <w:r>
              <w:t>Üldkoosolek</w:t>
            </w:r>
          </w:p>
        </w:tc>
        <w:tc>
          <w:tcPr>
            <w:tcW w:w="1845" w:type="dxa"/>
          </w:tcPr>
          <w:p w14:paraId="14973AFB" w14:textId="77777777" w:rsidR="00652FD0" w:rsidRDefault="009A7842">
            <w:r>
              <w:t>KIKO liikmed</w:t>
            </w:r>
          </w:p>
        </w:tc>
        <w:tc>
          <w:tcPr>
            <w:tcW w:w="3390" w:type="dxa"/>
          </w:tcPr>
          <w:p w14:paraId="08BE7B04" w14:textId="77777777" w:rsidR="00652FD0" w:rsidRDefault="009A7842">
            <w:r>
              <w:t>Strateegia kinnitamine</w:t>
            </w:r>
          </w:p>
        </w:tc>
      </w:tr>
    </w:tbl>
    <w:p w14:paraId="2AA23708" w14:textId="77777777" w:rsidR="00652FD0" w:rsidRDefault="009A7842">
      <w:r>
        <w:br w:type="page"/>
      </w:r>
    </w:p>
    <w:p w14:paraId="2C2602CD" w14:textId="77777777" w:rsidR="00652FD0" w:rsidRDefault="009A7842" w:rsidP="000D6485">
      <w:pPr>
        <w:pStyle w:val="Pealkiri2"/>
      </w:pPr>
      <w:bookmarkStart w:id="278" w:name="_Toc135391718"/>
      <w:r>
        <w:rPr>
          <w:rFonts w:eastAsia="Cambria"/>
        </w:rPr>
        <w:lastRenderedPageBreak/>
        <w:t>Lisa 5. Seosed teiste arengudokumentidega</w:t>
      </w:r>
      <w:bookmarkEnd w:id="278"/>
    </w:p>
    <w:p w14:paraId="49464498" w14:textId="77777777" w:rsidR="00652FD0" w:rsidRDefault="00652FD0">
      <w:pPr>
        <w:rPr>
          <w:color w:val="6B911C"/>
          <w:sz w:val="32"/>
          <w:szCs w:val="32"/>
        </w:rPr>
      </w:pPr>
    </w:p>
    <w:p w14:paraId="27C2580F" w14:textId="77777777" w:rsidR="00652FD0" w:rsidRDefault="009A7842">
      <w:r>
        <w:t xml:space="preserve">KIKO strateegia on tihedalt seotud mitmete arendusdokumentidega nii kohalikul, regionaalsel kui riiklikul tasandil. </w:t>
      </w:r>
    </w:p>
    <w:p w14:paraId="65B8ECF2" w14:textId="77777777" w:rsidR="00652FD0" w:rsidRDefault="009A7842">
      <w:r>
        <w:t xml:space="preserve">Käesoleva strateegia seisukohast on riiklikul tasandil olulisemad: </w:t>
      </w:r>
    </w:p>
    <w:p w14:paraId="0266F448" w14:textId="77777777" w:rsidR="00652FD0" w:rsidRDefault="009A7842">
      <w:pPr>
        <w:numPr>
          <w:ilvl w:val="0"/>
          <w:numId w:val="39"/>
        </w:numPr>
        <w:pBdr>
          <w:top w:val="nil"/>
          <w:left w:val="nil"/>
          <w:bottom w:val="nil"/>
          <w:right w:val="nil"/>
          <w:between w:val="nil"/>
        </w:pBdr>
        <w:spacing w:after="0"/>
      </w:pPr>
      <w:r>
        <w:rPr>
          <w:color w:val="000000"/>
        </w:rPr>
        <w:t>Strateegia „Eesti 2025“</w:t>
      </w:r>
      <w:r>
        <w:rPr>
          <w:color w:val="000000"/>
          <w:vertAlign w:val="superscript"/>
        </w:rPr>
        <w:footnoteReference w:id="20"/>
      </w:r>
      <w:r>
        <w:rPr>
          <w:color w:val="000000"/>
        </w:rPr>
        <w:t>,</w:t>
      </w:r>
    </w:p>
    <w:p w14:paraId="42B62501" w14:textId="77777777" w:rsidR="00652FD0" w:rsidRDefault="009A7842">
      <w:pPr>
        <w:numPr>
          <w:ilvl w:val="0"/>
          <w:numId w:val="39"/>
        </w:numPr>
        <w:pBdr>
          <w:top w:val="nil"/>
          <w:left w:val="nil"/>
          <w:bottom w:val="nil"/>
          <w:right w:val="nil"/>
          <w:between w:val="nil"/>
        </w:pBdr>
        <w:spacing w:after="0"/>
      </w:pPr>
      <w:r>
        <w:rPr>
          <w:color w:val="000000"/>
        </w:rPr>
        <w:t>Euroopa Liidu ühise põllumajanduspoliitika Eesti strateegiakava aastateks 2023–2027</w:t>
      </w:r>
      <w:r>
        <w:rPr>
          <w:color w:val="000000"/>
          <w:vertAlign w:val="superscript"/>
        </w:rPr>
        <w:footnoteReference w:id="21"/>
      </w:r>
      <w:r>
        <w:rPr>
          <w:color w:val="000000"/>
        </w:rPr>
        <w:t>,</w:t>
      </w:r>
    </w:p>
    <w:p w14:paraId="60B66FB4" w14:textId="77777777" w:rsidR="00652FD0" w:rsidRDefault="009A7842">
      <w:pPr>
        <w:numPr>
          <w:ilvl w:val="0"/>
          <w:numId w:val="39"/>
        </w:numPr>
        <w:pBdr>
          <w:top w:val="nil"/>
          <w:left w:val="nil"/>
          <w:bottom w:val="nil"/>
          <w:right w:val="nil"/>
          <w:between w:val="nil"/>
        </w:pBdr>
        <w:spacing w:after="0"/>
      </w:pPr>
      <w:r>
        <w:rPr>
          <w:color w:val="000000"/>
        </w:rPr>
        <w:t>Ühtekuuluvuspoliitika fondide rakenduskava perioodiks 2021–2027</w:t>
      </w:r>
      <w:r>
        <w:rPr>
          <w:color w:val="000000"/>
          <w:vertAlign w:val="superscript"/>
        </w:rPr>
        <w:footnoteReference w:id="22"/>
      </w:r>
      <w:r>
        <w:rPr>
          <w:color w:val="000000"/>
        </w:rPr>
        <w:t>,</w:t>
      </w:r>
    </w:p>
    <w:p w14:paraId="51E84327" w14:textId="77777777" w:rsidR="00652FD0" w:rsidRDefault="009A7842">
      <w:pPr>
        <w:numPr>
          <w:ilvl w:val="0"/>
          <w:numId w:val="39"/>
        </w:numPr>
        <w:pBdr>
          <w:top w:val="nil"/>
          <w:left w:val="nil"/>
          <w:bottom w:val="nil"/>
          <w:right w:val="nil"/>
          <w:between w:val="nil"/>
        </w:pBdr>
      </w:pPr>
      <w:r>
        <w:rPr>
          <w:color w:val="000000"/>
        </w:rPr>
        <w:t>Heaolu arengukava</w:t>
      </w:r>
      <w:r>
        <w:rPr>
          <w:color w:val="000000"/>
          <w:vertAlign w:val="superscript"/>
        </w:rPr>
        <w:footnoteReference w:id="23"/>
      </w:r>
      <w:r>
        <w:rPr>
          <w:color w:val="000000"/>
        </w:rPr>
        <w:t>.</w:t>
      </w:r>
    </w:p>
    <w:p w14:paraId="5665052F" w14:textId="77777777" w:rsidR="00652FD0" w:rsidRDefault="009A7842">
      <w:r>
        <w:t>Regionaalsel tasandil on KIKO strateegilised sihid kooskõlas Ida-Viru maakonna arengustrateegiaga aastateks 2023-2035</w:t>
      </w:r>
      <w:r>
        <w:rPr>
          <w:vertAlign w:val="superscript"/>
        </w:rPr>
        <w:footnoteReference w:id="24"/>
      </w:r>
      <w:r>
        <w:t xml:space="preserve"> ning kohalikul tasandil Jõhvi ja Toila valla ning Narva-Jõesuu linna arengudokumentidega. </w:t>
      </w:r>
    </w:p>
    <w:p w14:paraId="7C84C9FE" w14:textId="77777777" w:rsidR="00652FD0" w:rsidRDefault="009A7842">
      <w:pPr>
        <w:rPr>
          <w:b/>
          <w:sz w:val="20"/>
          <w:szCs w:val="20"/>
        </w:rPr>
      </w:pPr>
      <w:r>
        <w:rPr>
          <w:b/>
          <w:sz w:val="20"/>
          <w:szCs w:val="20"/>
        </w:rPr>
        <w:t>Tabel 1. KIKO seosed arengudokumentidega</w:t>
      </w:r>
    </w:p>
    <w:tbl>
      <w:tblPr>
        <w:tblStyle w:val="afff1"/>
        <w:tblW w:w="9062" w:type="dxa"/>
        <w:tblInd w:w="-108"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Layout w:type="fixed"/>
        <w:tblLook w:val="0400" w:firstRow="0" w:lastRow="0" w:firstColumn="0" w:lastColumn="0" w:noHBand="0" w:noVBand="1"/>
      </w:tblPr>
      <w:tblGrid>
        <w:gridCol w:w="2053"/>
        <w:gridCol w:w="3828"/>
        <w:gridCol w:w="3181"/>
      </w:tblGrid>
      <w:tr w:rsidR="00652FD0" w14:paraId="1D0C4369" w14:textId="77777777">
        <w:tc>
          <w:tcPr>
            <w:tcW w:w="2053" w:type="dxa"/>
          </w:tcPr>
          <w:p w14:paraId="0D460106" w14:textId="77777777" w:rsidR="00652FD0" w:rsidRDefault="009A7842">
            <w:r>
              <w:t>Arengudokument</w:t>
            </w:r>
          </w:p>
        </w:tc>
        <w:tc>
          <w:tcPr>
            <w:tcW w:w="3828" w:type="dxa"/>
          </w:tcPr>
          <w:p w14:paraId="51A1FE72" w14:textId="77777777" w:rsidR="00652FD0" w:rsidRDefault="009A7842">
            <w:r>
              <w:t>Arengudokumentides seatud strateegilised eesmärgid</w:t>
            </w:r>
          </w:p>
        </w:tc>
        <w:tc>
          <w:tcPr>
            <w:tcW w:w="3181" w:type="dxa"/>
          </w:tcPr>
          <w:p w14:paraId="4EAB4F41" w14:textId="77777777" w:rsidR="00652FD0" w:rsidRDefault="009A7842">
            <w:r>
              <w:t>KIKO sünergia ning eesmärkide ja tegevuse seos arengudokumentidega</w:t>
            </w:r>
          </w:p>
        </w:tc>
      </w:tr>
      <w:tr w:rsidR="00652FD0" w14:paraId="5635595D" w14:textId="77777777">
        <w:tc>
          <w:tcPr>
            <w:tcW w:w="2053" w:type="dxa"/>
          </w:tcPr>
          <w:p w14:paraId="7A82E1F7" w14:textId="77777777" w:rsidR="00652FD0" w:rsidRDefault="009A7842">
            <w:r>
              <w:t>Strateegia „Eesti 2035“</w:t>
            </w:r>
          </w:p>
        </w:tc>
        <w:tc>
          <w:tcPr>
            <w:tcW w:w="3828" w:type="dxa"/>
          </w:tcPr>
          <w:p w14:paraId="0A23C43C" w14:textId="77777777" w:rsidR="00652FD0" w:rsidRDefault="009A7842">
            <w:pPr>
              <w:numPr>
                <w:ilvl w:val="0"/>
                <w:numId w:val="6"/>
              </w:numPr>
              <w:pBdr>
                <w:top w:val="nil"/>
                <w:left w:val="nil"/>
                <w:bottom w:val="nil"/>
                <w:right w:val="nil"/>
                <w:between w:val="nil"/>
              </w:pBdr>
              <w:spacing w:line="256" w:lineRule="auto"/>
              <w:ind w:left="360"/>
              <w:rPr>
                <w:color w:val="000000"/>
              </w:rPr>
            </w:pPr>
            <w:r>
              <w:rPr>
                <w:color w:val="000000"/>
              </w:rPr>
              <w:t>Eestis elavad arukad, tegusad ja tervist hoidvad inimesed.</w:t>
            </w:r>
          </w:p>
          <w:p w14:paraId="192BDCE2" w14:textId="77777777" w:rsidR="00652FD0" w:rsidRDefault="009A7842">
            <w:pPr>
              <w:numPr>
                <w:ilvl w:val="0"/>
                <w:numId w:val="6"/>
              </w:numPr>
              <w:pBdr>
                <w:top w:val="nil"/>
                <w:left w:val="nil"/>
                <w:bottom w:val="nil"/>
                <w:right w:val="nil"/>
                <w:between w:val="nil"/>
              </w:pBdr>
              <w:spacing w:line="256" w:lineRule="auto"/>
              <w:ind w:left="360"/>
              <w:rPr>
                <w:color w:val="000000"/>
              </w:rPr>
            </w:pPr>
            <w:r>
              <w:rPr>
                <w:color w:val="000000"/>
              </w:rPr>
              <w:t>Eesti ühiskond on hooliv, koostöömeelne ja avatud.</w:t>
            </w:r>
          </w:p>
          <w:p w14:paraId="42C58E96" w14:textId="77777777" w:rsidR="00652FD0" w:rsidRDefault="009A7842">
            <w:pPr>
              <w:numPr>
                <w:ilvl w:val="0"/>
                <w:numId w:val="6"/>
              </w:numPr>
              <w:pBdr>
                <w:top w:val="nil"/>
                <w:left w:val="nil"/>
                <w:bottom w:val="nil"/>
                <w:right w:val="nil"/>
                <w:between w:val="nil"/>
              </w:pBdr>
              <w:spacing w:line="256" w:lineRule="auto"/>
              <w:ind w:left="360"/>
              <w:rPr>
                <w:color w:val="000000"/>
              </w:rPr>
            </w:pPr>
            <w:r>
              <w:rPr>
                <w:color w:val="000000"/>
              </w:rPr>
              <w:t>Eesti majandus on tugev, uuendusmeelne ja vastutustundlik.</w:t>
            </w:r>
          </w:p>
          <w:p w14:paraId="2FFBEB15" w14:textId="77777777" w:rsidR="00652FD0" w:rsidRDefault="009A7842">
            <w:pPr>
              <w:numPr>
                <w:ilvl w:val="0"/>
                <w:numId w:val="6"/>
              </w:numPr>
              <w:pBdr>
                <w:top w:val="nil"/>
                <w:left w:val="nil"/>
                <w:bottom w:val="nil"/>
                <w:right w:val="nil"/>
                <w:between w:val="nil"/>
              </w:pBdr>
              <w:spacing w:after="160" w:line="256" w:lineRule="auto"/>
              <w:ind w:left="360"/>
              <w:rPr>
                <w:color w:val="000000"/>
              </w:rPr>
            </w:pPr>
            <w:r>
              <w:rPr>
                <w:color w:val="000000"/>
              </w:rPr>
              <w:t>Eestis on kõigi vajadusi arvestav, turvaline ja kvaliteetne elukeskkond.</w:t>
            </w:r>
          </w:p>
        </w:tc>
        <w:tc>
          <w:tcPr>
            <w:tcW w:w="3181" w:type="dxa"/>
          </w:tcPr>
          <w:p w14:paraId="6E764F41" w14:textId="77777777" w:rsidR="00652FD0" w:rsidRDefault="009A7842">
            <w:r>
              <w:t xml:space="preserve">KIKO strateegia panustab 1- 4 eesmärgi saavutamisse. </w:t>
            </w:r>
          </w:p>
          <w:p w14:paraId="4BCB6D85" w14:textId="77777777" w:rsidR="00652FD0" w:rsidRDefault="009A7842">
            <w:r>
              <w:t>KIKO strateegia toetab kohalikku ettevõtlust ja selle mitmekesistamist ning kasvu, kogukondade omavahelist koostööd ja avatust, kogukonnaliikmetega arvestamist ja hoolimist.</w:t>
            </w:r>
          </w:p>
        </w:tc>
      </w:tr>
      <w:tr w:rsidR="00652FD0" w14:paraId="186F10E8" w14:textId="77777777">
        <w:tc>
          <w:tcPr>
            <w:tcW w:w="2053" w:type="dxa"/>
          </w:tcPr>
          <w:p w14:paraId="57B21AA7" w14:textId="77777777" w:rsidR="00652FD0" w:rsidRDefault="009A7842">
            <w:r>
              <w:t>Euroopa Liidu</w:t>
            </w:r>
          </w:p>
          <w:p w14:paraId="66B558A6" w14:textId="77777777" w:rsidR="00652FD0" w:rsidRDefault="009A7842">
            <w:r>
              <w:t>ühise</w:t>
            </w:r>
          </w:p>
          <w:p w14:paraId="5616CC4B" w14:textId="77777777" w:rsidR="00652FD0" w:rsidRDefault="009A7842">
            <w:r>
              <w:t>põllumajanduspoliitika</w:t>
            </w:r>
          </w:p>
          <w:p w14:paraId="43A839FB" w14:textId="77777777" w:rsidR="00652FD0" w:rsidRDefault="009A7842">
            <w:r>
              <w:t>strateegiakava</w:t>
            </w:r>
          </w:p>
          <w:p w14:paraId="27C518C5" w14:textId="77777777" w:rsidR="00652FD0" w:rsidRDefault="009A7842">
            <w:r>
              <w:t>2023–2027</w:t>
            </w:r>
          </w:p>
        </w:tc>
        <w:tc>
          <w:tcPr>
            <w:tcW w:w="3828" w:type="dxa"/>
          </w:tcPr>
          <w:p w14:paraId="4F53F516" w14:textId="77777777" w:rsidR="00652FD0" w:rsidRDefault="009A7842">
            <w:r>
              <w:t xml:space="preserve">LEADER-sekkumise </w:t>
            </w:r>
            <w:proofErr w:type="spellStart"/>
            <w:r>
              <w:t>üldeesmärk</w:t>
            </w:r>
            <w:proofErr w:type="spellEnd"/>
            <w:r>
              <w:t>:</w:t>
            </w:r>
          </w:p>
          <w:p w14:paraId="62EE3DAF" w14:textId="77777777" w:rsidR="00652FD0" w:rsidRDefault="009A7842">
            <w:pPr>
              <w:numPr>
                <w:ilvl w:val="0"/>
                <w:numId w:val="53"/>
              </w:numPr>
              <w:pBdr>
                <w:top w:val="nil"/>
                <w:left w:val="nil"/>
                <w:bottom w:val="nil"/>
                <w:right w:val="nil"/>
                <w:between w:val="nil"/>
              </w:pBdr>
              <w:spacing w:after="160" w:line="256" w:lineRule="auto"/>
            </w:pPr>
            <w:r>
              <w:rPr>
                <w:color w:val="000000"/>
              </w:rPr>
              <w:t>Maapiirkondades atraktiivse elu- ja ettevõtluskeskkonna ning aktiivsete ja ühtehoidvate kohalike kogukondade terviklik arendamine.</w:t>
            </w:r>
          </w:p>
          <w:p w14:paraId="68C1439B" w14:textId="77777777" w:rsidR="00652FD0" w:rsidRDefault="009A7842">
            <w:r>
              <w:t>Erieesmärgid:</w:t>
            </w:r>
          </w:p>
          <w:p w14:paraId="594B73C3" w14:textId="77777777" w:rsidR="00652FD0" w:rsidRDefault="009A7842">
            <w:pPr>
              <w:numPr>
                <w:ilvl w:val="0"/>
                <w:numId w:val="53"/>
              </w:numPr>
              <w:pBdr>
                <w:top w:val="nil"/>
                <w:left w:val="nil"/>
                <w:bottom w:val="nil"/>
                <w:right w:val="nil"/>
                <w:between w:val="nil"/>
              </w:pBdr>
              <w:spacing w:line="256" w:lineRule="auto"/>
            </w:pPr>
            <w:r>
              <w:rPr>
                <w:color w:val="000000"/>
              </w:rPr>
              <w:lastRenderedPageBreak/>
              <w:t>Ettevõtluse arendamine, eelkõige uute tasuvate töökohtade ja/või innovaatiliste lahenduste kaudu.</w:t>
            </w:r>
          </w:p>
          <w:p w14:paraId="3EA4F39B" w14:textId="77777777" w:rsidR="00652FD0" w:rsidRDefault="009A7842">
            <w:pPr>
              <w:numPr>
                <w:ilvl w:val="0"/>
                <w:numId w:val="53"/>
              </w:numPr>
              <w:pBdr>
                <w:top w:val="nil"/>
                <w:left w:val="nil"/>
                <w:bottom w:val="nil"/>
                <w:right w:val="nil"/>
                <w:between w:val="nil"/>
              </w:pBdr>
              <w:spacing w:line="256" w:lineRule="auto"/>
            </w:pPr>
            <w:r>
              <w:rPr>
                <w:color w:val="000000"/>
              </w:rPr>
              <w:t xml:space="preserve">Kohalike kogukondade, elanike ning noorte tulevikuliidrite </w:t>
            </w:r>
            <w:proofErr w:type="spellStart"/>
            <w:r>
              <w:rPr>
                <w:color w:val="000000"/>
              </w:rPr>
              <w:t>võimestamine</w:t>
            </w:r>
            <w:proofErr w:type="spellEnd"/>
            <w:r>
              <w:rPr>
                <w:color w:val="000000"/>
              </w:rPr>
              <w:t xml:space="preserve">. </w:t>
            </w:r>
          </w:p>
          <w:p w14:paraId="59224D23" w14:textId="77777777" w:rsidR="00652FD0" w:rsidRDefault="009A7842">
            <w:pPr>
              <w:numPr>
                <w:ilvl w:val="0"/>
                <w:numId w:val="53"/>
              </w:numPr>
              <w:pBdr>
                <w:top w:val="nil"/>
                <w:left w:val="nil"/>
                <w:bottom w:val="nil"/>
                <w:right w:val="nil"/>
                <w:between w:val="nil"/>
              </w:pBdr>
              <w:spacing w:line="256" w:lineRule="auto"/>
            </w:pPr>
            <w:r>
              <w:rPr>
                <w:color w:val="000000"/>
              </w:rPr>
              <w:t xml:space="preserve">Keskkonna- ja kliimasõbralike (sh </w:t>
            </w:r>
            <w:proofErr w:type="spellStart"/>
            <w:r>
              <w:rPr>
                <w:color w:val="000000"/>
              </w:rPr>
              <w:t>bio</w:t>
            </w:r>
            <w:proofErr w:type="spellEnd"/>
            <w:r>
              <w:rPr>
                <w:color w:val="000000"/>
              </w:rPr>
              <w:t>- ja ringmajandust propageerivate) lahenduste välja töötamine ja rakendamine.</w:t>
            </w:r>
          </w:p>
          <w:p w14:paraId="13F60AAA" w14:textId="77777777" w:rsidR="00652FD0" w:rsidRDefault="009A7842">
            <w:pPr>
              <w:numPr>
                <w:ilvl w:val="0"/>
                <w:numId w:val="53"/>
              </w:numPr>
              <w:pBdr>
                <w:top w:val="nil"/>
                <w:left w:val="nil"/>
                <w:bottom w:val="nil"/>
                <w:right w:val="nil"/>
                <w:between w:val="nil"/>
              </w:pBdr>
              <w:spacing w:after="160" w:line="256" w:lineRule="auto"/>
            </w:pPr>
            <w:r>
              <w:rPr>
                <w:color w:val="000000"/>
              </w:rPr>
              <w:t>Maaelu positiivse kuvandi säilitamine ja propageerimine.</w:t>
            </w:r>
          </w:p>
        </w:tc>
        <w:tc>
          <w:tcPr>
            <w:tcW w:w="3181" w:type="dxa"/>
          </w:tcPr>
          <w:p w14:paraId="6103D227" w14:textId="77777777" w:rsidR="00652FD0" w:rsidRDefault="009A7842">
            <w:r>
              <w:lastRenderedPageBreak/>
              <w:t xml:space="preserve">KIKO strateegia on otseselt seotud nii </w:t>
            </w:r>
            <w:proofErr w:type="spellStart"/>
            <w:r>
              <w:t>üldeesmärgi</w:t>
            </w:r>
            <w:proofErr w:type="spellEnd"/>
            <w:r>
              <w:t xml:space="preserve"> kui erieesmärkide saavutamisega. </w:t>
            </w:r>
          </w:p>
          <w:p w14:paraId="6AA21D6C" w14:textId="77777777" w:rsidR="00652FD0" w:rsidRDefault="009A7842">
            <w:pPr>
              <w:numPr>
                <w:ilvl w:val="0"/>
                <w:numId w:val="35"/>
              </w:numPr>
              <w:pBdr>
                <w:top w:val="nil"/>
                <w:left w:val="nil"/>
                <w:bottom w:val="nil"/>
                <w:right w:val="nil"/>
                <w:between w:val="nil"/>
              </w:pBdr>
              <w:spacing w:line="256" w:lineRule="auto"/>
              <w:ind w:left="360"/>
              <w:rPr>
                <w:color w:val="000000"/>
              </w:rPr>
            </w:pPr>
            <w:r>
              <w:rPr>
                <w:color w:val="000000"/>
              </w:rPr>
              <w:t xml:space="preserve">Ettevõtlusmeede toetab ettevõtluse arengut ning väärtustab töökohtade loomist/säilitamist ning lisandväärtuse kasvu. </w:t>
            </w:r>
            <w:r>
              <w:rPr>
                <w:color w:val="000000"/>
              </w:rPr>
              <w:lastRenderedPageBreak/>
              <w:t xml:space="preserve">Uuenduslikkus on eraldi horisontaalse printsiibina strateegiliselt oluline. </w:t>
            </w:r>
          </w:p>
          <w:p w14:paraId="684FB0B8" w14:textId="77777777" w:rsidR="00652FD0" w:rsidRDefault="009A7842">
            <w:pPr>
              <w:numPr>
                <w:ilvl w:val="0"/>
                <w:numId w:val="35"/>
              </w:numPr>
              <w:pBdr>
                <w:top w:val="nil"/>
                <w:left w:val="nil"/>
                <w:bottom w:val="nil"/>
                <w:right w:val="nil"/>
                <w:between w:val="nil"/>
              </w:pBdr>
              <w:spacing w:line="256" w:lineRule="auto"/>
              <w:ind w:left="360"/>
              <w:rPr>
                <w:color w:val="000000"/>
              </w:rPr>
            </w:pPr>
            <w:r>
              <w:rPr>
                <w:color w:val="000000"/>
              </w:rPr>
              <w:t xml:space="preserve">Kogukondade </w:t>
            </w:r>
            <w:proofErr w:type="spellStart"/>
            <w:r>
              <w:rPr>
                <w:color w:val="000000"/>
              </w:rPr>
              <w:t>võimestamine</w:t>
            </w:r>
            <w:proofErr w:type="spellEnd"/>
            <w:r>
              <w:rPr>
                <w:color w:val="000000"/>
              </w:rPr>
              <w:t xml:space="preserve"> toimub nii kogukondade koostöö (vaid ühisprojektid) raames kui üksteist  kaasates. Ühised kooskäimiskohad tekitavad tugevama kogukonnatunde.</w:t>
            </w:r>
          </w:p>
          <w:p w14:paraId="543B5FAE" w14:textId="77777777" w:rsidR="00652FD0" w:rsidRDefault="009A7842">
            <w:pPr>
              <w:numPr>
                <w:ilvl w:val="0"/>
                <w:numId w:val="35"/>
              </w:numPr>
              <w:pBdr>
                <w:top w:val="nil"/>
                <w:left w:val="nil"/>
                <w:bottom w:val="nil"/>
                <w:right w:val="nil"/>
                <w:between w:val="nil"/>
              </w:pBdr>
              <w:spacing w:line="256" w:lineRule="auto"/>
              <w:ind w:left="360"/>
              <w:rPr>
                <w:color w:val="000000"/>
              </w:rPr>
            </w:pPr>
            <w:r>
              <w:rPr>
                <w:color w:val="000000"/>
              </w:rPr>
              <w:t>Keskkonnasõbralikkus on läbiva printsiibina strateegias sätestatud ning arvestatud ka hindamiskriteeriumites.</w:t>
            </w:r>
          </w:p>
          <w:p w14:paraId="04D27214" w14:textId="77777777" w:rsidR="00652FD0" w:rsidRDefault="009A7842">
            <w:pPr>
              <w:numPr>
                <w:ilvl w:val="0"/>
                <w:numId w:val="35"/>
              </w:numPr>
              <w:pBdr>
                <w:top w:val="nil"/>
                <w:left w:val="nil"/>
                <w:bottom w:val="nil"/>
                <w:right w:val="nil"/>
                <w:between w:val="nil"/>
              </w:pBdr>
              <w:spacing w:after="160" w:line="256" w:lineRule="auto"/>
              <w:ind w:left="360"/>
              <w:rPr>
                <w:color w:val="000000"/>
              </w:rPr>
            </w:pPr>
            <w:r>
              <w:rPr>
                <w:color w:val="000000"/>
              </w:rPr>
              <w:t xml:space="preserve">Maaelu positiivse kuvandi eesmärki panustab KIKO avaliku ruumi parendamise, noortele positiivse elu- ja toimimiskeskkonna loomise ning kogukonnategevuste toetamise kaudu. </w:t>
            </w:r>
          </w:p>
        </w:tc>
      </w:tr>
      <w:tr w:rsidR="00652FD0" w14:paraId="63CB8B93" w14:textId="77777777">
        <w:tc>
          <w:tcPr>
            <w:tcW w:w="2053" w:type="dxa"/>
          </w:tcPr>
          <w:p w14:paraId="77E84B20" w14:textId="77777777" w:rsidR="00652FD0" w:rsidRDefault="009A7842">
            <w:r>
              <w:lastRenderedPageBreak/>
              <w:t>Ühtekuuluvuspoliitika fondide</w:t>
            </w:r>
          </w:p>
          <w:p w14:paraId="25970955" w14:textId="77777777" w:rsidR="00652FD0" w:rsidRDefault="009A7842">
            <w:r>
              <w:t>rakenduskava</w:t>
            </w:r>
          </w:p>
          <w:p w14:paraId="2E4DBB5A" w14:textId="77777777" w:rsidR="00652FD0" w:rsidRDefault="009A7842">
            <w:r>
              <w:t>perioodiks</w:t>
            </w:r>
          </w:p>
          <w:p w14:paraId="77192B62" w14:textId="77777777" w:rsidR="00652FD0" w:rsidRDefault="009A7842">
            <w:r>
              <w:t>2021–2027</w:t>
            </w:r>
          </w:p>
        </w:tc>
        <w:tc>
          <w:tcPr>
            <w:tcW w:w="3828" w:type="dxa"/>
          </w:tcPr>
          <w:p w14:paraId="1BA23794" w14:textId="77777777" w:rsidR="00652FD0" w:rsidRDefault="009A7842">
            <w:r>
              <w:t>Erieesmärk:</w:t>
            </w:r>
          </w:p>
          <w:p w14:paraId="393AEEAD" w14:textId="77777777" w:rsidR="00652FD0" w:rsidRDefault="009A7842">
            <w:pPr>
              <w:numPr>
                <w:ilvl w:val="0"/>
                <w:numId w:val="53"/>
              </w:numPr>
              <w:pBdr>
                <w:top w:val="nil"/>
                <w:left w:val="nil"/>
                <w:bottom w:val="nil"/>
                <w:right w:val="nil"/>
                <w:between w:val="nil"/>
              </w:pBdr>
              <w:spacing w:after="160" w:line="256" w:lineRule="auto"/>
            </w:pPr>
            <w:r>
              <w:rPr>
                <w:color w:val="000000"/>
              </w:rPr>
              <w:t xml:space="preserve">Parandada võrdset ja õigeaegset juurdepääsu kvaliteetsetele, kestlikele ja taskukohastele teenustele, sealhulgas teenustele, millega parandatakse eluaseme ja isikukeskse hoolduse, sealhulgas tervishoiu kättesaadavust; ajakohastada sotsiaalkaitsesüsteeme, sealhulgas parandada juurdepääsu sotsiaalkaitsele, pöörates erilist tähelepanu lastele ja ebasoodsas olukorras olevatele rühmadele; parandada tervishoiusüsteemide ja pikaajalise hoolduse teenuste kättesaadavust (sealhulgas </w:t>
            </w:r>
            <w:r>
              <w:rPr>
                <w:color w:val="000000"/>
              </w:rPr>
              <w:lastRenderedPageBreak/>
              <w:t>puuetega inimeste jaoks), tõhusust ja vastupanuvõimet.</w:t>
            </w:r>
          </w:p>
          <w:p w14:paraId="24E32862" w14:textId="77777777" w:rsidR="00652FD0" w:rsidRDefault="00652FD0"/>
          <w:p w14:paraId="399100A8" w14:textId="77777777" w:rsidR="00652FD0" w:rsidRDefault="009A7842">
            <w:r>
              <w:t>Sekkumise eesmärgid:</w:t>
            </w:r>
          </w:p>
          <w:p w14:paraId="0AD30AB2" w14:textId="77777777" w:rsidR="00652FD0" w:rsidRDefault="009A7842">
            <w:pPr>
              <w:numPr>
                <w:ilvl w:val="0"/>
                <w:numId w:val="53"/>
              </w:numPr>
              <w:pBdr>
                <w:top w:val="nil"/>
                <w:left w:val="nil"/>
                <w:bottom w:val="nil"/>
                <w:right w:val="nil"/>
                <w:between w:val="nil"/>
              </w:pBdr>
              <w:spacing w:after="160" w:line="256" w:lineRule="auto"/>
            </w:pPr>
            <w:proofErr w:type="spellStart"/>
            <w:r>
              <w:rPr>
                <w:color w:val="000000"/>
              </w:rPr>
              <w:t>Inimväärikuse</w:t>
            </w:r>
            <w:proofErr w:type="spellEnd"/>
            <w:r>
              <w:rPr>
                <w:color w:val="000000"/>
              </w:rPr>
              <w:t xml:space="preserve"> tagamine ning sotsiaalse kaasatuse suurendamine.</w:t>
            </w:r>
          </w:p>
        </w:tc>
        <w:tc>
          <w:tcPr>
            <w:tcW w:w="3181" w:type="dxa"/>
            <w:vAlign w:val="center"/>
          </w:tcPr>
          <w:p w14:paraId="5D4E0416" w14:textId="77777777" w:rsidR="00652FD0" w:rsidRDefault="009A7842">
            <w:r>
              <w:lastRenderedPageBreak/>
              <w:t>Eesmärkide saavutamiseks on KIKO  strateegias eraldi määratletud eesmärk (sotsiaalselt</w:t>
            </w:r>
          </w:p>
          <w:p w14:paraId="14FFAD64" w14:textId="77777777" w:rsidR="00652FD0" w:rsidRDefault="009A7842">
            <w:r>
              <w:t xml:space="preserve">aktiivsed ning võimekad KIKO piirkonna elanikud). Eesmärgi saavutamiseks on loodud spetsiaalselt sotsiaalvaldkonda toetav meede, mis on otseselt suunatud </w:t>
            </w:r>
            <w:proofErr w:type="spellStart"/>
            <w:r>
              <w:t>inimväärikuse</w:t>
            </w:r>
            <w:proofErr w:type="spellEnd"/>
            <w:r>
              <w:t xml:space="preserve"> tagamisele ja sotsiaalse kaasatuse suurendamisele KIKO piirkonnas. </w:t>
            </w:r>
          </w:p>
          <w:p w14:paraId="2FAB904C" w14:textId="77777777" w:rsidR="00652FD0" w:rsidRDefault="009A7842">
            <w:r>
              <w:t xml:space="preserve">KIKO on määratlenud eakate tööhõive, kui ühe olulise koostöövaldkonna. </w:t>
            </w:r>
          </w:p>
        </w:tc>
      </w:tr>
      <w:tr w:rsidR="00652FD0" w14:paraId="3A565B3D" w14:textId="77777777">
        <w:tc>
          <w:tcPr>
            <w:tcW w:w="2053" w:type="dxa"/>
          </w:tcPr>
          <w:p w14:paraId="12B669AF" w14:textId="77777777" w:rsidR="00652FD0" w:rsidRDefault="009A7842">
            <w:r>
              <w:t>Heaolu arengukava 2023–2030</w:t>
            </w:r>
          </w:p>
        </w:tc>
        <w:tc>
          <w:tcPr>
            <w:tcW w:w="3828" w:type="dxa"/>
          </w:tcPr>
          <w:p w14:paraId="7B012BE6" w14:textId="77777777" w:rsidR="00652FD0" w:rsidRDefault="009A7842">
            <w:proofErr w:type="spellStart"/>
            <w:r>
              <w:t>Üldeesmärk</w:t>
            </w:r>
            <w:proofErr w:type="spellEnd"/>
            <w:r>
              <w:t xml:space="preserve">: </w:t>
            </w:r>
          </w:p>
          <w:p w14:paraId="76FE01C6" w14:textId="77777777" w:rsidR="00652FD0" w:rsidRDefault="009A7842">
            <w:r>
              <w:t>Eesti on riik, kus inimesed on hoitud. Ebavõrdus ja vaesus väheneb ning toetatud on kõikide pikk ja kvaliteetne tööelu.</w:t>
            </w:r>
          </w:p>
          <w:p w14:paraId="09970670" w14:textId="77777777" w:rsidR="00652FD0" w:rsidRDefault="00652FD0"/>
          <w:p w14:paraId="01DEB3C2" w14:textId="77777777" w:rsidR="00652FD0" w:rsidRDefault="009A7842">
            <w:r>
              <w:t>Arengukavas on sätestatud alaeesmärgid,</w:t>
            </w:r>
          </w:p>
          <w:p w14:paraId="57A2CE60" w14:textId="77777777" w:rsidR="00652FD0" w:rsidRDefault="009A7842">
            <w:r>
              <w:t>millest 2 on seotud KIKO sotsiaalvaldkonna</w:t>
            </w:r>
          </w:p>
          <w:p w14:paraId="1BD41BDC" w14:textId="77777777" w:rsidR="00652FD0" w:rsidRDefault="009A7842">
            <w:r>
              <w:t>meetmega:</w:t>
            </w:r>
          </w:p>
          <w:p w14:paraId="333D8F61" w14:textId="77777777" w:rsidR="00652FD0" w:rsidRDefault="009A7842">
            <w:pPr>
              <w:numPr>
                <w:ilvl w:val="0"/>
                <w:numId w:val="53"/>
              </w:numPr>
              <w:pBdr>
                <w:top w:val="nil"/>
                <w:left w:val="nil"/>
                <w:bottom w:val="nil"/>
                <w:right w:val="nil"/>
                <w:between w:val="nil"/>
              </w:pBdr>
              <w:spacing w:line="256" w:lineRule="auto"/>
            </w:pPr>
            <w:r>
              <w:rPr>
                <w:color w:val="000000"/>
              </w:rPr>
              <w:t>Alameesmärk 3: vanemaealised on ühiskonnas sotsiaalselt kaasatud, neile on tagatud võrdsed võimalused ning nad on majanduslikult hästi toimetulevad.</w:t>
            </w:r>
          </w:p>
          <w:p w14:paraId="5BB24884" w14:textId="77777777" w:rsidR="00652FD0" w:rsidRDefault="009A7842">
            <w:pPr>
              <w:numPr>
                <w:ilvl w:val="0"/>
                <w:numId w:val="53"/>
              </w:numPr>
              <w:pBdr>
                <w:top w:val="nil"/>
                <w:left w:val="nil"/>
                <w:bottom w:val="nil"/>
                <w:right w:val="nil"/>
                <w:between w:val="nil"/>
              </w:pBdr>
              <w:spacing w:after="160" w:line="256" w:lineRule="auto"/>
            </w:pPr>
            <w:r>
              <w:rPr>
                <w:color w:val="000000"/>
              </w:rPr>
              <w:t>Alameesmärk 4: Eesti sotsiaalhoolekande korraldus toetab inimeste heaolu ja sotsiaalse turvatunde kasvu.</w:t>
            </w:r>
          </w:p>
        </w:tc>
        <w:tc>
          <w:tcPr>
            <w:tcW w:w="3181" w:type="dxa"/>
            <w:vAlign w:val="center"/>
          </w:tcPr>
          <w:p w14:paraId="6194C658" w14:textId="77777777" w:rsidR="00652FD0" w:rsidRDefault="009A7842">
            <w:r>
              <w:t>Eesmärkide saavutamisele kaasaaitamiseks on strateegias</w:t>
            </w:r>
          </w:p>
          <w:p w14:paraId="238A085E" w14:textId="77777777" w:rsidR="00652FD0" w:rsidRDefault="009A7842">
            <w:r>
              <w:t>määratletud sotsiaalvaldkonna</w:t>
            </w:r>
          </w:p>
          <w:p w14:paraId="016FD54B" w14:textId="77777777" w:rsidR="00652FD0" w:rsidRDefault="009A7842">
            <w:r>
              <w:t>meede, mis panustab mõlemasse alameesmärki.</w:t>
            </w:r>
          </w:p>
        </w:tc>
      </w:tr>
      <w:tr w:rsidR="00652FD0" w14:paraId="79D41A1E" w14:textId="77777777">
        <w:tc>
          <w:tcPr>
            <w:tcW w:w="2053" w:type="dxa"/>
          </w:tcPr>
          <w:p w14:paraId="1DF70775" w14:textId="77777777" w:rsidR="00652FD0" w:rsidRDefault="009A7842">
            <w:r>
              <w:t>Ida-Viru maakonna arengustrateegia 2023-2035</w:t>
            </w:r>
          </w:p>
        </w:tc>
        <w:tc>
          <w:tcPr>
            <w:tcW w:w="3828" w:type="dxa"/>
          </w:tcPr>
          <w:p w14:paraId="28E5DFB5" w14:textId="77777777" w:rsidR="00652FD0" w:rsidRDefault="009A7842">
            <w:pPr>
              <w:numPr>
                <w:ilvl w:val="0"/>
                <w:numId w:val="53"/>
              </w:numPr>
              <w:pBdr>
                <w:top w:val="nil"/>
                <w:left w:val="nil"/>
                <w:bottom w:val="nil"/>
                <w:right w:val="nil"/>
                <w:between w:val="nil"/>
              </w:pBdr>
              <w:spacing w:line="256" w:lineRule="auto"/>
            </w:pPr>
            <w:r>
              <w:rPr>
                <w:color w:val="000000"/>
              </w:rPr>
              <w:t>Aastaks 2035 toimib Ida-Virumaal mitmekesine, tugevatel ettevõtlikkushoiakutel tuginev ning suure lisandväärtuse loomist soodustav ettevõtluskeskkond.</w:t>
            </w:r>
          </w:p>
          <w:p w14:paraId="15C3F22E" w14:textId="77777777" w:rsidR="00652FD0" w:rsidRDefault="009A7842">
            <w:pPr>
              <w:numPr>
                <w:ilvl w:val="0"/>
                <w:numId w:val="53"/>
              </w:numPr>
              <w:pBdr>
                <w:top w:val="nil"/>
                <w:left w:val="nil"/>
                <w:bottom w:val="nil"/>
                <w:right w:val="nil"/>
                <w:between w:val="nil"/>
              </w:pBdr>
              <w:spacing w:line="256" w:lineRule="auto"/>
            </w:pPr>
            <w:r>
              <w:rPr>
                <w:color w:val="000000"/>
              </w:rPr>
              <w:t>Ida-Virumaa ettevõtlus on mitmekesine, innovatiivne ja konkurentsivõimeline.</w:t>
            </w:r>
          </w:p>
          <w:p w14:paraId="192E96DF" w14:textId="77777777" w:rsidR="00652FD0" w:rsidRDefault="009A7842">
            <w:pPr>
              <w:numPr>
                <w:ilvl w:val="0"/>
                <w:numId w:val="53"/>
              </w:numPr>
              <w:pBdr>
                <w:top w:val="nil"/>
                <w:left w:val="nil"/>
                <w:bottom w:val="nil"/>
                <w:right w:val="nil"/>
                <w:between w:val="nil"/>
              </w:pBdr>
              <w:spacing w:line="256" w:lineRule="auto"/>
            </w:pPr>
            <w:proofErr w:type="spellStart"/>
            <w:r>
              <w:rPr>
                <w:color w:val="000000"/>
              </w:rPr>
              <w:t>Võimestatud</w:t>
            </w:r>
            <w:proofErr w:type="spellEnd"/>
            <w:r>
              <w:rPr>
                <w:color w:val="000000"/>
              </w:rPr>
              <w:t xml:space="preserve"> (sh koolitatud, tunnustatud, kokkusaamispunktidega) inimesed ja organisatsioonid soodustavad kogukondade arengut, leevendades </w:t>
            </w:r>
            <w:r>
              <w:rPr>
                <w:color w:val="000000"/>
              </w:rPr>
              <w:lastRenderedPageBreak/>
              <w:t>sotsiaalvaldkonna probleeme ja edendades kaasaegse elukeskkonna teket.</w:t>
            </w:r>
          </w:p>
          <w:p w14:paraId="2B5E996B" w14:textId="77777777" w:rsidR="00652FD0" w:rsidRDefault="009A7842">
            <w:pPr>
              <w:numPr>
                <w:ilvl w:val="0"/>
                <w:numId w:val="53"/>
              </w:numPr>
              <w:pBdr>
                <w:top w:val="nil"/>
                <w:left w:val="nil"/>
                <w:bottom w:val="nil"/>
                <w:right w:val="nil"/>
                <w:between w:val="nil"/>
              </w:pBdr>
              <w:spacing w:after="160" w:line="256" w:lineRule="auto"/>
            </w:pPr>
            <w:r>
              <w:rPr>
                <w:color w:val="000000"/>
              </w:rPr>
              <w:t>Noorsootöö osapoolte koordineeritud jõupingutused loovad olukorra, kus noored osalevad aktiivselt ning tulemuslikult kogukonna ja omavalitsuse elus.</w:t>
            </w:r>
          </w:p>
          <w:p w14:paraId="67305E62" w14:textId="77777777" w:rsidR="00652FD0" w:rsidRDefault="00652FD0"/>
        </w:tc>
        <w:tc>
          <w:tcPr>
            <w:tcW w:w="3181" w:type="dxa"/>
            <w:vAlign w:val="center"/>
          </w:tcPr>
          <w:p w14:paraId="45A1BE80" w14:textId="77777777" w:rsidR="00652FD0" w:rsidRDefault="009A7842">
            <w:r>
              <w:lastRenderedPageBreak/>
              <w:t xml:space="preserve">KIKO strateegia on kohaliku tasandi edasiarendus maakonna strateegiliste eesmärkide saavutamiseks. </w:t>
            </w:r>
          </w:p>
          <w:p w14:paraId="691619BA" w14:textId="77777777" w:rsidR="00652FD0" w:rsidRDefault="009A7842">
            <w:r>
              <w:t xml:space="preserve">KIKO strateegia panustab ettevõtlushoiakute parendamisele ning toetab ettevõtluse mitmekesistamist ning ettevõtete konkurentsivõime kasvu. </w:t>
            </w:r>
          </w:p>
          <w:p w14:paraId="0FE5DD9F" w14:textId="77777777" w:rsidR="00652FD0" w:rsidRDefault="009A7842">
            <w:r>
              <w:t xml:space="preserve">Kogukonna- ja </w:t>
            </w:r>
            <w:proofErr w:type="spellStart"/>
            <w:r>
              <w:t>noortemeetme</w:t>
            </w:r>
            <w:proofErr w:type="spellEnd"/>
            <w:r>
              <w:t xml:space="preserve"> tegevused toetavad kogukondade arenguid ja </w:t>
            </w:r>
            <w:proofErr w:type="spellStart"/>
            <w:r>
              <w:t>võimestamist</w:t>
            </w:r>
            <w:proofErr w:type="spellEnd"/>
            <w:r>
              <w:t xml:space="preserve"> ning panustavad kaasaegsema elukeskkonna tekkimisse. </w:t>
            </w:r>
          </w:p>
          <w:p w14:paraId="0073E991" w14:textId="77777777" w:rsidR="00652FD0" w:rsidRDefault="009A7842">
            <w:r>
              <w:lastRenderedPageBreak/>
              <w:t xml:space="preserve">KIKO strateegias on eraldi meede noorte tegevuste jaoks, kus tähtsustatakse nii noorte endi algatusi kui noorte eestvedajate tööd. </w:t>
            </w:r>
          </w:p>
        </w:tc>
      </w:tr>
      <w:tr w:rsidR="00652FD0" w14:paraId="1C9F31D7" w14:textId="77777777">
        <w:tc>
          <w:tcPr>
            <w:tcW w:w="2053" w:type="dxa"/>
          </w:tcPr>
          <w:p w14:paraId="58FAE4D0" w14:textId="77777777" w:rsidR="00652FD0" w:rsidRDefault="009A7842">
            <w:r>
              <w:lastRenderedPageBreak/>
              <w:t>Jõhvi valla arengukava 2023-2030</w:t>
            </w:r>
            <w:r>
              <w:rPr>
                <w:vertAlign w:val="superscript"/>
              </w:rPr>
              <w:footnoteReference w:id="25"/>
            </w:r>
          </w:p>
        </w:tc>
        <w:tc>
          <w:tcPr>
            <w:tcW w:w="3828" w:type="dxa"/>
          </w:tcPr>
          <w:p w14:paraId="2C28E4F1" w14:textId="77777777" w:rsidR="00652FD0" w:rsidRDefault="009A7842">
            <w:pPr>
              <w:numPr>
                <w:ilvl w:val="0"/>
                <w:numId w:val="53"/>
              </w:numPr>
              <w:pBdr>
                <w:top w:val="nil"/>
                <w:left w:val="nil"/>
                <w:bottom w:val="nil"/>
                <w:right w:val="nil"/>
                <w:between w:val="nil"/>
              </w:pBdr>
              <w:spacing w:line="256" w:lineRule="auto"/>
            </w:pPr>
            <w:r>
              <w:rPr>
                <w:color w:val="000000"/>
              </w:rPr>
              <w:t>Jõhvi vallas on rohkem ettevõtlikke inimesi, kes oleksid võimelised looma ja arendama ettevõtteid ja toimivaid koostöövõrgustikke. Jõhvi vallas oleva tööjõu kompetents ja tööviljakus on tõusnud tasemele, mis tagab Eesti maakonnakeskuste keskmisest 10% kõrgema sissetuleku.</w:t>
            </w:r>
          </w:p>
          <w:p w14:paraId="37E3C22D" w14:textId="77777777" w:rsidR="00652FD0" w:rsidRDefault="009A7842">
            <w:pPr>
              <w:numPr>
                <w:ilvl w:val="0"/>
                <w:numId w:val="53"/>
              </w:numPr>
              <w:pBdr>
                <w:top w:val="nil"/>
                <w:left w:val="nil"/>
                <w:bottom w:val="nil"/>
                <w:right w:val="nil"/>
                <w:between w:val="nil"/>
              </w:pBdr>
              <w:spacing w:after="160" w:line="256" w:lineRule="auto"/>
            </w:pPr>
            <w:r>
              <w:rPr>
                <w:color w:val="000000"/>
              </w:rPr>
              <w:t>Jõhvis on toimunud kogukondlik ja kogukondade vaheline integratsioon, mis on eeskujuks kogu Eestile. Kasvab kodanike osalus valla avalikus elus, ühistes üritustes. Oluliselt on vähenenud sotsiaalselt tõrjutute arv ja osakaal rahvastikus.</w:t>
            </w:r>
          </w:p>
        </w:tc>
        <w:tc>
          <w:tcPr>
            <w:tcW w:w="3181" w:type="dxa"/>
          </w:tcPr>
          <w:p w14:paraId="379CFCE8" w14:textId="77777777" w:rsidR="00652FD0" w:rsidRDefault="009A7842">
            <w:r>
              <w:t>KIKO strateegia toetab Jõhvi valla mikro- ja väikeettevõtteid ning seab samuti eesmärgiks brutopalkade kasvu toetatud ettevõtetes. Kogukonnamajade ja kogukonnategevuste arendamine toetab vallaelanike sotsiaalset aktiivsust kõigis vanusegruppides.</w:t>
            </w:r>
          </w:p>
        </w:tc>
      </w:tr>
      <w:tr w:rsidR="00652FD0" w14:paraId="6728E2FB" w14:textId="77777777">
        <w:tc>
          <w:tcPr>
            <w:tcW w:w="2053" w:type="dxa"/>
          </w:tcPr>
          <w:p w14:paraId="2247CB9D" w14:textId="77777777" w:rsidR="00652FD0" w:rsidRDefault="009A7842">
            <w:r>
              <w:t>Narva-Jõesuu</w:t>
            </w:r>
          </w:p>
          <w:p w14:paraId="375B1CF4" w14:textId="77777777" w:rsidR="00652FD0" w:rsidRDefault="009A7842">
            <w:r>
              <w:t>arengukava kuni 2027</w:t>
            </w:r>
            <w:r>
              <w:rPr>
                <w:vertAlign w:val="superscript"/>
              </w:rPr>
              <w:footnoteReference w:id="26"/>
            </w:r>
          </w:p>
        </w:tc>
        <w:tc>
          <w:tcPr>
            <w:tcW w:w="3828" w:type="dxa"/>
          </w:tcPr>
          <w:p w14:paraId="3D728B17" w14:textId="77777777" w:rsidR="00652FD0" w:rsidRDefault="009A7842">
            <w:pPr>
              <w:numPr>
                <w:ilvl w:val="0"/>
                <w:numId w:val="59"/>
              </w:numPr>
              <w:pBdr>
                <w:top w:val="nil"/>
                <w:left w:val="nil"/>
                <w:bottom w:val="nil"/>
                <w:right w:val="nil"/>
                <w:between w:val="nil"/>
              </w:pBdr>
              <w:spacing w:line="256" w:lineRule="auto"/>
              <w:ind w:left="360"/>
              <w:rPr>
                <w:color w:val="000000"/>
              </w:rPr>
            </w:pPr>
            <w:r>
              <w:rPr>
                <w:color w:val="000000"/>
              </w:rPr>
              <w:t>Ettevõtluspoliitika suund 3: väikeettevõtted, keda on vaja tööhõive ja elukeskkonda rikastavate teenuste loomiseks ja kes vajavad tekkeks ja esmaseks laienemiseks avaliku sektori tuge.</w:t>
            </w:r>
          </w:p>
          <w:p w14:paraId="6E4ED203" w14:textId="77777777" w:rsidR="00652FD0" w:rsidRDefault="009A7842">
            <w:pPr>
              <w:numPr>
                <w:ilvl w:val="0"/>
                <w:numId w:val="59"/>
              </w:numPr>
              <w:pBdr>
                <w:top w:val="nil"/>
                <w:left w:val="nil"/>
                <w:bottom w:val="nil"/>
                <w:right w:val="nil"/>
                <w:between w:val="nil"/>
              </w:pBdr>
              <w:spacing w:line="256" w:lineRule="auto"/>
              <w:ind w:left="360"/>
              <w:rPr>
                <w:color w:val="000000"/>
              </w:rPr>
            </w:pPr>
            <w:r>
              <w:rPr>
                <w:color w:val="000000"/>
              </w:rPr>
              <w:t xml:space="preserve">Elanikkonna </w:t>
            </w:r>
            <w:proofErr w:type="spellStart"/>
            <w:r>
              <w:rPr>
                <w:color w:val="000000"/>
              </w:rPr>
              <w:t>juurdekasvatamise</w:t>
            </w:r>
            <w:proofErr w:type="spellEnd"/>
            <w:r>
              <w:rPr>
                <w:color w:val="000000"/>
              </w:rPr>
              <w:t xml:space="preserve"> suund: töö imidžiga: maine parandamine.</w:t>
            </w:r>
          </w:p>
          <w:p w14:paraId="60DBA311" w14:textId="77777777" w:rsidR="00652FD0" w:rsidRDefault="009A7842">
            <w:pPr>
              <w:numPr>
                <w:ilvl w:val="0"/>
                <w:numId w:val="59"/>
              </w:numPr>
              <w:pBdr>
                <w:top w:val="nil"/>
                <w:left w:val="nil"/>
                <w:bottom w:val="nil"/>
                <w:right w:val="nil"/>
                <w:between w:val="nil"/>
              </w:pBdr>
              <w:spacing w:line="256" w:lineRule="auto"/>
              <w:ind w:left="360"/>
              <w:rPr>
                <w:color w:val="000000"/>
              </w:rPr>
            </w:pPr>
            <w:r>
              <w:rPr>
                <w:color w:val="000000"/>
              </w:rPr>
              <w:lastRenderedPageBreak/>
              <w:t>Hariduse ja laste suund: ühise noorsoosüsteemi loomine;  huvihariduse ja -tegevuse mitmekesistamine; lastele, noortele ja täiskasvanutele (sh. ka erivajadustega)  on võimaldatud mitmekülgsed enese täiendamise, sportimise ja vaba aja veetmise võimalused.</w:t>
            </w:r>
          </w:p>
          <w:p w14:paraId="650BA541" w14:textId="77777777" w:rsidR="00652FD0" w:rsidRDefault="009A7842">
            <w:pPr>
              <w:numPr>
                <w:ilvl w:val="0"/>
                <w:numId w:val="59"/>
              </w:numPr>
              <w:pBdr>
                <w:top w:val="nil"/>
                <w:left w:val="nil"/>
                <w:bottom w:val="nil"/>
                <w:right w:val="nil"/>
                <w:between w:val="nil"/>
              </w:pBdr>
              <w:spacing w:after="160" w:line="256" w:lineRule="auto"/>
              <w:ind w:left="360"/>
              <w:rPr>
                <w:color w:val="000000"/>
              </w:rPr>
            </w:pPr>
            <w:r>
              <w:rPr>
                <w:color w:val="000000"/>
              </w:rPr>
              <w:t>Hoolekande ja sotsiaaltöö suund: sotsiaalteenuste arendamine ja integreerimine.</w:t>
            </w:r>
          </w:p>
        </w:tc>
        <w:tc>
          <w:tcPr>
            <w:tcW w:w="3181" w:type="dxa"/>
          </w:tcPr>
          <w:p w14:paraId="0ACFA5E7" w14:textId="77777777" w:rsidR="00652FD0" w:rsidRDefault="009A7842">
            <w:r>
              <w:lastRenderedPageBreak/>
              <w:t xml:space="preserve">KIKO strateegia üheks prioriteediks on ettevõtluse mitmekesistamine, noorte hulgas piirkonna maine parandamine ning piirkonda jäämise või tagasipöördumise suurendamine, samuti noortele pakutavate teenuste mitmekesistamine ja noorte jõulisem kaasamine piirkonna </w:t>
            </w:r>
            <w:r>
              <w:lastRenderedPageBreak/>
              <w:t xml:space="preserve">arengusse ja noortele suunatud tegevustesse. </w:t>
            </w:r>
          </w:p>
          <w:p w14:paraId="5B1C48FC" w14:textId="77777777" w:rsidR="00652FD0" w:rsidRDefault="009A7842">
            <w:r>
              <w:t>Sotsiaalvaldkonna meetme eesmärk on muuhulgas sotsiaalse tõrjutuse vähendamine ja surve vähendamine sotsiaalteenustele.</w:t>
            </w:r>
          </w:p>
        </w:tc>
      </w:tr>
      <w:tr w:rsidR="00652FD0" w14:paraId="42E1BC27" w14:textId="77777777">
        <w:tc>
          <w:tcPr>
            <w:tcW w:w="2053" w:type="dxa"/>
          </w:tcPr>
          <w:p w14:paraId="2698A58E" w14:textId="77777777" w:rsidR="00652FD0" w:rsidRDefault="009A7842">
            <w:r>
              <w:lastRenderedPageBreak/>
              <w:t>Toila valla arengukava</w:t>
            </w:r>
          </w:p>
          <w:p w14:paraId="4914016A" w14:textId="77777777" w:rsidR="00652FD0" w:rsidRDefault="009A7842">
            <w:r>
              <w:t>aastateks 2018–2030</w:t>
            </w:r>
            <w:r>
              <w:rPr>
                <w:vertAlign w:val="superscript"/>
              </w:rPr>
              <w:footnoteReference w:id="27"/>
            </w:r>
          </w:p>
        </w:tc>
        <w:tc>
          <w:tcPr>
            <w:tcW w:w="3828" w:type="dxa"/>
          </w:tcPr>
          <w:p w14:paraId="1F872EA1" w14:textId="77777777" w:rsidR="00652FD0" w:rsidRDefault="009A7842">
            <w:pPr>
              <w:numPr>
                <w:ilvl w:val="0"/>
                <w:numId w:val="50"/>
              </w:numPr>
              <w:pBdr>
                <w:top w:val="nil"/>
                <w:left w:val="nil"/>
                <w:bottom w:val="nil"/>
                <w:right w:val="nil"/>
                <w:between w:val="nil"/>
              </w:pBdr>
              <w:spacing w:line="256" w:lineRule="auto"/>
              <w:ind w:left="360"/>
              <w:rPr>
                <w:color w:val="000000"/>
              </w:rPr>
            </w:pPr>
            <w:r>
              <w:rPr>
                <w:color w:val="000000"/>
              </w:rPr>
              <w:t>Toila on parima elukeskkonnaga vald Virumaal.</w:t>
            </w:r>
          </w:p>
          <w:p w14:paraId="20149847" w14:textId="77777777" w:rsidR="00652FD0" w:rsidRDefault="009A7842">
            <w:pPr>
              <w:numPr>
                <w:ilvl w:val="0"/>
                <w:numId w:val="50"/>
              </w:numPr>
              <w:pBdr>
                <w:top w:val="nil"/>
                <w:left w:val="nil"/>
                <w:bottom w:val="nil"/>
                <w:right w:val="nil"/>
                <w:between w:val="nil"/>
              </w:pBdr>
              <w:spacing w:line="256" w:lineRule="auto"/>
              <w:ind w:left="360"/>
              <w:rPr>
                <w:color w:val="000000"/>
              </w:rPr>
            </w:pPr>
            <w:r>
              <w:rPr>
                <w:color w:val="000000"/>
              </w:rPr>
              <w:t>Toila on ühtse ja aktiivse kogukonnaga ja koostööle avatud vald.</w:t>
            </w:r>
          </w:p>
          <w:p w14:paraId="5122A1B3" w14:textId="77777777" w:rsidR="00652FD0" w:rsidRDefault="009A7842">
            <w:pPr>
              <w:numPr>
                <w:ilvl w:val="0"/>
                <w:numId w:val="50"/>
              </w:numPr>
              <w:pBdr>
                <w:top w:val="nil"/>
                <w:left w:val="nil"/>
                <w:bottom w:val="nil"/>
                <w:right w:val="nil"/>
                <w:between w:val="nil"/>
              </w:pBdr>
              <w:spacing w:after="160" w:line="256" w:lineRule="auto"/>
              <w:ind w:left="360"/>
              <w:rPr>
                <w:color w:val="000000"/>
              </w:rPr>
            </w:pPr>
            <w:r>
              <w:rPr>
                <w:color w:val="000000"/>
              </w:rPr>
              <w:t>Toila vallas on peamised avalikud teenused inimesele lähedal, uuenduslikud  ning heal tasemel.</w:t>
            </w:r>
          </w:p>
        </w:tc>
        <w:tc>
          <w:tcPr>
            <w:tcW w:w="3181" w:type="dxa"/>
          </w:tcPr>
          <w:p w14:paraId="38A23BED" w14:textId="77777777" w:rsidR="00652FD0" w:rsidRDefault="009A7842">
            <w:r>
              <w:t>KIKO meetmed panustavad otseselt piirkonna elukeskkonna parendamisse, kogukondade aktiivsuse ja sidususe kasvatamisse ning avalike teenuste mitmekesistamisse.</w:t>
            </w:r>
          </w:p>
        </w:tc>
      </w:tr>
    </w:tbl>
    <w:p w14:paraId="68FC01D3" w14:textId="77777777" w:rsidR="00652FD0" w:rsidRDefault="00652FD0"/>
    <w:sectPr w:rsidR="00652FD0">
      <w:headerReference w:type="default" r:id="rId16"/>
      <w:footerReference w:type="default" r:id="rId17"/>
      <w:headerReference w:type="first" r:id="rId18"/>
      <w:pgSz w:w="11906" w:h="16838"/>
      <w:pgMar w:top="1417" w:right="1417" w:bottom="1417" w:left="1417" w:header="0" w:footer="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56CDE3" w14:textId="77777777" w:rsidR="00A133AB" w:rsidRDefault="00A133AB">
      <w:pPr>
        <w:spacing w:after="0" w:line="240" w:lineRule="auto"/>
      </w:pPr>
      <w:r>
        <w:separator/>
      </w:r>
    </w:p>
  </w:endnote>
  <w:endnote w:type="continuationSeparator" w:id="0">
    <w:p w14:paraId="242F2F94" w14:textId="77777777" w:rsidR="00A133AB" w:rsidRDefault="00A133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hiloshopher">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9886719"/>
      <w:docPartObj>
        <w:docPartGallery w:val="Page Numbers (Bottom of Page)"/>
        <w:docPartUnique/>
      </w:docPartObj>
    </w:sdtPr>
    <w:sdtEndPr/>
    <w:sdtContent>
      <w:p w14:paraId="3A006D61" w14:textId="1F7453C7" w:rsidR="006870C2" w:rsidRDefault="006870C2">
        <w:pPr>
          <w:pStyle w:val="Jalus"/>
          <w:jc w:val="right"/>
        </w:pPr>
        <w:r>
          <w:fldChar w:fldCharType="begin"/>
        </w:r>
        <w:r>
          <w:instrText>PAGE   \* MERGEFORMAT</w:instrText>
        </w:r>
        <w:r>
          <w:fldChar w:fldCharType="separate"/>
        </w:r>
        <w:r>
          <w:t>2</w:t>
        </w:r>
        <w:r>
          <w:fldChar w:fldCharType="end"/>
        </w:r>
      </w:p>
    </w:sdtContent>
  </w:sdt>
  <w:p w14:paraId="528DA00C" w14:textId="3D3BE9DE" w:rsidR="00652FD0" w:rsidRDefault="00652FD0">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E03285" w14:textId="77777777" w:rsidR="00A133AB" w:rsidRDefault="00A133AB">
      <w:pPr>
        <w:spacing w:after="0" w:line="240" w:lineRule="auto"/>
      </w:pPr>
      <w:r>
        <w:separator/>
      </w:r>
    </w:p>
  </w:footnote>
  <w:footnote w:type="continuationSeparator" w:id="0">
    <w:p w14:paraId="4B07156B" w14:textId="77777777" w:rsidR="00A133AB" w:rsidRDefault="00A133AB">
      <w:pPr>
        <w:spacing w:after="0" w:line="240" w:lineRule="auto"/>
      </w:pPr>
      <w:r>
        <w:continuationSeparator/>
      </w:r>
    </w:p>
  </w:footnote>
  <w:footnote w:id="1">
    <w:p w14:paraId="48EA3D97" w14:textId="77777777" w:rsidR="00652FD0" w:rsidRDefault="009A7842">
      <w:pPr>
        <w:pBdr>
          <w:top w:val="nil"/>
          <w:left w:val="nil"/>
          <w:bottom w:val="nil"/>
          <w:right w:val="nil"/>
          <w:between w:val="nil"/>
        </w:pBdr>
        <w:spacing w:after="0" w:line="240" w:lineRule="auto"/>
        <w:rPr>
          <w:color w:val="000000"/>
          <w:sz w:val="24"/>
          <w:szCs w:val="24"/>
        </w:rPr>
      </w:pPr>
      <w:r>
        <w:rPr>
          <w:vertAlign w:val="superscript"/>
        </w:rPr>
        <w:footnoteRef/>
      </w:r>
      <w:r>
        <w:rPr>
          <w:color w:val="000000"/>
          <w:sz w:val="24"/>
          <w:szCs w:val="24"/>
        </w:rPr>
        <w:t xml:space="preserve"> </w:t>
      </w:r>
      <w:r>
        <w:rPr>
          <w:color w:val="000000"/>
          <w:sz w:val="20"/>
          <w:szCs w:val="20"/>
        </w:rPr>
        <w:t>Statistikaamet</w:t>
      </w:r>
      <w:r>
        <w:rPr>
          <w:sz w:val="20"/>
          <w:szCs w:val="20"/>
        </w:rPr>
        <w:t xml:space="preserve">, </w:t>
      </w:r>
      <w:r>
        <w:rPr>
          <w:color w:val="000000"/>
          <w:sz w:val="20"/>
          <w:szCs w:val="20"/>
        </w:rPr>
        <w:t>01.01.2022</w:t>
      </w:r>
      <w:r>
        <w:rPr>
          <w:sz w:val="20"/>
          <w:szCs w:val="20"/>
        </w:rPr>
        <w:t>.</w:t>
      </w:r>
    </w:p>
  </w:footnote>
  <w:footnote w:id="2">
    <w:p w14:paraId="5D49B4DA" w14:textId="77777777" w:rsidR="00652FD0" w:rsidRDefault="009A7842">
      <w:pPr>
        <w:spacing w:after="0" w:line="240" w:lineRule="auto"/>
        <w:jc w:val="both"/>
        <w:rPr>
          <w:color w:val="000000"/>
          <w:sz w:val="24"/>
          <w:szCs w:val="24"/>
        </w:rPr>
      </w:pPr>
      <w:r>
        <w:rPr>
          <w:vertAlign w:val="superscript"/>
        </w:rPr>
        <w:footnoteRef/>
      </w:r>
      <w:r>
        <w:rPr>
          <w:color w:val="000000"/>
          <w:sz w:val="24"/>
          <w:szCs w:val="24"/>
        </w:rPr>
        <w:tab/>
        <w:t xml:space="preserve"> </w:t>
      </w:r>
      <w:r>
        <w:rPr>
          <w:color w:val="000000"/>
          <w:sz w:val="20"/>
          <w:szCs w:val="20"/>
        </w:rPr>
        <w:t>Siin ja edaspidi on hetkeolukorra analüüsis võrdlevate andmete olemasolu korral võetud aluseks ajavahemik 2015-2022 (eelmine strateegiaperiood). Võrdlevate andmete puudumise korral on ajavahemikku lühendatud.</w:t>
      </w:r>
    </w:p>
  </w:footnote>
  <w:footnote w:id="3">
    <w:p w14:paraId="6FABF7B8" w14:textId="77777777" w:rsidR="00652FD0" w:rsidRDefault="009A7842">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https://ec.europa.eu/social/main.jsp?catId=1137&amp;langId=et</w:t>
      </w:r>
    </w:p>
  </w:footnote>
  <w:footnote w:id="4">
    <w:p w14:paraId="334B3698" w14:textId="77777777" w:rsidR="00652FD0" w:rsidRDefault="009A7842">
      <w:pPr>
        <w:pBdr>
          <w:top w:val="nil"/>
          <w:left w:val="nil"/>
          <w:bottom w:val="nil"/>
          <w:right w:val="nil"/>
          <w:between w:val="nil"/>
        </w:pBdr>
        <w:spacing w:after="0" w:line="240" w:lineRule="auto"/>
        <w:rPr>
          <w:color w:val="000000"/>
          <w:sz w:val="24"/>
          <w:szCs w:val="24"/>
        </w:rPr>
      </w:pPr>
      <w:r>
        <w:rPr>
          <w:vertAlign w:val="superscript"/>
        </w:rPr>
        <w:footnoteRef/>
      </w:r>
      <w:r>
        <w:rPr>
          <w:color w:val="000000"/>
          <w:sz w:val="20"/>
          <w:szCs w:val="20"/>
        </w:rPr>
        <w:t xml:space="preserve"> https://epikoda.ee/spetsialistile/statistika</w:t>
      </w:r>
    </w:p>
  </w:footnote>
  <w:footnote w:id="5">
    <w:p w14:paraId="677A3CA8" w14:textId="77777777" w:rsidR="00652FD0" w:rsidRDefault="009A7842">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Statistikaamet, 31.03.2023</w:t>
      </w:r>
    </w:p>
  </w:footnote>
  <w:footnote w:id="6">
    <w:p w14:paraId="5775F842" w14:textId="77777777" w:rsidR="00652FD0" w:rsidRDefault="009A7842">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Leibkonnas hooldajate hulka arvestatakse siinkohal nii inimesed, kes hooldavad ainult leibkonnaliiget/ liikmeid, kui need, kes hooldavad samaaegselt nii leibkonnaliiget/liikmeid kui ka väljaspool leibkonda elavat inimest.</w:t>
      </w:r>
    </w:p>
  </w:footnote>
  <w:footnote w:id="7">
    <w:p w14:paraId="63C1E626" w14:textId="77777777" w:rsidR="00652FD0" w:rsidRDefault="009A7842">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Väljaspool leibkonda hooldajate hulka arvestatakse siinkohal nii inimesed, kes hooldavad ainult väljaspool leibkonda elavat inimest/inimesi, kui need, kes hooldavad samaaegselt väljaspool  leibkonda elavat inimest/inimesi ja leibkonnaliiget/liikmeid.</w:t>
      </w:r>
    </w:p>
  </w:footnote>
  <w:footnote w:id="8">
    <w:p w14:paraId="20A72868" w14:textId="77777777" w:rsidR="00652FD0" w:rsidRDefault="009A7842">
      <w:pPr>
        <w:pBdr>
          <w:top w:val="nil"/>
          <w:left w:val="nil"/>
          <w:bottom w:val="nil"/>
          <w:right w:val="nil"/>
          <w:between w:val="nil"/>
        </w:pBdr>
        <w:spacing w:after="0" w:line="240" w:lineRule="auto"/>
        <w:rPr>
          <w:color w:val="000000"/>
          <w:sz w:val="24"/>
          <w:szCs w:val="24"/>
        </w:rPr>
      </w:pPr>
      <w:r>
        <w:rPr>
          <w:vertAlign w:val="superscript"/>
        </w:rPr>
        <w:footnoteRef/>
      </w:r>
      <w:r>
        <w:rPr>
          <w:color w:val="000000"/>
          <w:sz w:val="20"/>
          <w:szCs w:val="20"/>
        </w:rPr>
        <w:t xml:space="preserve"> Elanikkonna hoolduskoormuse uuring, Turu-Uuringute AS, 2022 </w:t>
      </w:r>
      <w:hyperlink r:id="rId1" w:anchor="sotsiaalvaldkonna-uuringud-ja-analsid">
        <w:r w:rsidR="00652FD0">
          <w:rPr>
            <w:color w:val="1155CC"/>
            <w:sz w:val="20"/>
            <w:szCs w:val="20"/>
            <w:u w:val="single"/>
          </w:rPr>
          <w:t>https://www.sm.ee/uudised-ja-pressiinfo/andmed/uuringud-ja-analuusid#sotsiaalvaldkonna-uuringud-ja-analsid</w:t>
        </w:r>
      </w:hyperlink>
      <w:r>
        <w:rPr>
          <w:color w:val="000000"/>
          <w:sz w:val="20"/>
          <w:szCs w:val="20"/>
        </w:rPr>
        <w:t xml:space="preserve"> </w:t>
      </w:r>
    </w:p>
  </w:footnote>
  <w:footnote w:id="9">
    <w:p w14:paraId="47C5E723" w14:textId="77777777" w:rsidR="00652FD0" w:rsidRDefault="009A7842">
      <w:pPr>
        <w:spacing w:after="0" w:line="240" w:lineRule="auto"/>
        <w:rPr>
          <w:color w:val="000000"/>
          <w:sz w:val="20"/>
          <w:szCs w:val="20"/>
        </w:rPr>
      </w:pPr>
      <w:r>
        <w:rPr>
          <w:vertAlign w:val="superscript"/>
        </w:rPr>
        <w:footnoteRef/>
      </w:r>
      <w:r>
        <w:rPr>
          <w:color w:val="000000"/>
          <w:sz w:val="20"/>
          <w:szCs w:val="20"/>
        </w:rPr>
        <w:tab/>
        <w:t xml:space="preserve"> KIKO piirkonna ettevõtete, MTÜ-de ja </w:t>
      </w:r>
      <w:proofErr w:type="spellStart"/>
      <w:r>
        <w:rPr>
          <w:color w:val="000000"/>
          <w:sz w:val="20"/>
          <w:szCs w:val="20"/>
        </w:rPr>
        <w:t>KOV-de</w:t>
      </w:r>
      <w:proofErr w:type="spellEnd"/>
      <w:r>
        <w:rPr>
          <w:color w:val="000000"/>
          <w:sz w:val="20"/>
          <w:szCs w:val="20"/>
        </w:rPr>
        <w:t xml:space="preserve"> seas läbiviidud veebiküsitlus, mai 2022.</w:t>
      </w:r>
    </w:p>
  </w:footnote>
  <w:footnote w:id="10">
    <w:p w14:paraId="0E40FCE3" w14:textId="77777777" w:rsidR="00652FD0" w:rsidRDefault="009A7842">
      <w:pPr>
        <w:pBdr>
          <w:top w:val="nil"/>
          <w:left w:val="nil"/>
          <w:bottom w:val="nil"/>
          <w:right w:val="nil"/>
          <w:between w:val="nil"/>
        </w:pBdr>
        <w:spacing w:after="0" w:line="240" w:lineRule="auto"/>
        <w:rPr>
          <w:color w:val="000000"/>
          <w:sz w:val="24"/>
          <w:szCs w:val="24"/>
        </w:rPr>
      </w:pPr>
      <w:r>
        <w:rPr>
          <w:vertAlign w:val="superscript"/>
        </w:rPr>
        <w:footnoteRef/>
      </w:r>
      <w:r>
        <w:rPr>
          <w:color w:val="000000"/>
          <w:sz w:val="24"/>
          <w:szCs w:val="24"/>
        </w:rPr>
        <w:t xml:space="preserve"> </w:t>
      </w:r>
      <w:r>
        <w:rPr>
          <w:color w:val="000000"/>
          <w:sz w:val="20"/>
          <w:szCs w:val="20"/>
        </w:rPr>
        <w:t>Statistikaamet (01.04.2023)</w:t>
      </w:r>
    </w:p>
  </w:footnote>
  <w:footnote w:id="11">
    <w:p w14:paraId="6E325BC4" w14:textId="77777777" w:rsidR="00652FD0" w:rsidRDefault="009A7842">
      <w:pPr>
        <w:pBdr>
          <w:top w:val="nil"/>
          <w:left w:val="nil"/>
          <w:bottom w:val="nil"/>
          <w:right w:val="nil"/>
          <w:between w:val="nil"/>
        </w:pBdr>
        <w:spacing w:after="0" w:line="240" w:lineRule="auto"/>
        <w:rPr>
          <w:color w:val="000000"/>
          <w:sz w:val="24"/>
          <w:szCs w:val="24"/>
        </w:rPr>
      </w:pPr>
      <w:r>
        <w:rPr>
          <w:vertAlign w:val="superscript"/>
        </w:rPr>
        <w:footnoteRef/>
      </w:r>
      <w:r>
        <w:rPr>
          <w:color w:val="000000"/>
          <w:sz w:val="24"/>
          <w:szCs w:val="24"/>
        </w:rPr>
        <w:t xml:space="preserve"> </w:t>
      </w:r>
      <w:r>
        <w:rPr>
          <w:color w:val="000000"/>
          <w:sz w:val="20"/>
          <w:szCs w:val="20"/>
        </w:rPr>
        <w:t>EHIS (01.06.2022)</w:t>
      </w:r>
    </w:p>
  </w:footnote>
  <w:footnote w:id="12">
    <w:p w14:paraId="1CF75D19" w14:textId="77777777" w:rsidR="00652FD0" w:rsidRDefault="009A7842">
      <w:pPr>
        <w:spacing w:after="0" w:line="240" w:lineRule="auto"/>
        <w:rPr>
          <w:color w:val="000000"/>
          <w:sz w:val="24"/>
          <w:szCs w:val="24"/>
        </w:rPr>
      </w:pPr>
      <w:r>
        <w:rPr>
          <w:vertAlign w:val="superscript"/>
        </w:rPr>
        <w:footnoteRef/>
      </w:r>
      <w:r>
        <w:rPr>
          <w:color w:val="000000"/>
          <w:sz w:val="24"/>
          <w:szCs w:val="24"/>
        </w:rPr>
        <w:t xml:space="preserve"> </w:t>
      </w:r>
      <w:r>
        <w:rPr>
          <w:color w:val="000000"/>
          <w:sz w:val="20"/>
          <w:szCs w:val="20"/>
        </w:rPr>
        <w:t xml:space="preserve">KIKO piirkonna ettevõtete, MTÜ-de ja </w:t>
      </w:r>
      <w:proofErr w:type="spellStart"/>
      <w:r>
        <w:rPr>
          <w:color w:val="000000"/>
          <w:sz w:val="20"/>
          <w:szCs w:val="20"/>
        </w:rPr>
        <w:t>KOV-de</w:t>
      </w:r>
      <w:proofErr w:type="spellEnd"/>
      <w:r>
        <w:rPr>
          <w:color w:val="000000"/>
          <w:sz w:val="20"/>
          <w:szCs w:val="20"/>
        </w:rPr>
        <w:t xml:space="preserve"> seas läbiviidud veebiküsitlus, mai 2022.</w:t>
      </w:r>
    </w:p>
  </w:footnote>
  <w:footnote w:id="13">
    <w:p w14:paraId="58BB5B54" w14:textId="77777777" w:rsidR="00652FD0" w:rsidRDefault="009A7842">
      <w:pPr>
        <w:spacing w:after="0" w:line="240" w:lineRule="auto"/>
        <w:rPr>
          <w:color w:val="000000"/>
          <w:sz w:val="24"/>
          <w:szCs w:val="24"/>
        </w:rPr>
      </w:pPr>
      <w:r>
        <w:rPr>
          <w:vertAlign w:val="superscript"/>
        </w:rPr>
        <w:footnoteRef/>
      </w:r>
      <w:r>
        <w:rPr>
          <w:color w:val="000000"/>
          <w:sz w:val="24"/>
          <w:szCs w:val="24"/>
        </w:rPr>
        <w:t xml:space="preserve"> </w:t>
      </w:r>
      <w:r>
        <w:rPr>
          <w:color w:val="000000"/>
          <w:sz w:val="20"/>
          <w:szCs w:val="20"/>
        </w:rPr>
        <w:t>Fookusgrupi intervjuud, juuni 2022.</w:t>
      </w:r>
    </w:p>
  </w:footnote>
  <w:footnote w:id="14">
    <w:p w14:paraId="26AB77CA" w14:textId="77777777" w:rsidR="00652FD0" w:rsidRDefault="009A7842">
      <w:pPr>
        <w:spacing w:after="0" w:line="240" w:lineRule="auto"/>
        <w:rPr>
          <w:color w:val="000000"/>
          <w:sz w:val="24"/>
          <w:szCs w:val="24"/>
        </w:rPr>
      </w:pPr>
      <w:r>
        <w:rPr>
          <w:vertAlign w:val="superscript"/>
        </w:rPr>
        <w:footnoteRef/>
      </w:r>
      <w:r>
        <w:rPr>
          <w:color w:val="000000"/>
          <w:sz w:val="24"/>
          <w:szCs w:val="24"/>
        </w:rPr>
        <w:t xml:space="preserve"> </w:t>
      </w:r>
      <w:r>
        <w:rPr>
          <w:color w:val="000000"/>
          <w:sz w:val="20"/>
          <w:szCs w:val="20"/>
        </w:rPr>
        <w:t xml:space="preserve">KIKO piirkonna ettevõtete, MTÜ-de ja </w:t>
      </w:r>
      <w:proofErr w:type="spellStart"/>
      <w:r>
        <w:rPr>
          <w:color w:val="000000"/>
          <w:sz w:val="20"/>
          <w:szCs w:val="20"/>
        </w:rPr>
        <w:t>KOV-de</w:t>
      </w:r>
      <w:proofErr w:type="spellEnd"/>
      <w:r>
        <w:rPr>
          <w:color w:val="000000"/>
          <w:sz w:val="20"/>
          <w:szCs w:val="20"/>
        </w:rPr>
        <w:t xml:space="preserve"> seas läbiviidud veebiküsitlus, mai 2022, ja fookusgrupi intervjuud, juuni 2022.</w:t>
      </w:r>
    </w:p>
  </w:footnote>
  <w:footnote w:id="15">
    <w:p w14:paraId="1B1F44CC" w14:textId="77777777" w:rsidR="00652FD0" w:rsidRDefault="009A7842">
      <w:pPr>
        <w:spacing w:after="0" w:line="240" w:lineRule="auto"/>
        <w:rPr>
          <w:color w:val="000000"/>
          <w:sz w:val="24"/>
          <w:szCs w:val="24"/>
        </w:rPr>
      </w:pPr>
      <w:r>
        <w:rPr>
          <w:vertAlign w:val="superscript"/>
        </w:rPr>
        <w:footnoteRef/>
      </w:r>
      <w:r>
        <w:rPr>
          <w:color w:val="000000"/>
          <w:sz w:val="24"/>
          <w:szCs w:val="24"/>
        </w:rPr>
        <w:t xml:space="preserve"> </w:t>
      </w:r>
      <w:r>
        <w:rPr>
          <w:color w:val="000000"/>
          <w:sz w:val="20"/>
          <w:szCs w:val="20"/>
        </w:rPr>
        <w:t xml:space="preserve">KIKO piirkonna ettevõtete, MTÜ-de ja </w:t>
      </w:r>
      <w:proofErr w:type="spellStart"/>
      <w:r>
        <w:rPr>
          <w:color w:val="000000"/>
          <w:sz w:val="20"/>
          <w:szCs w:val="20"/>
        </w:rPr>
        <w:t>KOV-de</w:t>
      </w:r>
      <w:proofErr w:type="spellEnd"/>
      <w:r>
        <w:rPr>
          <w:color w:val="000000"/>
          <w:sz w:val="20"/>
          <w:szCs w:val="20"/>
        </w:rPr>
        <w:t xml:space="preserve"> seas läbiviidud veebiküsitlus, mai 2022.</w:t>
      </w:r>
    </w:p>
  </w:footnote>
  <w:footnote w:id="16">
    <w:p w14:paraId="199EF35E" w14:textId="77777777" w:rsidR="00652FD0" w:rsidRDefault="009A7842">
      <w:pPr>
        <w:spacing w:after="0" w:line="240" w:lineRule="auto"/>
        <w:rPr>
          <w:color w:val="000000"/>
          <w:sz w:val="24"/>
          <w:szCs w:val="24"/>
        </w:rPr>
      </w:pPr>
      <w:r>
        <w:rPr>
          <w:vertAlign w:val="superscript"/>
        </w:rPr>
        <w:footnoteRef/>
      </w:r>
      <w:r>
        <w:rPr>
          <w:color w:val="000000"/>
          <w:sz w:val="24"/>
          <w:szCs w:val="24"/>
        </w:rPr>
        <w:t xml:space="preserve"> </w:t>
      </w:r>
      <w:r>
        <w:rPr>
          <w:sz w:val="20"/>
          <w:szCs w:val="20"/>
        </w:rPr>
        <w:t xml:space="preserve">KIKO piirkonna ettevõtete, MTÜ-de ja </w:t>
      </w:r>
      <w:proofErr w:type="spellStart"/>
      <w:r>
        <w:rPr>
          <w:sz w:val="20"/>
          <w:szCs w:val="20"/>
        </w:rPr>
        <w:t>KOV-de</w:t>
      </w:r>
      <w:proofErr w:type="spellEnd"/>
      <w:r>
        <w:rPr>
          <w:sz w:val="20"/>
          <w:szCs w:val="20"/>
        </w:rPr>
        <w:t xml:space="preserve"> seas läbiviidud veebiküsitlus, mai 2022</w:t>
      </w:r>
      <w:r>
        <w:rPr>
          <w:color w:val="000000"/>
          <w:sz w:val="20"/>
          <w:szCs w:val="20"/>
        </w:rPr>
        <w:t>; fookusgrupi intervjuud, juuni 2022.</w:t>
      </w:r>
    </w:p>
  </w:footnote>
  <w:footnote w:id="17">
    <w:p w14:paraId="01EB2BE7" w14:textId="77777777" w:rsidR="00652FD0" w:rsidRDefault="009A7842">
      <w:pPr>
        <w:spacing w:after="0" w:line="240" w:lineRule="auto"/>
        <w:rPr>
          <w:color w:val="000000"/>
          <w:sz w:val="24"/>
          <w:szCs w:val="24"/>
        </w:rPr>
      </w:pPr>
      <w:r>
        <w:rPr>
          <w:vertAlign w:val="superscript"/>
        </w:rPr>
        <w:footnoteRef/>
      </w:r>
      <w:r>
        <w:rPr>
          <w:color w:val="000000"/>
          <w:sz w:val="24"/>
          <w:szCs w:val="24"/>
        </w:rPr>
        <w:t xml:space="preserve"> </w:t>
      </w:r>
      <w:r>
        <w:rPr>
          <w:color w:val="000000"/>
          <w:sz w:val="20"/>
          <w:szCs w:val="20"/>
        </w:rPr>
        <w:t xml:space="preserve">KIKO piirkonna ettevõtete, MTÜ-de ja </w:t>
      </w:r>
      <w:proofErr w:type="spellStart"/>
      <w:r>
        <w:rPr>
          <w:color w:val="000000"/>
          <w:sz w:val="20"/>
          <w:szCs w:val="20"/>
        </w:rPr>
        <w:t>KOV-de</w:t>
      </w:r>
      <w:proofErr w:type="spellEnd"/>
      <w:r>
        <w:rPr>
          <w:color w:val="000000"/>
          <w:sz w:val="20"/>
          <w:szCs w:val="20"/>
        </w:rPr>
        <w:t xml:space="preserve"> seas läbiviidud veebiküsitlus, mai 2022.</w:t>
      </w:r>
    </w:p>
  </w:footnote>
  <w:footnote w:id="18">
    <w:p w14:paraId="35FFECB9" w14:textId="77777777" w:rsidR="00652FD0" w:rsidRDefault="009A7842">
      <w:pPr>
        <w:spacing w:after="0" w:line="240" w:lineRule="auto"/>
        <w:rPr>
          <w:color w:val="000000"/>
          <w:sz w:val="24"/>
          <w:szCs w:val="24"/>
        </w:rPr>
      </w:pPr>
      <w:r>
        <w:rPr>
          <w:vertAlign w:val="superscript"/>
        </w:rPr>
        <w:footnoteRef/>
      </w:r>
      <w:r>
        <w:rPr>
          <w:color w:val="000000"/>
          <w:sz w:val="24"/>
          <w:szCs w:val="24"/>
        </w:rPr>
        <w:t xml:space="preserve"> </w:t>
      </w:r>
      <w:r>
        <w:rPr>
          <w:color w:val="000000"/>
          <w:sz w:val="20"/>
          <w:szCs w:val="20"/>
        </w:rPr>
        <w:t>Fookusgrupi intervjuud, juuni 2022.</w:t>
      </w:r>
    </w:p>
  </w:footnote>
  <w:footnote w:id="19">
    <w:p w14:paraId="36294AB4" w14:textId="77777777" w:rsidR="00652FD0" w:rsidRDefault="009A7842">
      <w:pPr>
        <w:pBdr>
          <w:top w:val="nil"/>
          <w:left w:val="nil"/>
          <w:bottom w:val="nil"/>
          <w:right w:val="nil"/>
          <w:between w:val="nil"/>
        </w:pBdr>
        <w:spacing w:after="0" w:line="240" w:lineRule="auto"/>
        <w:rPr>
          <w:color w:val="000000"/>
          <w:sz w:val="24"/>
          <w:szCs w:val="24"/>
        </w:rPr>
      </w:pPr>
      <w:r>
        <w:rPr>
          <w:vertAlign w:val="superscript"/>
        </w:rPr>
        <w:footnoteRef/>
      </w:r>
      <w:r>
        <w:rPr>
          <w:color w:val="000000"/>
          <w:sz w:val="24"/>
          <w:szCs w:val="24"/>
        </w:rPr>
        <w:t xml:space="preserve"> </w:t>
      </w:r>
      <w:r>
        <w:rPr>
          <w:color w:val="000000"/>
          <w:sz w:val="18"/>
          <w:szCs w:val="18"/>
        </w:rPr>
        <w:t>Mikroettevõte on alla 10 töötajaga ettevõte, mille bilansimaht või käive on kuni 2 miljonit eurot ning väikeettevõte on alla 50 töötajaga ettevõte, mille bilansimaht või käive on kuni 10 miljonit eurot (Euroopa Komisjoni määratlus).</w:t>
      </w:r>
    </w:p>
  </w:footnote>
  <w:footnote w:id="20">
    <w:p w14:paraId="6923AF88" w14:textId="77777777" w:rsidR="00652FD0" w:rsidRDefault="009A7842">
      <w:pPr>
        <w:pBdr>
          <w:top w:val="nil"/>
          <w:left w:val="nil"/>
          <w:bottom w:val="nil"/>
          <w:right w:val="nil"/>
          <w:between w:val="nil"/>
        </w:pBdr>
        <w:spacing w:after="0" w:line="240" w:lineRule="auto"/>
        <w:rPr>
          <w:color w:val="000000"/>
          <w:sz w:val="18"/>
          <w:szCs w:val="18"/>
        </w:rPr>
      </w:pPr>
      <w:r>
        <w:rPr>
          <w:vertAlign w:val="superscript"/>
        </w:rPr>
        <w:footnoteRef/>
      </w:r>
      <w:r>
        <w:rPr>
          <w:color w:val="000000"/>
          <w:sz w:val="24"/>
          <w:szCs w:val="24"/>
        </w:rPr>
        <w:t xml:space="preserve"> </w:t>
      </w:r>
      <w:hyperlink r:id="rId2">
        <w:r w:rsidR="00652FD0">
          <w:rPr>
            <w:color w:val="0000FF"/>
            <w:sz w:val="18"/>
            <w:szCs w:val="18"/>
            <w:u w:val="single"/>
          </w:rPr>
          <w:t>https://valitsus.ee/strateegia-eesti-2035-arengukavad-ja-planeering/strateegia/materjalid</w:t>
        </w:r>
      </w:hyperlink>
      <w:r>
        <w:rPr>
          <w:color w:val="000000"/>
          <w:sz w:val="18"/>
          <w:szCs w:val="18"/>
        </w:rPr>
        <w:t xml:space="preserve"> </w:t>
      </w:r>
    </w:p>
  </w:footnote>
  <w:footnote w:id="21">
    <w:p w14:paraId="1911F3F0" w14:textId="77777777" w:rsidR="00652FD0" w:rsidRDefault="009A7842">
      <w:pPr>
        <w:pBdr>
          <w:top w:val="nil"/>
          <w:left w:val="nil"/>
          <w:bottom w:val="nil"/>
          <w:right w:val="nil"/>
          <w:between w:val="nil"/>
        </w:pBdr>
        <w:spacing w:after="0" w:line="240" w:lineRule="auto"/>
        <w:rPr>
          <w:color w:val="000000"/>
          <w:sz w:val="18"/>
          <w:szCs w:val="18"/>
        </w:rPr>
      </w:pPr>
      <w:r>
        <w:rPr>
          <w:vertAlign w:val="superscript"/>
        </w:rPr>
        <w:footnoteRef/>
      </w:r>
      <w:r>
        <w:rPr>
          <w:color w:val="000000"/>
          <w:sz w:val="24"/>
          <w:szCs w:val="24"/>
        </w:rPr>
        <w:t xml:space="preserve"> </w:t>
      </w:r>
      <w:hyperlink r:id="rId3">
        <w:r w:rsidR="00652FD0">
          <w:rPr>
            <w:color w:val="0000FF"/>
            <w:sz w:val="18"/>
            <w:szCs w:val="18"/>
            <w:u w:val="single"/>
          </w:rPr>
          <w:t>https://www.agri.ee/euroopa-liidu-uhise-pollumajanduspoliitika-strateegiakava-2023-2027</w:t>
        </w:r>
      </w:hyperlink>
    </w:p>
  </w:footnote>
  <w:footnote w:id="22">
    <w:p w14:paraId="60C7F782" w14:textId="77777777" w:rsidR="00652FD0" w:rsidRDefault="009A7842">
      <w:pPr>
        <w:pBdr>
          <w:top w:val="nil"/>
          <w:left w:val="nil"/>
          <w:bottom w:val="nil"/>
          <w:right w:val="nil"/>
          <w:between w:val="nil"/>
        </w:pBdr>
        <w:spacing w:after="0" w:line="240" w:lineRule="auto"/>
        <w:rPr>
          <w:color w:val="000000"/>
          <w:sz w:val="18"/>
          <w:szCs w:val="18"/>
        </w:rPr>
      </w:pPr>
      <w:r>
        <w:rPr>
          <w:vertAlign w:val="superscript"/>
        </w:rPr>
        <w:footnoteRef/>
      </w:r>
      <w:r>
        <w:rPr>
          <w:color w:val="000000"/>
          <w:sz w:val="24"/>
          <w:szCs w:val="24"/>
        </w:rPr>
        <w:t xml:space="preserve"> </w:t>
      </w:r>
      <w:hyperlink r:id="rId4">
        <w:r w:rsidR="00652FD0">
          <w:rPr>
            <w:color w:val="0000FF"/>
            <w:sz w:val="18"/>
            <w:szCs w:val="18"/>
            <w:u w:val="single"/>
          </w:rPr>
          <w:t>https://pilv.rtk.ee/s/j6HZp9QFAjJM7a3</w:t>
        </w:r>
      </w:hyperlink>
      <w:r>
        <w:rPr>
          <w:color w:val="000000"/>
          <w:sz w:val="18"/>
          <w:szCs w:val="18"/>
        </w:rPr>
        <w:t xml:space="preserve"> </w:t>
      </w:r>
    </w:p>
  </w:footnote>
  <w:footnote w:id="23">
    <w:p w14:paraId="726F0E57" w14:textId="77777777" w:rsidR="00652FD0" w:rsidRDefault="009A7842">
      <w:pPr>
        <w:pBdr>
          <w:top w:val="nil"/>
          <w:left w:val="nil"/>
          <w:bottom w:val="nil"/>
          <w:right w:val="nil"/>
          <w:between w:val="nil"/>
        </w:pBdr>
        <w:spacing w:after="0" w:line="240" w:lineRule="auto"/>
        <w:rPr>
          <w:color w:val="000000"/>
          <w:sz w:val="24"/>
          <w:szCs w:val="24"/>
        </w:rPr>
      </w:pPr>
      <w:r>
        <w:rPr>
          <w:vertAlign w:val="superscript"/>
        </w:rPr>
        <w:footnoteRef/>
      </w:r>
      <w:r>
        <w:rPr>
          <w:color w:val="000000"/>
          <w:sz w:val="24"/>
          <w:szCs w:val="24"/>
        </w:rPr>
        <w:t xml:space="preserve"> </w:t>
      </w:r>
      <w:hyperlink r:id="rId5" w:anchor="heaolu-arengukava-20">
        <w:r w:rsidR="00652FD0">
          <w:rPr>
            <w:color w:val="0000FF"/>
            <w:sz w:val="18"/>
            <w:szCs w:val="18"/>
            <w:u w:val="single"/>
          </w:rPr>
          <w:t>https://www.sm.ee/heaolu-arengukava-2023-2030#heaolu-arengukava-20</w:t>
        </w:r>
      </w:hyperlink>
      <w:r>
        <w:rPr>
          <w:color w:val="000000"/>
          <w:sz w:val="18"/>
          <w:szCs w:val="18"/>
        </w:rPr>
        <w:t xml:space="preserve"> </w:t>
      </w:r>
    </w:p>
  </w:footnote>
  <w:footnote w:id="24">
    <w:p w14:paraId="298610D3" w14:textId="77777777" w:rsidR="00652FD0" w:rsidRDefault="009A7842">
      <w:pPr>
        <w:pBdr>
          <w:top w:val="nil"/>
          <w:left w:val="nil"/>
          <w:bottom w:val="nil"/>
          <w:right w:val="nil"/>
          <w:between w:val="nil"/>
        </w:pBdr>
        <w:spacing w:after="0" w:line="240" w:lineRule="auto"/>
        <w:rPr>
          <w:color w:val="000000"/>
          <w:sz w:val="24"/>
          <w:szCs w:val="24"/>
        </w:rPr>
      </w:pPr>
      <w:r>
        <w:rPr>
          <w:vertAlign w:val="superscript"/>
        </w:rPr>
        <w:footnoteRef/>
      </w:r>
      <w:r>
        <w:rPr>
          <w:color w:val="000000"/>
          <w:sz w:val="24"/>
          <w:szCs w:val="24"/>
        </w:rPr>
        <w:t xml:space="preserve"> </w:t>
      </w:r>
      <w:hyperlink r:id="rId6">
        <w:r w:rsidR="00652FD0">
          <w:rPr>
            <w:color w:val="0000FF"/>
            <w:sz w:val="18"/>
            <w:szCs w:val="18"/>
            <w:u w:val="single"/>
          </w:rPr>
          <w:t>https://ivol.ee/documents/9867329/36323876/I-V+arengustrateegia+eeln%C3%B5u+kinnitamiseks+V3.pdf/666e0bcf-3b58-496b-a580-04717726583c</w:t>
        </w:r>
      </w:hyperlink>
      <w:r>
        <w:rPr>
          <w:color w:val="000000"/>
          <w:sz w:val="18"/>
          <w:szCs w:val="18"/>
        </w:rPr>
        <w:t xml:space="preserve"> </w:t>
      </w:r>
    </w:p>
  </w:footnote>
  <w:footnote w:id="25">
    <w:p w14:paraId="174033D0" w14:textId="77777777" w:rsidR="00652FD0" w:rsidRDefault="009A7842">
      <w:pPr>
        <w:pBdr>
          <w:top w:val="nil"/>
          <w:left w:val="nil"/>
          <w:bottom w:val="nil"/>
          <w:right w:val="nil"/>
          <w:between w:val="nil"/>
        </w:pBdr>
        <w:spacing w:after="0" w:line="240" w:lineRule="auto"/>
        <w:rPr>
          <w:color w:val="000000"/>
          <w:sz w:val="24"/>
          <w:szCs w:val="24"/>
        </w:rPr>
      </w:pPr>
      <w:r>
        <w:rPr>
          <w:vertAlign w:val="superscript"/>
        </w:rPr>
        <w:footnoteRef/>
      </w:r>
      <w:r>
        <w:rPr>
          <w:color w:val="000000"/>
          <w:sz w:val="24"/>
          <w:szCs w:val="24"/>
        </w:rPr>
        <w:t xml:space="preserve"> </w:t>
      </w:r>
      <w:hyperlink r:id="rId7">
        <w:r w:rsidR="00652FD0">
          <w:rPr>
            <w:color w:val="0000FF"/>
            <w:sz w:val="18"/>
            <w:szCs w:val="18"/>
            <w:u w:val="single"/>
          </w:rPr>
          <w:t>https://www.johvi.ee/arengukavad</w:t>
        </w:r>
      </w:hyperlink>
      <w:r>
        <w:rPr>
          <w:color w:val="000000"/>
          <w:sz w:val="18"/>
          <w:szCs w:val="18"/>
        </w:rPr>
        <w:t xml:space="preserve"> </w:t>
      </w:r>
    </w:p>
  </w:footnote>
  <w:footnote w:id="26">
    <w:p w14:paraId="15107F24" w14:textId="77777777" w:rsidR="00652FD0" w:rsidRDefault="009A7842">
      <w:pPr>
        <w:pBdr>
          <w:top w:val="nil"/>
          <w:left w:val="nil"/>
          <w:bottom w:val="nil"/>
          <w:right w:val="nil"/>
          <w:between w:val="nil"/>
        </w:pBdr>
        <w:spacing w:after="0" w:line="240" w:lineRule="auto"/>
        <w:rPr>
          <w:color w:val="000000"/>
          <w:sz w:val="24"/>
          <w:szCs w:val="24"/>
        </w:rPr>
      </w:pPr>
      <w:r>
        <w:rPr>
          <w:vertAlign w:val="superscript"/>
        </w:rPr>
        <w:footnoteRef/>
      </w:r>
      <w:r>
        <w:rPr>
          <w:color w:val="000000"/>
          <w:sz w:val="24"/>
          <w:szCs w:val="24"/>
        </w:rPr>
        <w:t xml:space="preserve"> </w:t>
      </w:r>
      <w:hyperlink r:id="rId8">
        <w:r w:rsidR="00652FD0">
          <w:rPr>
            <w:color w:val="0000FF"/>
            <w:sz w:val="18"/>
            <w:szCs w:val="18"/>
            <w:u w:val="single"/>
          </w:rPr>
          <w:t>https://narva-joesuu.ee/documents/2032926/34768158/Narva-J%C3%B5esuu+linna+arengukava+2022.pdf/89d4313c-32c6-4069-8aff-56830d63baad</w:t>
        </w:r>
      </w:hyperlink>
      <w:r>
        <w:rPr>
          <w:color w:val="000000"/>
          <w:sz w:val="24"/>
          <w:szCs w:val="24"/>
        </w:rPr>
        <w:t xml:space="preserve"> </w:t>
      </w:r>
    </w:p>
  </w:footnote>
  <w:footnote w:id="27">
    <w:p w14:paraId="34EA53FB" w14:textId="77777777" w:rsidR="00652FD0" w:rsidRDefault="009A7842">
      <w:pPr>
        <w:pBdr>
          <w:top w:val="nil"/>
          <w:left w:val="nil"/>
          <w:bottom w:val="nil"/>
          <w:right w:val="nil"/>
          <w:between w:val="nil"/>
        </w:pBdr>
        <w:spacing w:after="0" w:line="240" w:lineRule="auto"/>
        <w:rPr>
          <w:color w:val="000000"/>
          <w:sz w:val="24"/>
          <w:szCs w:val="24"/>
        </w:rPr>
      </w:pPr>
      <w:r>
        <w:rPr>
          <w:vertAlign w:val="superscript"/>
        </w:rPr>
        <w:footnoteRef/>
      </w:r>
      <w:r>
        <w:rPr>
          <w:color w:val="000000"/>
          <w:sz w:val="24"/>
          <w:szCs w:val="24"/>
        </w:rPr>
        <w:t xml:space="preserve"> </w:t>
      </w:r>
      <w:hyperlink r:id="rId9">
        <w:r w:rsidR="00652FD0">
          <w:rPr>
            <w:color w:val="0000FF"/>
            <w:sz w:val="18"/>
            <w:szCs w:val="18"/>
            <w:u w:val="single"/>
          </w:rPr>
          <w:t>https://toila.kovtp.ee/documents/1433808/21658167/M6_lisa1+Toila+valla+arengukava+2018-2030+j%C3%B5ustub+03.06.2022.pdf/53790d15-18ca-4436-9455-2ebaba75c1b8</w:t>
        </w:r>
      </w:hyperlink>
      <w:r>
        <w:rPr>
          <w:color w:val="000000"/>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02584" w14:textId="77777777" w:rsidR="00652FD0" w:rsidRDefault="009A7842">
    <w:pPr>
      <w:pBdr>
        <w:top w:val="nil"/>
        <w:left w:val="nil"/>
        <w:bottom w:val="nil"/>
        <w:right w:val="nil"/>
        <w:between w:val="nil"/>
      </w:pBdr>
      <w:spacing w:after="0" w:line="240" w:lineRule="auto"/>
      <w:rPr>
        <w:color w:val="000000"/>
      </w:rPr>
    </w:pPr>
    <w:r>
      <w:rPr>
        <w:noProof/>
      </w:rPr>
      <w:drawing>
        <wp:anchor distT="0" distB="0" distL="114300" distR="114300" simplePos="0" relativeHeight="251658240" behindDoc="0" locked="0" layoutInCell="1" hidden="0" allowOverlap="1" wp14:anchorId="01300893" wp14:editId="2AC590E6">
          <wp:simplePos x="0" y="0"/>
          <wp:positionH relativeFrom="column">
            <wp:posOffset>4871423</wp:posOffset>
          </wp:positionH>
          <wp:positionV relativeFrom="paragraph">
            <wp:posOffset>225631</wp:posOffset>
          </wp:positionV>
          <wp:extent cx="1223158" cy="517654"/>
          <wp:effectExtent l="0" t="0" r="0" b="0"/>
          <wp:wrapNone/>
          <wp:docPr id="1710981426"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
                  <a:srcRect/>
                  <a:stretch>
                    <a:fillRect/>
                  </a:stretch>
                </pic:blipFill>
                <pic:spPr>
                  <a:xfrm>
                    <a:off x="0" y="0"/>
                    <a:ext cx="1223158" cy="517654"/>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70D1F" w14:textId="77777777" w:rsidR="00652FD0" w:rsidRDefault="009A7842">
    <w:pPr>
      <w:pBdr>
        <w:top w:val="nil"/>
        <w:left w:val="nil"/>
        <w:bottom w:val="nil"/>
        <w:right w:val="nil"/>
        <w:between w:val="nil"/>
      </w:pBdr>
      <w:spacing w:after="0" w:line="240" w:lineRule="auto"/>
      <w:rPr>
        <w:color w:val="000000"/>
      </w:rPr>
    </w:pPr>
    <w:r>
      <w:rPr>
        <w:noProof/>
      </w:rPr>
      <w:drawing>
        <wp:anchor distT="0" distB="0" distL="114300" distR="114300" simplePos="0" relativeHeight="251659264" behindDoc="0" locked="0" layoutInCell="1" hidden="0" allowOverlap="1" wp14:anchorId="78548272" wp14:editId="5D1D5246">
          <wp:simplePos x="0" y="0"/>
          <wp:positionH relativeFrom="column">
            <wp:posOffset>4498824</wp:posOffset>
          </wp:positionH>
          <wp:positionV relativeFrom="paragraph">
            <wp:posOffset>124358</wp:posOffset>
          </wp:positionV>
          <wp:extent cx="1616522" cy="683998"/>
          <wp:effectExtent l="0" t="0" r="0" b="0"/>
          <wp:wrapNone/>
          <wp:docPr id="171098143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
                  <a:srcRect/>
                  <a:stretch>
                    <a:fillRect/>
                  </a:stretch>
                </pic:blipFill>
                <pic:spPr>
                  <a:xfrm>
                    <a:off x="0" y="0"/>
                    <a:ext cx="1616522" cy="683998"/>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9128B"/>
    <w:multiLevelType w:val="multilevel"/>
    <w:tmpl w:val="37F06316"/>
    <w:lvl w:ilvl="0">
      <w:start w:val="1"/>
      <w:numFmt w:val="bullet"/>
      <w:lvlText w:val="●"/>
      <w:lvlJc w:val="left"/>
      <w:pPr>
        <w:ind w:left="360" w:hanging="360"/>
      </w:pPr>
      <w:rPr>
        <w:rFonts w:ascii="Noto Sans Symbols" w:eastAsia="Noto Sans Symbols" w:hAnsi="Noto Sans Symbols" w:cs="Noto Sans Symbols"/>
        <w:color w:val="9BBB59"/>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02A10F17"/>
    <w:multiLevelType w:val="multilevel"/>
    <w:tmpl w:val="1DEE9764"/>
    <w:lvl w:ilvl="0">
      <w:start w:val="1"/>
      <w:numFmt w:val="bullet"/>
      <w:lvlText w:val="●"/>
      <w:lvlJc w:val="left"/>
      <w:pPr>
        <w:ind w:left="360" w:hanging="360"/>
      </w:pPr>
      <w:rPr>
        <w:rFonts w:ascii="Noto Sans Symbols" w:eastAsia="Noto Sans Symbols" w:hAnsi="Noto Sans Symbols" w:cs="Noto Sans Symbols"/>
        <w:color w:val="9BBB59"/>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02B63FC5"/>
    <w:multiLevelType w:val="multilevel"/>
    <w:tmpl w:val="6C4AF3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5135585"/>
    <w:multiLevelType w:val="multilevel"/>
    <w:tmpl w:val="3DC062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58E4EA7"/>
    <w:multiLevelType w:val="multilevel"/>
    <w:tmpl w:val="3E4654D2"/>
    <w:lvl w:ilvl="0">
      <w:start w:val="1"/>
      <w:numFmt w:val="bullet"/>
      <w:lvlText w:val="⮚"/>
      <w:lvlJc w:val="left"/>
      <w:pPr>
        <w:ind w:left="720" w:hanging="360"/>
      </w:pPr>
      <w:rPr>
        <w:rFonts w:ascii="Noto Sans Symbols" w:eastAsia="Noto Sans Symbols" w:hAnsi="Noto Sans Symbols" w:cs="Noto Sans Symbols"/>
        <w:color w:val="9BBB59"/>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60B002B"/>
    <w:multiLevelType w:val="multilevel"/>
    <w:tmpl w:val="603E98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6B61793"/>
    <w:multiLevelType w:val="multilevel"/>
    <w:tmpl w:val="541883E2"/>
    <w:lvl w:ilvl="0">
      <w:start w:val="1"/>
      <w:numFmt w:val="bullet"/>
      <w:lvlText w:val="⮚"/>
      <w:lvlJc w:val="left"/>
      <w:pPr>
        <w:ind w:left="720" w:hanging="360"/>
      </w:pPr>
      <w:rPr>
        <w:rFonts w:ascii="Noto Sans Symbols" w:eastAsia="Noto Sans Symbols" w:hAnsi="Noto Sans Symbols" w:cs="Noto Sans Symbols"/>
        <w:color w:val="9BBB59"/>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07962EDA"/>
    <w:multiLevelType w:val="multilevel"/>
    <w:tmpl w:val="231422C2"/>
    <w:lvl w:ilvl="0">
      <w:start w:val="1"/>
      <w:numFmt w:val="bullet"/>
      <w:lvlText w:val="❖"/>
      <w:lvlJc w:val="left"/>
      <w:pPr>
        <w:ind w:left="360" w:hanging="360"/>
      </w:pPr>
      <w:rPr>
        <w:color w:val="90C226"/>
      </w:rPr>
    </w:lvl>
    <w:lvl w:ilvl="1">
      <w:start w:val="1"/>
      <w:numFmt w:val="bullet"/>
      <w:lvlText w:val="o"/>
      <w:lvlJc w:val="left"/>
      <w:pPr>
        <w:ind w:left="1080" w:hanging="360"/>
      </w:pPr>
    </w:lvl>
    <w:lvl w:ilvl="2">
      <w:start w:val="1"/>
      <w:numFmt w:val="bullet"/>
      <w:lvlText w:val="▪"/>
      <w:lvlJc w:val="left"/>
      <w:pPr>
        <w:ind w:left="1800" w:hanging="360"/>
      </w:pPr>
    </w:lvl>
    <w:lvl w:ilvl="3">
      <w:start w:val="1"/>
      <w:numFmt w:val="bullet"/>
      <w:lvlText w:val="●"/>
      <w:lvlJc w:val="left"/>
      <w:pPr>
        <w:ind w:left="2520" w:hanging="360"/>
      </w:pPr>
    </w:lvl>
    <w:lvl w:ilvl="4">
      <w:start w:val="1"/>
      <w:numFmt w:val="bullet"/>
      <w:lvlText w:val="o"/>
      <w:lvlJc w:val="left"/>
      <w:pPr>
        <w:ind w:left="3240" w:hanging="360"/>
      </w:pPr>
    </w:lvl>
    <w:lvl w:ilvl="5">
      <w:start w:val="1"/>
      <w:numFmt w:val="bullet"/>
      <w:lvlText w:val="▪"/>
      <w:lvlJc w:val="left"/>
      <w:pPr>
        <w:ind w:left="3960" w:hanging="360"/>
      </w:pPr>
    </w:lvl>
    <w:lvl w:ilvl="6">
      <w:start w:val="1"/>
      <w:numFmt w:val="bullet"/>
      <w:lvlText w:val="●"/>
      <w:lvlJc w:val="left"/>
      <w:pPr>
        <w:ind w:left="4680" w:hanging="360"/>
      </w:pPr>
    </w:lvl>
    <w:lvl w:ilvl="7">
      <w:start w:val="1"/>
      <w:numFmt w:val="bullet"/>
      <w:lvlText w:val="o"/>
      <w:lvlJc w:val="left"/>
      <w:pPr>
        <w:ind w:left="5400" w:hanging="360"/>
      </w:pPr>
    </w:lvl>
    <w:lvl w:ilvl="8">
      <w:start w:val="1"/>
      <w:numFmt w:val="bullet"/>
      <w:lvlText w:val="▪"/>
      <w:lvlJc w:val="left"/>
      <w:pPr>
        <w:ind w:left="6120" w:hanging="360"/>
      </w:pPr>
    </w:lvl>
  </w:abstractNum>
  <w:abstractNum w:abstractNumId="8" w15:restartNumberingAfterBreak="0">
    <w:nsid w:val="0BDF1B0E"/>
    <w:multiLevelType w:val="multilevel"/>
    <w:tmpl w:val="51E05F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0BE87CC7"/>
    <w:multiLevelType w:val="multilevel"/>
    <w:tmpl w:val="439C0EC0"/>
    <w:lvl w:ilvl="0">
      <w:start w:val="1"/>
      <w:numFmt w:val="bullet"/>
      <w:lvlText w:val="❖"/>
      <w:lvlJc w:val="left"/>
      <w:pPr>
        <w:ind w:left="720" w:hanging="360"/>
      </w:pPr>
      <w:rPr>
        <w:rFonts w:ascii="Noto Sans Symbols" w:eastAsia="Noto Sans Symbols" w:hAnsi="Noto Sans Symbols" w:cs="Noto Sans Symbols"/>
        <w:color w:val="9BBB59"/>
      </w:rPr>
    </w:lvl>
    <w:lvl w:ilvl="1">
      <w:start w:val="1"/>
      <w:numFmt w:val="bullet"/>
      <w:lvlText w:val="⮚"/>
      <w:lvlJc w:val="left"/>
      <w:pPr>
        <w:ind w:left="1440" w:hanging="360"/>
      </w:pPr>
      <w:rPr>
        <w:rFonts w:ascii="Noto Sans Symbols" w:eastAsia="Noto Sans Symbols" w:hAnsi="Noto Sans Symbols" w:cs="Noto Sans Symbols"/>
        <w:color w:val="9BBB59"/>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0E190F49"/>
    <w:multiLevelType w:val="multilevel"/>
    <w:tmpl w:val="3B7EDEE6"/>
    <w:lvl w:ilvl="0">
      <w:start w:val="1"/>
      <w:numFmt w:val="decimal"/>
      <w:lvlText w:val="%1."/>
      <w:lvlJc w:val="left"/>
      <w:pPr>
        <w:ind w:left="720" w:hanging="360"/>
      </w:pPr>
      <w:rPr>
        <w:color w:val="000000"/>
        <w:sz w:val="22"/>
        <w:szCs w:val="22"/>
        <w:highlight w:val="white"/>
      </w:rPr>
    </w:lvl>
    <w:lvl w:ilvl="1">
      <w:start w:val="1"/>
      <w:numFmt w:val="bullet"/>
      <w:lvlText w:val="o"/>
      <w:lvlJc w:val="left"/>
      <w:pPr>
        <w:ind w:left="1440" w:hanging="360"/>
      </w:pPr>
      <w:rPr>
        <w:color w:val="000000"/>
        <w:highlight w:val="white"/>
      </w:r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o"/>
      <w:lvlJc w:val="left"/>
      <w:pPr>
        <w:ind w:left="3600" w:hanging="360"/>
      </w:pPr>
      <w:rPr>
        <w:color w:val="000000"/>
        <w:highlight w:val="white"/>
      </w:r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o"/>
      <w:lvlJc w:val="left"/>
      <w:pPr>
        <w:ind w:left="5760" w:hanging="360"/>
      </w:pPr>
      <w:rPr>
        <w:color w:val="000000"/>
        <w:highlight w:val="white"/>
      </w:rPr>
    </w:lvl>
    <w:lvl w:ilvl="8">
      <w:start w:val="1"/>
      <w:numFmt w:val="bullet"/>
      <w:lvlText w:val="▪"/>
      <w:lvlJc w:val="left"/>
      <w:pPr>
        <w:ind w:left="6480" w:hanging="360"/>
      </w:pPr>
    </w:lvl>
  </w:abstractNum>
  <w:abstractNum w:abstractNumId="11" w15:restartNumberingAfterBreak="0">
    <w:nsid w:val="0F195636"/>
    <w:multiLevelType w:val="multilevel"/>
    <w:tmpl w:val="559A5408"/>
    <w:lvl w:ilvl="0">
      <w:start w:val="1"/>
      <w:numFmt w:val="bullet"/>
      <w:lvlText w:val="❖"/>
      <w:lvlJc w:val="left"/>
      <w:pPr>
        <w:ind w:left="720" w:hanging="360"/>
      </w:pPr>
      <w:rPr>
        <w:rFonts w:ascii="Noto Sans Symbols" w:eastAsia="Noto Sans Symbols" w:hAnsi="Noto Sans Symbols" w:cs="Noto Sans Symbols"/>
        <w:color w:val="9BBB59"/>
      </w:rPr>
    </w:lvl>
    <w:lvl w:ilvl="1">
      <w:start w:val="1"/>
      <w:numFmt w:val="bullet"/>
      <w:lvlText w:val="⮚"/>
      <w:lvlJc w:val="left"/>
      <w:pPr>
        <w:ind w:left="1440" w:hanging="360"/>
      </w:pPr>
      <w:rPr>
        <w:rFonts w:ascii="Noto Sans Symbols" w:eastAsia="Noto Sans Symbols" w:hAnsi="Noto Sans Symbols" w:cs="Noto Sans Symbols"/>
        <w:color w:val="9BBB59"/>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4D858E2"/>
    <w:multiLevelType w:val="multilevel"/>
    <w:tmpl w:val="3EC216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73743D7"/>
    <w:multiLevelType w:val="multilevel"/>
    <w:tmpl w:val="893C5E1A"/>
    <w:lvl w:ilvl="0">
      <w:start w:val="1"/>
      <w:numFmt w:val="bullet"/>
      <w:lvlText w:val="●"/>
      <w:lvlJc w:val="left"/>
      <w:pPr>
        <w:ind w:left="360" w:hanging="360"/>
      </w:pPr>
      <w:rPr>
        <w:rFonts w:ascii="Noto Sans Symbols" w:eastAsia="Noto Sans Symbols" w:hAnsi="Noto Sans Symbols" w:cs="Noto Sans Symbols"/>
        <w:color w:val="90C226"/>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15:restartNumberingAfterBreak="0">
    <w:nsid w:val="1C797501"/>
    <w:multiLevelType w:val="multilevel"/>
    <w:tmpl w:val="F3883BC8"/>
    <w:lvl w:ilvl="0">
      <w:start w:val="1"/>
      <w:numFmt w:val="bullet"/>
      <w:lvlText w:val="●"/>
      <w:lvlJc w:val="left"/>
      <w:pPr>
        <w:ind w:left="360" w:hanging="360"/>
      </w:pPr>
      <w:rPr>
        <w:rFonts w:ascii="Noto Sans Symbols" w:eastAsia="Noto Sans Symbols" w:hAnsi="Noto Sans Symbols" w:cs="Noto Sans Symbols"/>
        <w:color w:val="90C226"/>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 w15:restartNumberingAfterBreak="0">
    <w:nsid w:val="1D3D5217"/>
    <w:multiLevelType w:val="multilevel"/>
    <w:tmpl w:val="FF90F3FA"/>
    <w:lvl w:ilvl="0">
      <w:start w:val="1"/>
      <w:numFmt w:val="bullet"/>
      <w:lvlText w:val="⮚"/>
      <w:lvlJc w:val="left"/>
      <w:pPr>
        <w:ind w:left="720" w:hanging="360"/>
      </w:pPr>
      <w:rPr>
        <w:rFonts w:ascii="Noto Sans Symbols" w:eastAsia="Noto Sans Symbols" w:hAnsi="Noto Sans Symbols" w:cs="Noto Sans Symbols"/>
        <w:color w:val="9BBB59"/>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1D4C15F6"/>
    <w:multiLevelType w:val="multilevel"/>
    <w:tmpl w:val="514C57EE"/>
    <w:lvl w:ilvl="0">
      <w:start w:val="1"/>
      <w:numFmt w:val="bullet"/>
      <w:lvlText w:val="⮚"/>
      <w:lvlJc w:val="left"/>
      <w:pPr>
        <w:ind w:left="360" w:hanging="360"/>
      </w:pPr>
      <w:rPr>
        <w:rFonts w:ascii="Noto Sans Symbols" w:eastAsia="Noto Sans Symbols" w:hAnsi="Noto Sans Symbols" w:cs="Noto Sans Symbols"/>
        <w:color w:val="9BBB59"/>
      </w:rPr>
    </w:lvl>
    <w:lvl w:ilvl="1">
      <w:start w:val="1"/>
      <w:numFmt w:val="bullet"/>
      <w:lvlText w:val="o"/>
      <w:lvlJc w:val="left"/>
      <w:pPr>
        <w:ind w:left="360" w:hanging="360"/>
      </w:pPr>
      <w:rPr>
        <w:rFonts w:ascii="Courier New" w:eastAsia="Courier New" w:hAnsi="Courier New" w:cs="Courier New"/>
      </w:rPr>
    </w:lvl>
    <w:lvl w:ilvl="2">
      <w:start w:val="1"/>
      <w:numFmt w:val="bullet"/>
      <w:lvlText w:val="▪"/>
      <w:lvlJc w:val="left"/>
      <w:pPr>
        <w:ind w:left="108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rPr>
    </w:lvl>
    <w:lvl w:ilvl="4">
      <w:start w:val="1"/>
      <w:numFmt w:val="bullet"/>
      <w:lvlText w:val="o"/>
      <w:lvlJc w:val="left"/>
      <w:pPr>
        <w:ind w:left="2520" w:hanging="360"/>
      </w:pPr>
      <w:rPr>
        <w:rFonts w:ascii="Courier New" w:eastAsia="Courier New" w:hAnsi="Courier New" w:cs="Courier New"/>
      </w:rPr>
    </w:lvl>
    <w:lvl w:ilvl="5">
      <w:start w:val="1"/>
      <w:numFmt w:val="bullet"/>
      <w:lvlText w:val="▪"/>
      <w:lvlJc w:val="left"/>
      <w:pPr>
        <w:ind w:left="3240" w:hanging="360"/>
      </w:pPr>
      <w:rPr>
        <w:rFonts w:ascii="Noto Sans Symbols" w:eastAsia="Noto Sans Symbols" w:hAnsi="Noto Sans Symbols" w:cs="Noto Sans Symbols"/>
      </w:rPr>
    </w:lvl>
    <w:lvl w:ilvl="6">
      <w:start w:val="1"/>
      <w:numFmt w:val="bullet"/>
      <w:lvlText w:val="●"/>
      <w:lvlJc w:val="left"/>
      <w:pPr>
        <w:ind w:left="3960" w:hanging="360"/>
      </w:pPr>
      <w:rPr>
        <w:rFonts w:ascii="Noto Sans Symbols" w:eastAsia="Noto Sans Symbols" w:hAnsi="Noto Sans Symbols" w:cs="Noto Sans Symbols"/>
      </w:rPr>
    </w:lvl>
    <w:lvl w:ilvl="7">
      <w:start w:val="1"/>
      <w:numFmt w:val="bullet"/>
      <w:lvlText w:val="o"/>
      <w:lvlJc w:val="left"/>
      <w:pPr>
        <w:ind w:left="4680" w:hanging="360"/>
      </w:pPr>
      <w:rPr>
        <w:rFonts w:ascii="Courier New" w:eastAsia="Courier New" w:hAnsi="Courier New" w:cs="Courier New"/>
      </w:rPr>
    </w:lvl>
    <w:lvl w:ilvl="8">
      <w:start w:val="1"/>
      <w:numFmt w:val="bullet"/>
      <w:lvlText w:val="▪"/>
      <w:lvlJc w:val="left"/>
      <w:pPr>
        <w:ind w:left="5400" w:hanging="360"/>
      </w:pPr>
      <w:rPr>
        <w:rFonts w:ascii="Noto Sans Symbols" w:eastAsia="Noto Sans Symbols" w:hAnsi="Noto Sans Symbols" w:cs="Noto Sans Symbols"/>
      </w:rPr>
    </w:lvl>
  </w:abstractNum>
  <w:abstractNum w:abstractNumId="17" w15:restartNumberingAfterBreak="0">
    <w:nsid w:val="20C137E2"/>
    <w:multiLevelType w:val="multilevel"/>
    <w:tmpl w:val="2C30B610"/>
    <w:lvl w:ilvl="0">
      <w:start w:val="1"/>
      <w:numFmt w:val="bullet"/>
      <w:lvlText w:val="●"/>
      <w:lvlJc w:val="left"/>
      <w:pPr>
        <w:ind w:left="360" w:hanging="360"/>
      </w:pPr>
      <w:rPr>
        <w:rFonts w:ascii="Noto Sans Symbols" w:eastAsia="Noto Sans Symbols" w:hAnsi="Noto Sans Symbols" w:cs="Noto Sans Symbols"/>
        <w:color w:val="90C226"/>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8" w15:restartNumberingAfterBreak="0">
    <w:nsid w:val="26ED17BB"/>
    <w:multiLevelType w:val="multilevel"/>
    <w:tmpl w:val="1D500E76"/>
    <w:lvl w:ilvl="0">
      <w:start w:val="1"/>
      <w:numFmt w:val="bullet"/>
      <w:lvlText w:val="❖"/>
      <w:lvlJc w:val="left"/>
      <w:pPr>
        <w:ind w:left="720" w:hanging="360"/>
      </w:pPr>
      <w:rPr>
        <w:rFonts w:ascii="Noto Sans Symbols" w:eastAsia="Noto Sans Symbols" w:hAnsi="Noto Sans Symbols" w:cs="Noto Sans Symbols"/>
        <w:color w:val="9BBB59"/>
      </w:rPr>
    </w:lvl>
    <w:lvl w:ilvl="1">
      <w:start w:val="1"/>
      <w:numFmt w:val="bullet"/>
      <w:lvlText w:val="⮚"/>
      <w:lvlJc w:val="left"/>
      <w:pPr>
        <w:ind w:left="1440" w:hanging="360"/>
      </w:pPr>
      <w:rPr>
        <w:rFonts w:ascii="Noto Sans Symbols" w:eastAsia="Noto Sans Symbols" w:hAnsi="Noto Sans Symbols" w:cs="Noto Sans Symbols"/>
        <w:color w:val="9BBB59"/>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294C0D17"/>
    <w:multiLevelType w:val="multilevel"/>
    <w:tmpl w:val="B2061C28"/>
    <w:lvl w:ilvl="0">
      <w:start w:val="1"/>
      <w:numFmt w:val="bullet"/>
      <w:lvlText w:val="⮚"/>
      <w:lvlJc w:val="left"/>
      <w:pPr>
        <w:ind w:left="720" w:hanging="360"/>
      </w:pPr>
      <w:rPr>
        <w:rFonts w:ascii="Noto Sans Symbols" w:eastAsia="Noto Sans Symbols" w:hAnsi="Noto Sans Symbols" w:cs="Noto Sans Symbols"/>
        <w:color w:val="9BBB59"/>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295A0F3E"/>
    <w:multiLevelType w:val="multilevel"/>
    <w:tmpl w:val="FDC2BBC8"/>
    <w:lvl w:ilvl="0">
      <w:start w:val="1"/>
      <w:numFmt w:val="bullet"/>
      <w:lvlText w:val="⮚"/>
      <w:lvlJc w:val="left"/>
      <w:pPr>
        <w:ind w:left="720" w:hanging="360"/>
      </w:pPr>
      <w:rPr>
        <w:rFonts w:ascii="Noto Sans Symbols" w:eastAsia="Noto Sans Symbols" w:hAnsi="Noto Sans Symbols" w:cs="Noto Sans Symbols"/>
        <w:color w:val="90C22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298B073B"/>
    <w:multiLevelType w:val="multilevel"/>
    <w:tmpl w:val="22C8CFF2"/>
    <w:lvl w:ilvl="0">
      <w:start w:val="1"/>
      <w:numFmt w:val="bullet"/>
      <w:lvlText w:val="●"/>
      <w:lvlJc w:val="left"/>
      <w:pPr>
        <w:ind w:left="360" w:hanging="360"/>
      </w:pPr>
      <w:rPr>
        <w:rFonts w:ascii="Noto Sans Symbols" w:eastAsia="Noto Sans Symbols" w:hAnsi="Noto Sans Symbols" w:cs="Noto Sans Symbols"/>
        <w:color w:val="90C226"/>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2" w15:restartNumberingAfterBreak="0">
    <w:nsid w:val="2D671317"/>
    <w:multiLevelType w:val="multilevel"/>
    <w:tmpl w:val="04D4B224"/>
    <w:lvl w:ilvl="0">
      <w:start w:val="1"/>
      <w:numFmt w:val="bullet"/>
      <w:lvlText w:val="❖"/>
      <w:lvlJc w:val="left"/>
      <w:pPr>
        <w:ind w:left="720" w:hanging="360"/>
      </w:pPr>
      <w:rPr>
        <w:rFonts w:ascii="Noto Sans Symbols" w:eastAsia="Noto Sans Symbols" w:hAnsi="Noto Sans Symbols" w:cs="Noto Sans Symbols"/>
        <w:color w:val="9BBB59"/>
      </w:rPr>
    </w:lvl>
    <w:lvl w:ilvl="1">
      <w:start w:val="1"/>
      <w:numFmt w:val="bullet"/>
      <w:lvlText w:val="⮚"/>
      <w:lvlJc w:val="left"/>
      <w:pPr>
        <w:ind w:left="1440" w:hanging="360"/>
      </w:pPr>
      <w:rPr>
        <w:rFonts w:ascii="Noto Sans Symbols" w:eastAsia="Noto Sans Symbols" w:hAnsi="Noto Sans Symbols" w:cs="Noto Sans Symbols"/>
        <w:color w:val="9BBB59"/>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311B17FD"/>
    <w:multiLevelType w:val="multilevel"/>
    <w:tmpl w:val="D9C87AB2"/>
    <w:lvl w:ilvl="0">
      <w:start w:val="1"/>
      <w:numFmt w:val="bullet"/>
      <w:lvlText w:val="⮚"/>
      <w:lvlJc w:val="left"/>
      <w:pPr>
        <w:ind w:left="720" w:hanging="360"/>
      </w:pPr>
      <w:rPr>
        <w:rFonts w:ascii="Noto Sans Symbols" w:eastAsia="Noto Sans Symbols" w:hAnsi="Noto Sans Symbols" w:cs="Noto Sans Symbols"/>
        <w:color w:val="9BBB59"/>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31803330"/>
    <w:multiLevelType w:val="multilevel"/>
    <w:tmpl w:val="EAB6C684"/>
    <w:lvl w:ilvl="0">
      <w:start w:val="1"/>
      <w:numFmt w:val="bullet"/>
      <w:lvlText w:val="❖"/>
      <w:lvlJc w:val="left"/>
      <w:pPr>
        <w:ind w:left="720" w:hanging="360"/>
      </w:pPr>
      <w:rPr>
        <w:rFonts w:ascii="Noto Sans Symbols" w:eastAsia="Noto Sans Symbols" w:hAnsi="Noto Sans Symbols" w:cs="Noto Sans Symbols"/>
        <w:color w:val="9BBB59"/>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33D0683B"/>
    <w:multiLevelType w:val="multilevel"/>
    <w:tmpl w:val="F0EA08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33EA6777"/>
    <w:multiLevelType w:val="multilevel"/>
    <w:tmpl w:val="3BB63AF4"/>
    <w:lvl w:ilvl="0">
      <w:start w:val="1"/>
      <w:numFmt w:val="bullet"/>
      <w:lvlText w:val="●"/>
      <w:lvlJc w:val="left"/>
      <w:pPr>
        <w:ind w:left="360" w:hanging="360"/>
      </w:pPr>
      <w:rPr>
        <w:rFonts w:ascii="Noto Sans Symbols" w:eastAsia="Noto Sans Symbols" w:hAnsi="Noto Sans Symbols" w:cs="Noto Sans Symbols"/>
        <w:color w:val="9BBB59"/>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7" w15:restartNumberingAfterBreak="0">
    <w:nsid w:val="35640010"/>
    <w:multiLevelType w:val="multilevel"/>
    <w:tmpl w:val="03B207BC"/>
    <w:lvl w:ilvl="0">
      <w:start w:val="1"/>
      <w:numFmt w:val="bullet"/>
      <w:lvlText w:val="⮚"/>
      <w:lvlJc w:val="left"/>
      <w:pPr>
        <w:ind w:left="720" w:hanging="360"/>
      </w:pPr>
      <w:rPr>
        <w:rFonts w:ascii="Noto Sans Symbols" w:eastAsia="Noto Sans Symbols" w:hAnsi="Noto Sans Symbols" w:cs="Noto Sans Symbols"/>
        <w:color w:val="9BBB59"/>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35F00408"/>
    <w:multiLevelType w:val="multilevel"/>
    <w:tmpl w:val="8814DF76"/>
    <w:lvl w:ilvl="0">
      <w:start w:val="1"/>
      <w:numFmt w:val="bullet"/>
      <w:lvlText w:val="⮚"/>
      <w:lvlJc w:val="left"/>
      <w:pPr>
        <w:ind w:left="720" w:hanging="360"/>
      </w:pPr>
      <w:rPr>
        <w:rFonts w:ascii="Noto Sans Symbols" w:eastAsia="Noto Sans Symbols" w:hAnsi="Noto Sans Symbols" w:cs="Noto Sans Symbols"/>
        <w:color w:val="9BBB59"/>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38746A9A"/>
    <w:multiLevelType w:val="multilevel"/>
    <w:tmpl w:val="D7A8071C"/>
    <w:lvl w:ilvl="0">
      <w:start w:val="1"/>
      <w:numFmt w:val="bullet"/>
      <w:lvlText w:val="●"/>
      <w:lvlJc w:val="left"/>
      <w:pPr>
        <w:ind w:left="360" w:hanging="360"/>
      </w:pPr>
      <w:rPr>
        <w:rFonts w:ascii="Noto Sans Symbols" w:eastAsia="Noto Sans Symbols" w:hAnsi="Noto Sans Symbols" w:cs="Noto Sans Symbols"/>
        <w:color w:val="90C226"/>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0" w15:restartNumberingAfterBreak="0">
    <w:nsid w:val="3D6C2630"/>
    <w:multiLevelType w:val="multilevel"/>
    <w:tmpl w:val="92CE79A0"/>
    <w:lvl w:ilvl="0">
      <w:start w:val="1"/>
      <w:numFmt w:val="bullet"/>
      <w:lvlText w:val="❖"/>
      <w:lvlJc w:val="left"/>
      <w:pPr>
        <w:ind w:left="720" w:hanging="360"/>
      </w:pPr>
      <w:rPr>
        <w:rFonts w:ascii="Noto Sans Symbols" w:eastAsia="Noto Sans Symbols" w:hAnsi="Noto Sans Symbols" w:cs="Noto Sans Symbols"/>
        <w:color w:val="90C22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441467F8"/>
    <w:multiLevelType w:val="multilevel"/>
    <w:tmpl w:val="B8C4BA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46671D30"/>
    <w:multiLevelType w:val="multilevel"/>
    <w:tmpl w:val="C724267A"/>
    <w:lvl w:ilvl="0">
      <w:start w:val="1"/>
      <w:numFmt w:val="bullet"/>
      <w:lvlText w:val="⮚"/>
      <w:lvlJc w:val="left"/>
      <w:pPr>
        <w:ind w:left="720" w:hanging="360"/>
      </w:pPr>
      <w:rPr>
        <w:rFonts w:ascii="Noto Sans Symbols" w:eastAsia="Noto Sans Symbols" w:hAnsi="Noto Sans Symbols" w:cs="Noto Sans Symbols"/>
        <w:color w:val="9BBB59"/>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46B96C8F"/>
    <w:multiLevelType w:val="multilevel"/>
    <w:tmpl w:val="F26CDC24"/>
    <w:lvl w:ilvl="0">
      <w:start w:val="1"/>
      <w:numFmt w:val="bullet"/>
      <w:lvlText w:val="●"/>
      <w:lvlJc w:val="left"/>
      <w:pPr>
        <w:ind w:left="720" w:hanging="360"/>
      </w:pPr>
      <w:rPr>
        <w:color w:val="000000"/>
      </w:rPr>
    </w:lvl>
    <w:lvl w:ilvl="1">
      <w:start w:val="1"/>
      <w:numFmt w:val="bullet"/>
      <w:lvlText w:val="o"/>
      <w:lvlJc w:val="left"/>
      <w:pPr>
        <w:ind w:left="1440" w:hanging="360"/>
      </w:pPr>
    </w:lvl>
    <w:lvl w:ilvl="2">
      <w:start w:val="1"/>
      <w:numFmt w:val="bullet"/>
      <w:lvlText w:val="▪"/>
      <w:lvlJc w:val="left"/>
      <w:pPr>
        <w:ind w:left="2160" w:hanging="360"/>
      </w:pPr>
      <w:rPr>
        <w:color w:val="000000"/>
      </w:rPr>
    </w:lvl>
    <w:lvl w:ilvl="3">
      <w:start w:val="1"/>
      <w:numFmt w:val="bullet"/>
      <w:lvlText w:val="●"/>
      <w:lvlJc w:val="left"/>
      <w:pPr>
        <w:ind w:left="2880" w:hanging="360"/>
      </w:pPr>
      <w:rPr>
        <w:color w:val="000000"/>
      </w:rPr>
    </w:lvl>
    <w:lvl w:ilvl="4">
      <w:start w:val="1"/>
      <w:numFmt w:val="bullet"/>
      <w:lvlText w:val="o"/>
      <w:lvlJc w:val="left"/>
      <w:pPr>
        <w:ind w:left="3600" w:hanging="360"/>
      </w:pPr>
    </w:lvl>
    <w:lvl w:ilvl="5">
      <w:start w:val="1"/>
      <w:numFmt w:val="bullet"/>
      <w:lvlText w:val="▪"/>
      <w:lvlJc w:val="left"/>
      <w:pPr>
        <w:ind w:left="4320" w:hanging="360"/>
      </w:pPr>
      <w:rPr>
        <w:color w:val="000000"/>
      </w:rPr>
    </w:lvl>
    <w:lvl w:ilvl="6">
      <w:start w:val="1"/>
      <w:numFmt w:val="bullet"/>
      <w:lvlText w:val="●"/>
      <w:lvlJc w:val="left"/>
      <w:pPr>
        <w:ind w:left="5040" w:hanging="360"/>
      </w:pPr>
      <w:rPr>
        <w:color w:val="000000"/>
      </w:rPr>
    </w:lvl>
    <w:lvl w:ilvl="7">
      <w:start w:val="1"/>
      <w:numFmt w:val="bullet"/>
      <w:lvlText w:val="o"/>
      <w:lvlJc w:val="left"/>
      <w:pPr>
        <w:ind w:left="5760" w:hanging="360"/>
      </w:pPr>
    </w:lvl>
    <w:lvl w:ilvl="8">
      <w:start w:val="1"/>
      <w:numFmt w:val="bullet"/>
      <w:lvlText w:val="▪"/>
      <w:lvlJc w:val="left"/>
      <w:pPr>
        <w:ind w:left="6480" w:hanging="360"/>
      </w:pPr>
      <w:rPr>
        <w:color w:val="000000"/>
      </w:rPr>
    </w:lvl>
  </w:abstractNum>
  <w:abstractNum w:abstractNumId="34" w15:restartNumberingAfterBreak="0">
    <w:nsid w:val="46C41E79"/>
    <w:multiLevelType w:val="multilevel"/>
    <w:tmpl w:val="86120852"/>
    <w:lvl w:ilvl="0">
      <w:start w:val="1"/>
      <w:numFmt w:val="bullet"/>
      <w:lvlText w:val="●"/>
      <w:lvlJc w:val="left"/>
      <w:pPr>
        <w:ind w:left="360" w:hanging="360"/>
      </w:pPr>
      <w:rPr>
        <w:rFonts w:ascii="Noto Sans Symbols" w:eastAsia="Noto Sans Symbols" w:hAnsi="Noto Sans Symbols" w:cs="Noto Sans Symbols"/>
        <w:color w:val="9BBB59"/>
      </w:rPr>
    </w:lvl>
    <w:lvl w:ilvl="1">
      <w:start w:val="1"/>
      <w:numFmt w:val="bullet"/>
      <w:lvlText w:val="●"/>
      <w:lvlJc w:val="left"/>
      <w:pPr>
        <w:ind w:left="1080" w:hanging="360"/>
      </w:pPr>
      <w:rPr>
        <w:rFonts w:ascii="Noto Sans Symbols" w:eastAsia="Noto Sans Symbols" w:hAnsi="Noto Sans Symbols" w:cs="Noto Sans Symbols"/>
        <w:color w:val="9BBB59"/>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5" w15:restartNumberingAfterBreak="0">
    <w:nsid w:val="482160C0"/>
    <w:multiLevelType w:val="multilevel"/>
    <w:tmpl w:val="C76292EE"/>
    <w:lvl w:ilvl="0">
      <w:start w:val="1"/>
      <w:numFmt w:val="bullet"/>
      <w:lvlText w:val="⮚"/>
      <w:lvlJc w:val="left"/>
      <w:pPr>
        <w:ind w:left="360" w:hanging="360"/>
      </w:pPr>
      <w:rPr>
        <w:rFonts w:ascii="Noto Sans Symbols" w:eastAsia="Noto Sans Symbols" w:hAnsi="Noto Sans Symbols" w:cs="Noto Sans Symbols"/>
        <w:color w:val="90C226"/>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6" w15:restartNumberingAfterBreak="0">
    <w:nsid w:val="496B461B"/>
    <w:multiLevelType w:val="multilevel"/>
    <w:tmpl w:val="9614ED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497B2909"/>
    <w:multiLevelType w:val="multilevel"/>
    <w:tmpl w:val="FFCE17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4A526986"/>
    <w:multiLevelType w:val="multilevel"/>
    <w:tmpl w:val="04B4CF70"/>
    <w:lvl w:ilvl="0">
      <w:start w:val="1"/>
      <w:numFmt w:val="bullet"/>
      <w:lvlText w:val="❖"/>
      <w:lvlJc w:val="left"/>
      <w:pPr>
        <w:ind w:left="720" w:hanging="360"/>
      </w:pPr>
      <w:rPr>
        <w:rFonts w:ascii="Noto Sans Symbols" w:eastAsia="Noto Sans Symbols" w:hAnsi="Noto Sans Symbols" w:cs="Noto Sans Symbols"/>
        <w:color w:val="9BBB59"/>
      </w:rPr>
    </w:lvl>
    <w:lvl w:ilvl="1">
      <w:start w:val="1"/>
      <w:numFmt w:val="bullet"/>
      <w:lvlText w:val="⮚"/>
      <w:lvlJc w:val="left"/>
      <w:pPr>
        <w:ind w:left="1440" w:hanging="360"/>
      </w:pPr>
      <w:rPr>
        <w:rFonts w:ascii="Noto Sans Symbols" w:eastAsia="Noto Sans Symbols" w:hAnsi="Noto Sans Symbols" w:cs="Noto Sans Symbols"/>
        <w:color w:val="9BBB59"/>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4AAD193C"/>
    <w:multiLevelType w:val="multilevel"/>
    <w:tmpl w:val="B35A08CA"/>
    <w:lvl w:ilvl="0">
      <w:start w:val="1"/>
      <w:numFmt w:val="bullet"/>
      <w:lvlText w:val="●"/>
      <w:lvlJc w:val="left"/>
      <w:pPr>
        <w:ind w:left="360" w:hanging="360"/>
      </w:pPr>
      <w:rPr>
        <w:rFonts w:ascii="Noto Sans Symbols" w:eastAsia="Noto Sans Symbols" w:hAnsi="Noto Sans Symbols" w:cs="Noto Sans Symbols"/>
        <w:color w:val="90C226"/>
      </w:rPr>
    </w:lvl>
    <w:lvl w:ilvl="1">
      <w:start w:val="1"/>
      <w:numFmt w:val="bullet"/>
      <w:lvlText w:val="●"/>
      <w:lvlJc w:val="left"/>
      <w:pPr>
        <w:ind w:left="1080" w:hanging="360"/>
      </w:pPr>
      <w:rPr>
        <w:rFonts w:ascii="Noto Sans Symbols" w:eastAsia="Noto Sans Symbols" w:hAnsi="Noto Sans Symbols" w:cs="Noto Sans Symbols"/>
        <w:color w:val="9BBB59"/>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0" w15:restartNumberingAfterBreak="0">
    <w:nsid w:val="4D4C0FA0"/>
    <w:multiLevelType w:val="multilevel"/>
    <w:tmpl w:val="452E4438"/>
    <w:lvl w:ilvl="0">
      <w:start w:val="1"/>
      <w:numFmt w:val="bullet"/>
      <w:lvlText w:val="❖"/>
      <w:lvlJc w:val="left"/>
      <w:pPr>
        <w:ind w:left="720" w:hanging="360"/>
      </w:pPr>
      <w:rPr>
        <w:rFonts w:ascii="Noto Sans Symbols" w:eastAsia="Noto Sans Symbols" w:hAnsi="Noto Sans Symbols" w:cs="Noto Sans Symbols"/>
        <w:color w:val="90C22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4E3214F7"/>
    <w:multiLevelType w:val="multilevel"/>
    <w:tmpl w:val="F966880E"/>
    <w:lvl w:ilvl="0">
      <w:numFmt w:val="bullet"/>
      <w:lvlText w:val="-"/>
      <w:lvlJc w:val="left"/>
      <w:pPr>
        <w:ind w:left="720" w:hanging="360"/>
      </w:pPr>
      <w:rPr>
        <w:rFonts w:ascii="Arial" w:eastAsia="Arial" w:hAnsi="Arial" w:cs="Arial"/>
        <w:i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4E7C273F"/>
    <w:multiLevelType w:val="multilevel"/>
    <w:tmpl w:val="B16CEF7A"/>
    <w:lvl w:ilvl="0">
      <w:start w:val="1"/>
      <w:numFmt w:val="bullet"/>
      <w:lvlText w:val="❖"/>
      <w:lvlJc w:val="left"/>
      <w:pPr>
        <w:ind w:left="720" w:hanging="360"/>
      </w:pPr>
      <w:rPr>
        <w:color w:val="54A021"/>
      </w:rPr>
    </w:lvl>
    <w:lvl w:ilvl="1">
      <w:start w:val="1"/>
      <w:numFmt w:val="bullet"/>
      <w:lvlText w:val="o"/>
      <w:lvlJc w:val="left"/>
      <w:pPr>
        <w:ind w:left="1440" w:hanging="360"/>
      </w:pPr>
      <w:rPr>
        <w:rFonts w:ascii="Courier New" w:eastAsia="Courier New" w:hAnsi="Courier New" w:cs="Courier New"/>
        <w:color w:val="90C226"/>
      </w:r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o"/>
      <w:lvlJc w:val="left"/>
      <w:pPr>
        <w:ind w:left="3600" w:hanging="360"/>
      </w:pPr>
      <w:rPr>
        <w:color w:val="000000"/>
      </w:r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o"/>
      <w:lvlJc w:val="left"/>
      <w:pPr>
        <w:ind w:left="5760" w:hanging="360"/>
      </w:pPr>
      <w:rPr>
        <w:color w:val="000000"/>
      </w:rPr>
    </w:lvl>
    <w:lvl w:ilvl="8">
      <w:start w:val="1"/>
      <w:numFmt w:val="bullet"/>
      <w:lvlText w:val="▪"/>
      <w:lvlJc w:val="left"/>
      <w:pPr>
        <w:ind w:left="6480" w:hanging="360"/>
      </w:pPr>
    </w:lvl>
  </w:abstractNum>
  <w:abstractNum w:abstractNumId="43" w15:restartNumberingAfterBreak="0">
    <w:nsid w:val="4F82689F"/>
    <w:multiLevelType w:val="multilevel"/>
    <w:tmpl w:val="C5DC1E44"/>
    <w:lvl w:ilvl="0">
      <w:numFmt w:val="bullet"/>
      <w:lvlText w:val="-"/>
      <w:lvlJc w:val="left"/>
      <w:pPr>
        <w:ind w:left="720" w:hanging="360"/>
      </w:pPr>
      <w:rPr>
        <w:rFonts w:ascii="Arial" w:eastAsia="Arial" w:hAnsi="Arial" w:cs="Arial"/>
        <w:i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513C41FE"/>
    <w:multiLevelType w:val="multilevel"/>
    <w:tmpl w:val="03006178"/>
    <w:lvl w:ilvl="0">
      <w:start w:val="1"/>
      <w:numFmt w:val="decimal"/>
      <w:lvlText w:val="%1."/>
      <w:lvlJc w:val="left"/>
      <w:pPr>
        <w:ind w:left="720" w:hanging="360"/>
      </w:pPr>
      <w:rPr>
        <w:color w:val="000000"/>
        <w:sz w:val="18"/>
        <w:szCs w:val="18"/>
        <w:highlight w:val="white"/>
      </w:rPr>
    </w:lvl>
    <w:lvl w:ilvl="1">
      <w:start w:val="1"/>
      <w:numFmt w:val="bullet"/>
      <w:lvlText w:val="o"/>
      <w:lvlJc w:val="left"/>
      <w:pPr>
        <w:ind w:left="1440" w:hanging="360"/>
      </w:pPr>
      <w:rPr>
        <w:color w:val="000000"/>
        <w:highlight w:val="white"/>
      </w:r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o"/>
      <w:lvlJc w:val="left"/>
      <w:pPr>
        <w:ind w:left="3600" w:hanging="360"/>
      </w:pPr>
      <w:rPr>
        <w:color w:val="000000"/>
        <w:highlight w:val="white"/>
      </w:r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o"/>
      <w:lvlJc w:val="left"/>
      <w:pPr>
        <w:ind w:left="5760" w:hanging="360"/>
      </w:pPr>
      <w:rPr>
        <w:color w:val="000000"/>
        <w:highlight w:val="white"/>
      </w:rPr>
    </w:lvl>
    <w:lvl w:ilvl="8">
      <w:start w:val="1"/>
      <w:numFmt w:val="bullet"/>
      <w:lvlText w:val="▪"/>
      <w:lvlJc w:val="left"/>
      <w:pPr>
        <w:ind w:left="6480" w:hanging="360"/>
      </w:pPr>
    </w:lvl>
  </w:abstractNum>
  <w:abstractNum w:abstractNumId="45" w15:restartNumberingAfterBreak="0">
    <w:nsid w:val="547C6FDF"/>
    <w:multiLevelType w:val="multilevel"/>
    <w:tmpl w:val="F73E9222"/>
    <w:lvl w:ilvl="0">
      <w:start w:val="1"/>
      <w:numFmt w:val="bullet"/>
      <w:lvlText w:val="⮚"/>
      <w:lvlJc w:val="left"/>
      <w:pPr>
        <w:ind w:left="360" w:hanging="360"/>
      </w:pPr>
      <w:rPr>
        <w:rFonts w:ascii="Noto Sans Symbols" w:eastAsia="Noto Sans Symbols" w:hAnsi="Noto Sans Symbols" w:cs="Noto Sans Symbols"/>
        <w:color w:val="9BBB59"/>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55833A2B"/>
    <w:multiLevelType w:val="multilevel"/>
    <w:tmpl w:val="61F8FACA"/>
    <w:lvl w:ilvl="0">
      <w:start w:val="1"/>
      <w:numFmt w:val="bullet"/>
      <w:lvlText w:val="●"/>
      <w:lvlJc w:val="left"/>
      <w:pPr>
        <w:ind w:left="360" w:hanging="360"/>
      </w:pPr>
      <w:rPr>
        <w:rFonts w:ascii="Noto Sans Symbols" w:eastAsia="Noto Sans Symbols" w:hAnsi="Noto Sans Symbols" w:cs="Noto Sans Symbols"/>
        <w:color w:val="9BBB59"/>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5A76275C"/>
    <w:multiLevelType w:val="multilevel"/>
    <w:tmpl w:val="542A5B68"/>
    <w:lvl w:ilvl="0">
      <w:start w:val="1"/>
      <w:numFmt w:val="bullet"/>
      <w:lvlText w:val="⮚"/>
      <w:lvlJc w:val="left"/>
      <w:pPr>
        <w:ind w:left="720" w:hanging="360"/>
      </w:pPr>
      <w:rPr>
        <w:rFonts w:ascii="Noto Sans Symbols" w:eastAsia="Noto Sans Symbols" w:hAnsi="Noto Sans Symbols" w:cs="Noto Sans Symbols"/>
        <w:color w:val="90C22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15:restartNumberingAfterBreak="0">
    <w:nsid w:val="5ABB7FC6"/>
    <w:multiLevelType w:val="multilevel"/>
    <w:tmpl w:val="2152BE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5BCA2EAA"/>
    <w:multiLevelType w:val="multilevel"/>
    <w:tmpl w:val="D67CD35C"/>
    <w:lvl w:ilvl="0">
      <w:start w:val="1"/>
      <w:numFmt w:val="bullet"/>
      <w:lvlText w:val="●"/>
      <w:lvlJc w:val="left"/>
      <w:pPr>
        <w:ind w:left="360" w:hanging="360"/>
      </w:pPr>
      <w:rPr>
        <w:rFonts w:ascii="Noto Sans Symbols" w:eastAsia="Noto Sans Symbols" w:hAnsi="Noto Sans Symbols" w:cs="Noto Sans Symbols"/>
      </w:rPr>
    </w:lvl>
    <w:lvl w:ilvl="1">
      <w:start w:val="1"/>
      <w:numFmt w:val="lowerRoman"/>
      <w:lvlText w:val="%2)"/>
      <w:lvlJc w:val="left"/>
      <w:pPr>
        <w:ind w:left="1080" w:hanging="360"/>
      </w:pPr>
      <w:rPr>
        <w:rFonts w:ascii="Trebuchet MS" w:eastAsia="Trebuchet MS" w:hAnsi="Trebuchet MS" w:cs="Trebuchet MS"/>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0" w15:restartNumberingAfterBreak="0">
    <w:nsid w:val="5E29276C"/>
    <w:multiLevelType w:val="multilevel"/>
    <w:tmpl w:val="02A8351C"/>
    <w:lvl w:ilvl="0">
      <w:numFmt w:val="bullet"/>
      <w:lvlText w:val="-"/>
      <w:lvlJc w:val="left"/>
      <w:pPr>
        <w:ind w:left="720" w:hanging="360"/>
      </w:pPr>
      <w:rPr>
        <w:rFonts w:ascii="Arial" w:eastAsia="Arial" w:hAnsi="Arial" w:cs="Arial"/>
        <w:i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60C22CE9"/>
    <w:multiLevelType w:val="multilevel"/>
    <w:tmpl w:val="4A4A85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61F00535"/>
    <w:multiLevelType w:val="multilevel"/>
    <w:tmpl w:val="DF1480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63806CA7"/>
    <w:multiLevelType w:val="multilevel"/>
    <w:tmpl w:val="2E746DF4"/>
    <w:lvl w:ilvl="0">
      <w:start w:val="1"/>
      <w:numFmt w:val="bullet"/>
      <w:lvlText w:val="⮚"/>
      <w:lvlJc w:val="left"/>
      <w:pPr>
        <w:ind w:left="360" w:hanging="360"/>
      </w:pPr>
      <w:rPr>
        <w:rFonts w:ascii="Noto Sans Symbols" w:eastAsia="Noto Sans Symbols" w:hAnsi="Noto Sans Symbols" w:cs="Noto Sans Symbols"/>
        <w:color w:val="9BBB59"/>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4" w15:restartNumberingAfterBreak="0">
    <w:nsid w:val="64FA21F1"/>
    <w:multiLevelType w:val="multilevel"/>
    <w:tmpl w:val="AF1E931C"/>
    <w:lvl w:ilvl="0">
      <w:start w:val="1"/>
      <w:numFmt w:val="bullet"/>
      <w:lvlText w:val="⮚"/>
      <w:lvlJc w:val="left"/>
      <w:pPr>
        <w:ind w:left="360" w:hanging="360"/>
      </w:pPr>
      <w:rPr>
        <w:rFonts w:ascii="Noto Sans Symbols" w:eastAsia="Noto Sans Symbols" w:hAnsi="Noto Sans Symbols" w:cs="Noto Sans Symbols"/>
        <w:color w:val="9BBB59"/>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5" w15:restartNumberingAfterBreak="0">
    <w:nsid w:val="67C82495"/>
    <w:multiLevelType w:val="multilevel"/>
    <w:tmpl w:val="60AAF5F2"/>
    <w:lvl w:ilvl="0">
      <w:start w:val="1"/>
      <w:numFmt w:val="bullet"/>
      <w:lvlText w:val="●"/>
      <w:lvlJc w:val="left"/>
      <w:pPr>
        <w:ind w:left="360" w:hanging="360"/>
      </w:pPr>
      <w:rPr>
        <w:rFonts w:ascii="Noto Sans Symbols" w:eastAsia="Noto Sans Symbols" w:hAnsi="Noto Sans Symbols" w:cs="Noto Sans Symbols"/>
        <w:color w:val="9BBB59"/>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6" w15:restartNumberingAfterBreak="0">
    <w:nsid w:val="68764F8C"/>
    <w:multiLevelType w:val="multilevel"/>
    <w:tmpl w:val="F9FCF43E"/>
    <w:lvl w:ilvl="0">
      <w:start w:val="1"/>
      <w:numFmt w:val="bullet"/>
      <w:lvlText w:val="●"/>
      <w:lvlJc w:val="left"/>
      <w:pPr>
        <w:ind w:left="360" w:hanging="360"/>
      </w:pPr>
      <w:rPr>
        <w:rFonts w:ascii="Noto Sans Symbols" w:eastAsia="Noto Sans Symbols" w:hAnsi="Noto Sans Symbols" w:cs="Noto Sans Symbols"/>
        <w:color w:val="90C226"/>
      </w:rPr>
    </w:lvl>
    <w:lvl w:ilvl="1">
      <w:start w:val="1"/>
      <w:numFmt w:val="bullet"/>
      <w:lvlText w:val="●"/>
      <w:lvlJc w:val="left"/>
      <w:pPr>
        <w:ind w:left="1080" w:hanging="360"/>
      </w:pPr>
      <w:rPr>
        <w:rFonts w:ascii="Noto Sans Symbols" w:eastAsia="Noto Sans Symbols" w:hAnsi="Noto Sans Symbols" w:cs="Noto Sans Symbols"/>
        <w:color w:val="9BBB59"/>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7" w15:restartNumberingAfterBreak="0">
    <w:nsid w:val="6F137E4E"/>
    <w:multiLevelType w:val="multilevel"/>
    <w:tmpl w:val="77C2E15A"/>
    <w:lvl w:ilvl="0">
      <w:start w:val="1"/>
      <w:numFmt w:val="bullet"/>
      <w:lvlText w:val="⮚"/>
      <w:lvlJc w:val="left"/>
      <w:pPr>
        <w:ind w:left="720" w:hanging="360"/>
      </w:pPr>
      <w:rPr>
        <w:rFonts w:ascii="Noto Sans Symbols" w:eastAsia="Noto Sans Symbols" w:hAnsi="Noto Sans Symbols" w:cs="Noto Sans Symbols"/>
        <w:color w:val="9BBB59"/>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8" w15:restartNumberingAfterBreak="0">
    <w:nsid w:val="6FA14973"/>
    <w:multiLevelType w:val="multilevel"/>
    <w:tmpl w:val="F88A85C6"/>
    <w:lvl w:ilvl="0">
      <w:start w:val="1"/>
      <w:numFmt w:val="bullet"/>
      <w:lvlText w:val="❖"/>
      <w:lvlJc w:val="left"/>
      <w:pPr>
        <w:ind w:left="720" w:hanging="360"/>
      </w:pPr>
      <w:rPr>
        <w:color w:val="54A021"/>
      </w:rPr>
    </w:lvl>
    <w:lvl w:ilvl="1">
      <w:start w:val="1"/>
      <w:numFmt w:val="bullet"/>
      <w:lvlText w:val="o"/>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o"/>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o"/>
      <w:lvlJc w:val="left"/>
      <w:pPr>
        <w:ind w:left="5760" w:hanging="360"/>
      </w:pPr>
    </w:lvl>
    <w:lvl w:ilvl="8">
      <w:start w:val="1"/>
      <w:numFmt w:val="bullet"/>
      <w:lvlText w:val="▪"/>
      <w:lvlJc w:val="left"/>
      <w:pPr>
        <w:ind w:left="6480" w:hanging="360"/>
      </w:pPr>
    </w:lvl>
  </w:abstractNum>
  <w:abstractNum w:abstractNumId="59" w15:restartNumberingAfterBreak="0">
    <w:nsid w:val="70AA68C7"/>
    <w:multiLevelType w:val="multilevel"/>
    <w:tmpl w:val="E3B66A34"/>
    <w:lvl w:ilvl="0">
      <w:start w:val="1"/>
      <w:numFmt w:val="bullet"/>
      <w:lvlText w:val="❖"/>
      <w:lvlJc w:val="left"/>
      <w:pPr>
        <w:ind w:left="720" w:hanging="360"/>
      </w:pPr>
      <w:rPr>
        <w:rFonts w:ascii="Noto Sans Symbols" w:eastAsia="Noto Sans Symbols" w:hAnsi="Noto Sans Symbols" w:cs="Noto Sans Symbols"/>
        <w:color w:val="90C22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0" w15:restartNumberingAfterBreak="0">
    <w:nsid w:val="70C90E91"/>
    <w:multiLevelType w:val="multilevel"/>
    <w:tmpl w:val="0B5C35DA"/>
    <w:lvl w:ilvl="0">
      <w:start w:val="1"/>
      <w:numFmt w:val="bullet"/>
      <w:lvlText w:val="⮚"/>
      <w:lvlJc w:val="left"/>
      <w:pPr>
        <w:ind w:left="720" w:hanging="360"/>
      </w:pPr>
      <w:rPr>
        <w:rFonts w:ascii="Noto Sans Symbols" w:eastAsia="Noto Sans Symbols" w:hAnsi="Noto Sans Symbols" w:cs="Noto Sans Symbols"/>
        <w:color w:val="9BBB59"/>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1" w15:restartNumberingAfterBreak="0">
    <w:nsid w:val="70CE61B2"/>
    <w:multiLevelType w:val="multilevel"/>
    <w:tmpl w:val="8D486770"/>
    <w:lvl w:ilvl="0">
      <w:start w:val="1"/>
      <w:numFmt w:val="bullet"/>
      <w:lvlText w:val="●"/>
      <w:lvlJc w:val="left"/>
      <w:pPr>
        <w:ind w:left="360" w:hanging="360"/>
      </w:pPr>
      <w:rPr>
        <w:rFonts w:ascii="Noto Sans Symbols" w:eastAsia="Noto Sans Symbols" w:hAnsi="Noto Sans Symbols" w:cs="Noto Sans Symbols"/>
        <w:color w:val="90C226"/>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2" w15:restartNumberingAfterBreak="0">
    <w:nsid w:val="74773AF0"/>
    <w:multiLevelType w:val="multilevel"/>
    <w:tmpl w:val="AFFCF684"/>
    <w:lvl w:ilvl="0">
      <w:start w:val="1"/>
      <w:numFmt w:val="bullet"/>
      <w:lvlText w:val="●"/>
      <w:lvlJc w:val="left"/>
      <w:pPr>
        <w:ind w:left="360" w:hanging="360"/>
      </w:pPr>
      <w:rPr>
        <w:rFonts w:ascii="Noto Sans Symbols" w:eastAsia="Noto Sans Symbols" w:hAnsi="Noto Sans Symbols" w:cs="Noto Sans Symbols"/>
        <w:color w:val="90C226"/>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3" w15:restartNumberingAfterBreak="0">
    <w:nsid w:val="74BC1EF7"/>
    <w:multiLevelType w:val="multilevel"/>
    <w:tmpl w:val="2E72432E"/>
    <w:lvl w:ilvl="0">
      <w:start w:val="1"/>
      <w:numFmt w:val="bullet"/>
      <w:lvlText w:val="⮚"/>
      <w:lvlJc w:val="left"/>
      <w:pPr>
        <w:ind w:left="360" w:hanging="360"/>
      </w:pPr>
      <w:rPr>
        <w:rFonts w:ascii="Noto Sans Symbols" w:eastAsia="Noto Sans Symbols" w:hAnsi="Noto Sans Symbols" w:cs="Noto Sans Symbols"/>
        <w:color w:val="90C226"/>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4" w15:restartNumberingAfterBreak="0">
    <w:nsid w:val="75E94952"/>
    <w:multiLevelType w:val="multilevel"/>
    <w:tmpl w:val="4A8A1BA2"/>
    <w:lvl w:ilvl="0">
      <w:start w:val="1"/>
      <w:numFmt w:val="bullet"/>
      <w:lvlText w:val="⮚"/>
      <w:lvlJc w:val="left"/>
      <w:pPr>
        <w:ind w:left="720" w:hanging="360"/>
      </w:pPr>
      <w:rPr>
        <w:rFonts w:ascii="Noto Sans Symbols" w:eastAsia="Noto Sans Symbols" w:hAnsi="Noto Sans Symbols" w:cs="Noto Sans Symbols"/>
        <w:color w:val="90C22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5" w15:restartNumberingAfterBreak="0">
    <w:nsid w:val="793831D3"/>
    <w:multiLevelType w:val="multilevel"/>
    <w:tmpl w:val="36CED3E2"/>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66" w15:restartNumberingAfterBreak="0">
    <w:nsid w:val="7C4F4905"/>
    <w:multiLevelType w:val="multilevel"/>
    <w:tmpl w:val="31F6FA88"/>
    <w:lvl w:ilvl="0">
      <w:start w:val="1"/>
      <w:numFmt w:val="bullet"/>
      <w:lvlText w:val="❖"/>
      <w:lvlJc w:val="left"/>
      <w:pPr>
        <w:ind w:left="360" w:hanging="360"/>
      </w:pPr>
      <w:rPr>
        <w:color w:val="90C226"/>
      </w:rPr>
    </w:lvl>
    <w:lvl w:ilvl="1">
      <w:start w:val="1"/>
      <w:numFmt w:val="bullet"/>
      <w:lvlText w:val="o"/>
      <w:lvlJc w:val="left"/>
      <w:pPr>
        <w:ind w:left="1080" w:hanging="360"/>
      </w:pPr>
    </w:lvl>
    <w:lvl w:ilvl="2">
      <w:start w:val="1"/>
      <w:numFmt w:val="bullet"/>
      <w:lvlText w:val="▪"/>
      <w:lvlJc w:val="left"/>
      <w:pPr>
        <w:ind w:left="1800" w:hanging="360"/>
      </w:pPr>
    </w:lvl>
    <w:lvl w:ilvl="3">
      <w:start w:val="1"/>
      <w:numFmt w:val="bullet"/>
      <w:lvlText w:val="●"/>
      <w:lvlJc w:val="left"/>
      <w:pPr>
        <w:ind w:left="2520" w:hanging="360"/>
      </w:pPr>
    </w:lvl>
    <w:lvl w:ilvl="4">
      <w:start w:val="1"/>
      <w:numFmt w:val="bullet"/>
      <w:lvlText w:val="o"/>
      <w:lvlJc w:val="left"/>
      <w:pPr>
        <w:ind w:left="3240" w:hanging="360"/>
      </w:pPr>
    </w:lvl>
    <w:lvl w:ilvl="5">
      <w:start w:val="1"/>
      <w:numFmt w:val="bullet"/>
      <w:lvlText w:val="▪"/>
      <w:lvlJc w:val="left"/>
      <w:pPr>
        <w:ind w:left="3960" w:hanging="360"/>
      </w:pPr>
    </w:lvl>
    <w:lvl w:ilvl="6">
      <w:start w:val="1"/>
      <w:numFmt w:val="bullet"/>
      <w:lvlText w:val="●"/>
      <w:lvlJc w:val="left"/>
      <w:pPr>
        <w:ind w:left="4680" w:hanging="360"/>
      </w:pPr>
    </w:lvl>
    <w:lvl w:ilvl="7">
      <w:start w:val="1"/>
      <w:numFmt w:val="bullet"/>
      <w:lvlText w:val="o"/>
      <w:lvlJc w:val="left"/>
      <w:pPr>
        <w:ind w:left="5400" w:hanging="360"/>
      </w:pPr>
    </w:lvl>
    <w:lvl w:ilvl="8">
      <w:start w:val="1"/>
      <w:numFmt w:val="bullet"/>
      <w:lvlText w:val="▪"/>
      <w:lvlJc w:val="left"/>
      <w:pPr>
        <w:ind w:left="6120" w:hanging="360"/>
      </w:pPr>
    </w:lvl>
  </w:abstractNum>
  <w:abstractNum w:abstractNumId="67" w15:restartNumberingAfterBreak="0">
    <w:nsid w:val="7EEB5293"/>
    <w:multiLevelType w:val="multilevel"/>
    <w:tmpl w:val="2D429C5C"/>
    <w:lvl w:ilvl="0">
      <w:start w:val="1"/>
      <w:numFmt w:val="bullet"/>
      <w:lvlText w:val="❖"/>
      <w:lvlJc w:val="left"/>
      <w:pPr>
        <w:ind w:left="720" w:hanging="360"/>
      </w:pPr>
      <w:rPr>
        <w:rFonts w:ascii="Noto Sans Symbols" w:eastAsia="Noto Sans Symbols" w:hAnsi="Noto Sans Symbols" w:cs="Noto Sans Symbols"/>
        <w:color w:val="9BBB59"/>
      </w:rPr>
    </w:lvl>
    <w:lvl w:ilvl="1">
      <w:start w:val="1"/>
      <w:numFmt w:val="bullet"/>
      <w:lvlText w:val="⮚"/>
      <w:lvlJc w:val="left"/>
      <w:pPr>
        <w:ind w:left="1440" w:hanging="360"/>
      </w:pPr>
      <w:rPr>
        <w:rFonts w:ascii="Noto Sans Symbols" w:eastAsia="Noto Sans Symbols" w:hAnsi="Noto Sans Symbols" w:cs="Noto Sans Symbols"/>
        <w:color w:val="9BBB59"/>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743844831">
    <w:abstractNumId w:val="58"/>
  </w:num>
  <w:num w:numId="2" w16cid:durableId="1600748904">
    <w:abstractNumId w:val="1"/>
  </w:num>
  <w:num w:numId="3" w16cid:durableId="1645355854">
    <w:abstractNumId w:val="61"/>
  </w:num>
  <w:num w:numId="4" w16cid:durableId="1773545867">
    <w:abstractNumId w:val="10"/>
  </w:num>
  <w:num w:numId="5" w16cid:durableId="2006784872">
    <w:abstractNumId w:val="34"/>
  </w:num>
  <w:num w:numId="6" w16cid:durableId="397292986">
    <w:abstractNumId w:val="44"/>
  </w:num>
  <w:num w:numId="7" w16cid:durableId="53237398">
    <w:abstractNumId w:val="65"/>
  </w:num>
  <w:num w:numId="8" w16cid:durableId="571963977">
    <w:abstractNumId w:val="26"/>
  </w:num>
  <w:num w:numId="9" w16cid:durableId="1885561640">
    <w:abstractNumId w:val="56"/>
  </w:num>
  <w:num w:numId="10" w16cid:durableId="837501580">
    <w:abstractNumId w:val="21"/>
  </w:num>
  <w:num w:numId="11" w16cid:durableId="452946428">
    <w:abstractNumId w:val="0"/>
  </w:num>
  <w:num w:numId="12" w16cid:durableId="1428690868">
    <w:abstractNumId w:val="66"/>
  </w:num>
  <w:num w:numId="13" w16cid:durableId="291256441">
    <w:abstractNumId w:val="39"/>
  </w:num>
  <w:num w:numId="14" w16cid:durableId="129135460">
    <w:abstractNumId w:val="13"/>
  </w:num>
  <w:num w:numId="15" w16cid:durableId="1221208787">
    <w:abstractNumId w:val="12"/>
  </w:num>
  <w:num w:numId="16" w16cid:durableId="1057777563">
    <w:abstractNumId w:val="17"/>
  </w:num>
  <w:num w:numId="17" w16cid:durableId="247084167">
    <w:abstractNumId w:val="36"/>
  </w:num>
  <w:num w:numId="18" w16cid:durableId="1397240565">
    <w:abstractNumId w:val="5"/>
  </w:num>
  <w:num w:numId="19" w16cid:durableId="107549894">
    <w:abstractNumId w:val="27"/>
  </w:num>
  <w:num w:numId="20" w16cid:durableId="1861354079">
    <w:abstractNumId w:val="19"/>
  </w:num>
  <w:num w:numId="21" w16cid:durableId="2140148991">
    <w:abstractNumId w:val="20"/>
  </w:num>
  <w:num w:numId="22" w16cid:durableId="2073650034">
    <w:abstractNumId w:val="16"/>
  </w:num>
  <w:num w:numId="23" w16cid:durableId="591934643">
    <w:abstractNumId w:val="45"/>
  </w:num>
  <w:num w:numId="24" w16cid:durableId="867454220">
    <w:abstractNumId w:val="53"/>
  </w:num>
  <w:num w:numId="25" w16cid:durableId="805511659">
    <w:abstractNumId w:val="55"/>
  </w:num>
  <w:num w:numId="26" w16cid:durableId="959536860">
    <w:abstractNumId w:val="15"/>
  </w:num>
  <w:num w:numId="27" w16cid:durableId="1494031164">
    <w:abstractNumId w:val="52"/>
  </w:num>
  <w:num w:numId="28" w16cid:durableId="1809206268">
    <w:abstractNumId w:val="24"/>
  </w:num>
  <w:num w:numId="29" w16cid:durableId="1034119153">
    <w:abstractNumId w:val="18"/>
  </w:num>
  <w:num w:numId="30" w16cid:durableId="546531773">
    <w:abstractNumId w:val="22"/>
  </w:num>
  <w:num w:numId="31" w16cid:durableId="766389232">
    <w:abstractNumId w:val="7"/>
  </w:num>
  <w:num w:numId="32" w16cid:durableId="1510947011">
    <w:abstractNumId w:val="67"/>
  </w:num>
  <w:num w:numId="33" w16cid:durableId="989871584">
    <w:abstractNumId w:val="33"/>
  </w:num>
  <w:num w:numId="34" w16cid:durableId="881401516">
    <w:abstractNumId w:val="38"/>
  </w:num>
  <w:num w:numId="35" w16cid:durableId="357631893">
    <w:abstractNumId w:val="43"/>
  </w:num>
  <w:num w:numId="36" w16cid:durableId="704334410">
    <w:abstractNumId w:val="23"/>
  </w:num>
  <w:num w:numId="37" w16cid:durableId="1070662479">
    <w:abstractNumId w:val="40"/>
  </w:num>
  <w:num w:numId="38" w16cid:durableId="279339820">
    <w:abstractNumId w:val="31"/>
  </w:num>
  <w:num w:numId="39" w16cid:durableId="589432933">
    <w:abstractNumId w:val="54"/>
  </w:num>
  <w:num w:numId="40" w16cid:durableId="1424691505">
    <w:abstractNumId w:val="35"/>
  </w:num>
  <w:num w:numId="41" w16cid:durableId="238179568">
    <w:abstractNumId w:val="63"/>
  </w:num>
  <w:num w:numId="42" w16cid:durableId="796920953">
    <w:abstractNumId w:val="3"/>
  </w:num>
  <w:num w:numId="43" w16cid:durableId="1290479897">
    <w:abstractNumId w:val="11"/>
  </w:num>
  <w:num w:numId="44" w16cid:durableId="898319644">
    <w:abstractNumId w:val="25"/>
  </w:num>
  <w:num w:numId="45" w16cid:durableId="762728019">
    <w:abstractNumId w:val="2"/>
  </w:num>
  <w:num w:numId="46" w16cid:durableId="18119335">
    <w:abstractNumId w:val="60"/>
  </w:num>
  <w:num w:numId="47" w16cid:durableId="856817724">
    <w:abstractNumId w:val="57"/>
  </w:num>
  <w:num w:numId="48" w16cid:durableId="1348632181">
    <w:abstractNumId w:val="4"/>
  </w:num>
  <w:num w:numId="49" w16cid:durableId="1024525835">
    <w:abstractNumId w:val="28"/>
  </w:num>
  <w:num w:numId="50" w16cid:durableId="685255626">
    <w:abstractNumId w:val="41"/>
  </w:num>
  <w:num w:numId="51" w16cid:durableId="1763641208">
    <w:abstractNumId w:val="32"/>
  </w:num>
  <w:num w:numId="52" w16cid:durableId="777219564">
    <w:abstractNumId w:val="47"/>
  </w:num>
  <w:num w:numId="53" w16cid:durableId="1324775174">
    <w:abstractNumId w:val="64"/>
  </w:num>
  <w:num w:numId="54" w16cid:durableId="1814175601">
    <w:abstractNumId w:val="46"/>
  </w:num>
  <w:num w:numId="55" w16cid:durableId="1328098128">
    <w:abstractNumId w:val="49"/>
  </w:num>
  <w:num w:numId="56" w16cid:durableId="365371210">
    <w:abstractNumId w:val="30"/>
  </w:num>
  <w:num w:numId="57" w16cid:durableId="418523848">
    <w:abstractNumId w:val="6"/>
  </w:num>
  <w:num w:numId="58" w16cid:durableId="1547986632">
    <w:abstractNumId w:val="59"/>
  </w:num>
  <w:num w:numId="59" w16cid:durableId="1953583730">
    <w:abstractNumId w:val="50"/>
  </w:num>
  <w:num w:numId="60" w16cid:durableId="1722485641">
    <w:abstractNumId w:val="51"/>
  </w:num>
  <w:num w:numId="61" w16cid:durableId="1216743560">
    <w:abstractNumId w:val="8"/>
  </w:num>
  <w:num w:numId="62" w16cid:durableId="1234704548">
    <w:abstractNumId w:val="48"/>
  </w:num>
  <w:num w:numId="63" w16cid:durableId="180435821">
    <w:abstractNumId w:val="42"/>
  </w:num>
  <w:num w:numId="64" w16cid:durableId="166294191">
    <w:abstractNumId w:val="37"/>
  </w:num>
  <w:num w:numId="65" w16cid:durableId="168100507">
    <w:abstractNumId w:val="29"/>
  </w:num>
  <w:num w:numId="66" w16cid:durableId="412824455">
    <w:abstractNumId w:val="62"/>
  </w:num>
  <w:num w:numId="67" w16cid:durableId="1942912310">
    <w:abstractNumId w:val="9"/>
  </w:num>
  <w:num w:numId="68" w16cid:durableId="1934508077">
    <w:abstractNumId w:val="14"/>
  </w:num>
  <w:numIdMacAtCleanup w:val="6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iin Luus">
    <w15:presenceInfo w15:providerId="Windows Live" w15:userId="73245efb15d229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2FD0"/>
    <w:rsid w:val="000002DD"/>
    <w:rsid w:val="000D6485"/>
    <w:rsid w:val="001131F5"/>
    <w:rsid w:val="0023345A"/>
    <w:rsid w:val="00283748"/>
    <w:rsid w:val="002C1C51"/>
    <w:rsid w:val="00337776"/>
    <w:rsid w:val="00394B7C"/>
    <w:rsid w:val="004124F4"/>
    <w:rsid w:val="005402B8"/>
    <w:rsid w:val="00591C7E"/>
    <w:rsid w:val="006517E5"/>
    <w:rsid w:val="00652FD0"/>
    <w:rsid w:val="00673D12"/>
    <w:rsid w:val="006870C2"/>
    <w:rsid w:val="00711BEC"/>
    <w:rsid w:val="00757335"/>
    <w:rsid w:val="00842820"/>
    <w:rsid w:val="00900298"/>
    <w:rsid w:val="00944F2B"/>
    <w:rsid w:val="009955E9"/>
    <w:rsid w:val="009A7842"/>
    <w:rsid w:val="00A133AB"/>
    <w:rsid w:val="00A460A7"/>
    <w:rsid w:val="00AD0B10"/>
    <w:rsid w:val="00B873BD"/>
    <w:rsid w:val="00BE334E"/>
    <w:rsid w:val="00C36071"/>
    <w:rsid w:val="00C45363"/>
    <w:rsid w:val="00CD3F32"/>
    <w:rsid w:val="00D5756E"/>
    <w:rsid w:val="00DC22A1"/>
    <w:rsid w:val="00DD28CA"/>
    <w:rsid w:val="00DF519D"/>
    <w:rsid w:val="00E33999"/>
    <w:rsid w:val="00EC217E"/>
    <w:rsid w:val="00F26242"/>
    <w:rsid w:val="00FF77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86598F"/>
  <w15:docId w15:val="{5076CEBF-14D0-45BA-AAFA-45135A25E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Cambria"/>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3082F"/>
  </w:style>
  <w:style w:type="paragraph" w:styleId="Pealkiri1">
    <w:name w:val="heading 1"/>
    <w:basedOn w:val="Normaallaad"/>
    <w:next w:val="Normaallaad"/>
    <w:link w:val="Pealkiri1Mrk"/>
    <w:uiPriority w:val="9"/>
    <w:qFormat/>
    <w:rsid w:val="00870895"/>
    <w:pPr>
      <w:keepNext/>
      <w:keepLines/>
      <w:spacing w:before="320" w:after="0" w:line="240" w:lineRule="auto"/>
      <w:outlineLvl w:val="0"/>
    </w:pPr>
    <w:rPr>
      <w:rFonts w:eastAsiaTheme="majorEastAsia" w:cstheme="majorBidi"/>
      <w:color w:val="76923C" w:themeColor="accent3" w:themeShade="BF"/>
      <w:sz w:val="30"/>
      <w:szCs w:val="30"/>
    </w:rPr>
  </w:style>
  <w:style w:type="paragraph" w:styleId="Pealkiri2">
    <w:name w:val="heading 2"/>
    <w:basedOn w:val="Normaallaad"/>
    <w:next w:val="Normaallaad"/>
    <w:link w:val="Pealkiri2Mrk"/>
    <w:uiPriority w:val="9"/>
    <w:unhideWhenUsed/>
    <w:qFormat/>
    <w:rsid w:val="00870895"/>
    <w:pPr>
      <w:keepNext/>
      <w:keepLines/>
      <w:spacing w:before="40" w:after="0" w:line="240" w:lineRule="auto"/>
      <w:outlineLvl w:val="1"/>
    </w:pPr>
    <w:rPr>
      <w:rFonts w:eastAsiaTheme="majorEastAsia" w:cstheme="majorBidi"/>
      <w:color w:val="76923C" w:themeColor="accent3" w:themeShade="BF"/>
      <w:sz w:val="26"/>
      <w:szCs w:val="28"/>
    </w:rPr>
  </w:style>
  <w:style w:type="paragraph" w:styleId="Pealkiri3">
    <w:name w:val="heading 3"/>
    <w:basedOn w:val="Normaallaad"/>
    <w:next w:val="Normaallaad"/>
    <w:link w:val="Pealkiri3Mrk"/>
    <w:uiPriority w:val="9"/>
    <w:unhideWhenUsed/>
    <w:qFormat/>
    <w:rsid w:val="00870895"/>
    <w:pPr>
      <w:keepNext/>
      <w:keepLines/>
      <w:spacing w:before="40" w:after="0" w:line="240" w:lineRule="auto"/>
      <w:outlineLvl w:val="2"/>
    </w:pPr>
    <w:rPr>
      <w:rFonts w:eastAsiaTheme="majorEastAsia" w:cstheme="majorBidi"/>
      <w:color w:val="76923C" w:themeColor="accent3" w:themeShade="BF"/>
      <w:sz w:val="24"/>
      <w:szCs w:val="26"/>
    </w:rPr>
  </w:style>
  <w:style w:type="paragraph" w:styleId="Pealkiri4">
    <w:name w:val="heading 4"/>
    <w:basedOn w:val="Normaallaad"/>
    <w:next w:val="Normaallaad"/>
    <w:link w:val="Pealkiri4Mrk"/>
    <w:uiPriority w:val="9"/>
    <w:semiHidden/>
    <w:unhideWhenUsed/>
    <w:qFormat/>
    <w:rsid w:val="00F3082F"/>
    <w:pPr>
      <w:keepNext/>
      <w:keepLines/>
      <w:spacing w:before="40" w:after="0"/>
      <w:outlineLvl w:val="3"/>
    </w:pPr>
    <w:rPr>
      <w:rFonts w:asciiTheme="majorHAnsi" w:eastAsiaTheme="majorEastAsia" w:hAnsiTheme="majorHAnsi" w:cstheme="majorBidi"/>
      <w:i/>
      <w:iCs/>
      <w:color w:val="31849B" w:themeColor="accent5" w:themeShade="BF"/>
      <w:sz w:val="25"/>
      <w:szCs w:val="25"/>
    </w:rPr>
  </w:style>
  <w:style w:type="paragraph" w:styleId="Pealkiri5">
    <w:name w:val="heading 5"/>
    <w:basedOn w:val="Normaallaad"/>
    <w:next w:val="Normaallaad"/>
    <w:link w:val="Pealkiri5Mrk"/>
    <w:uiPriority w:val="9"/>
    <w:semiHidden/>
    <w:unhideWhenUsed/>
    <w:qFormat/>
    <w:rsid w:val="00F3082F"/>
    <w:pPr>
      <w:keepNext/>
      <w:keepLines/>
      <w:spacing w:before="40" w:after="0"/>
      <w:outlineLvl w:val="4"/>
    </w:pPr>
    <w:rPr>
      <w:rFonts w:asciiTheme="majorHAnsi" w:eastAsiaTheme="majorEastAsia" w:hAnsiTheme="majorHAnsi" w:cstheme="majorBidi"/>
      <w:i/>
      <w:iCs/>
      <w:color w:val="632423" w:themeColor="accent2" w:themeShade="80"/>
      <w:sz w:val="24"/>
      <w:szCs w:val="24"/>
    </w:rPr>
  </w:style>
  <w:style w:type="paragraph" w:styleId="Pealkiri6">
    <w:name w:val="heading 6"/>
    <w:basedOn w:val="Normaallaad"/>
    <w:next w:val="Normaallaad"/>
    <w:link w:val="Pealkiri6Mrk"/>
    <w:uiPriority w:val="9"/>
    <w:semiHidden/>
    <w:unhideWhenUsed/>
    <w:qFormat/>
    <w:rsid w:val="00F3082F"/>
    <w:pPr>
      <w:keepNext/>
      <w:keepLines/>
      <w:spacing w:before="40" w:after="0"/>
      <w:outlineLvl w:val="5"/>
    </w:pPr>
    <w:rPr>
      <w:rFonts w:asciiTheme="majorHAnsi" w:eastAsiaTheme="majorEastAsia" w:hAnsiTheme="majorHAnsi" w:cstheme="majorBidi"/>
      <w:i/>
      <w:iCs/>
      <w:color w:val="984806" w:themeColor="accent6" w:themeShade="80"/>
      <w:sz w:val="23"/>
      <w:szCs w:val="23"/>
    </w:rPr>
  </w:style>
  <w:style w:type="paragraph" w:styleId="Pealkiri7">
    <w:name w:val="heading 7"/>
    <w:basedOn w:val="Normaallaad"/>
    <w:next w:val="Normaallaad"/>
    <w:link w:val="Pealkiri7Mrk"/>
    <w:uiPriority w:val="9"/>
    <w:semiHidden/>
    <w:unhideWhenUsed/>
    <w:qFormat/>
    <w:rsid w:val="00F3082F"/>
    <w:pPr>
      <w:keepNext/>
      <w:keepLines/>
      <w:spacing w:before="40" w:after="0"/>
      <w:outlineLvl w:val="6"/>
    </w:pPr>
    <w:rPr>
      <w:rFonts w:asciiTheme="majorHAnsi" w:eastAsiaTheme="majorEastAsia" w:hAnsiTheme="majorHAnsi" w:cstheme="majorBidi"/>
      <w:color w:val="244061" w:themeColor="accent1" w:themeShade="80"/>
    </w:rPr>
  </w:style>
  <w:style w:type="paragraph" w:styleId="Pealkiri8">
    <w:name w:val="heading 8"/>
    <w:basedOn w:val="Normaallaad"/>
    <w:next w:val="Normaallaad"/>
    <w:link w:val="Pealkiri8Mrk"/>
    <w:uiPriority w:val="9"/>
    <w:semiHidden/>
    <w:unhideWhenUsed/>
    <w:qFormat/>
    <w:rsid w:val="00F3082F"/>
    <w:pPr>
      <w:keepNext/>
      <w:keepLines/>
      <w:spacing w:before="40" w:after="0"/>
      <w:outlineLvl w:val="7"/>
    </w:pPr>
    <w:rPr>
      <w:rFonts w:asciiTheme="majorHAnsi" w:eastAsiaTheme="majorEastAsia" w:hAnsiTheme="majorHAnsi" w:cstheme="majorBidi"/>
      <w:color w:val="632423" w:themeColor="accent2" w:themeShade="80"/>
      <w:sz w:val="21"/>
      <w:szCs w:val="21"/>
    </w:rPr>
  </w:style>
  <w:style w:type="paragraph" w:styleId="Pealkiri9">
    <w:name w:val="heading 9"/>
    <w:basedOn w:val="Normaallaad"/>
    <w:next w:val="Normaallaad"/>
    <w:link w:val="Pealkiri9Mrk"/>
    <w:uiPriority w:val="9"/>
    <w:semiHidden/>
    <w:unhideWhenUsed/>
    <w:qFormat/>
    <w:rsid w:val="00F3082F"/>
    <w:pPr>
      <w:keepNext/>
      <w:keepLines/>
      <w:spacing w:before="40" w:after="0"/>
      <w:outlineLvl w:val="8"/>
    </w:pPr>
    <w:rPr>
      <w:rFonts w:asciiTheme="majorHAnsi" w:eastAsiaTheme="majorEastAsia" w:hAnsiTheme="majorHAnsi" w:cstheme="majorBidi"/>
      <w:color w:val="984806" w:themeColor="accent6" w:themeShade="8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ealkiri">
    <w:name w:val="Title"/>
    <w:basedOn w:val="Normaallaad"/>
    <w:next w:val="Normaallaad"/>
    <w:link w:val="PealkiriMrk"/>
    <w:uiPriority w:val="10"/>
    <w:qFormat/>
    <w:rsid w:val="00F3082F"/>
    <w:pPr>
      <w:spacing w:after="0" w:line="240" w:lineRule="auto"/>
      <w:contextualSpacing/>
    </w:pPr>
    <w:rPr>
      <w:rFonts w:asciiTheme="majorHAnsi" w:eastAsiaTheme="majorEastAsia" w:hAnsiTheme="majorHAnsi" w:cstheme="majorBidi"/>
      <w:color w:val="365F91" w:themeColor="accent1" w:themeShade="BF"/>
      <w:spacing w:val="-10"/>
      <w:sz w:val="52"/>
      <w:szCs w:val="52"/>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0">
    <w:name w:val="Table Normal1"/>
    <w:tblPr>
      <w:tblCellMar>
        <w:top w:w="0" w:type="dxa"/>
        <w:left w:w="0" w:type="dxa"/>
        <w:bottom w:w="0" w:type="dxa"/>
        <w:right w:w="0" w:type="dxa"/>
      </w:tblCellMar>
    </w:tblPr>
  </w:style>
  <w:style w:type="character" w:customStyle="1" w:styleId="WW8Num1z0">
    <w:name w:val="WW8Num1z0"/>
    <w:rPr>
      <w:rFonts w:ascii="Calibri" w:eastAsia="Calibri" w:hAnsi="Calibri" w:cs="Calibri"/>
      <w:color w:val="000000"/>
      <w:highlight w:val="white"/>
    </w:rPr>
  </w:style>
  <w:style w:type="character" w:customStyle="1" w:styleId="WW8Num1z1">
    <w:name w:val="WW8Num1z1"/>
    <w:rPr>
      <w:rFonts w:ascii="Courier New" w:eastAsia="Courier New" w:hAnsi="Courier New" w:cs="Courier New"/>
      <w:color w:val="000000"/>
      <w:highlight w:val="white"/>
    </w:rPr>
  </w:style>
  <w:style w:type="character" w:customStyle="1" w:styleId="WW8Num1z2">
    <w:name w:val="WW8Num1z2"/>
    <w:rPr>
      <w:rFonts w:ascii="Noto Sans Symbols" w:eastAsia="Noto Sans Symbols" w:hAnsi="Noto Sans Symbols" w:cs="Noto Sans Symbols"/>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Calibri" w:eastAsia="Calibri" w:hAnsi="Calibri" w:cs="Calibri"/>
      <w:color w:val="000000"/>
    </w:rPr>
  </w:style>
  <w:style w:type="character" w:customStyle="1" w:styleId="WW8Num3z1">
    <w:name w:val="WW8Num3z1"/>
    <w:rPr>
      <w:rFonts w:ascii="Courier New" w:eastAsia="Courier New" w:hAnsi="Courier New" w:cs="Courier New"/>
    </w:rPr>
  </w:style>
  <w:style w:type="character" w:customStyle="1" w:styleId="WW8Num3z2">
    <w:name w:val="WW8Num3z2"/>
    <w:rPr>
      <w:rFonts w:ascii="Noto Sans Symbols" w:eastAsia="Noto Sans Symbols" w:hAnsi="Noto Sans Symbols" w:cs="Noto Sans Symbols"/>
    </w:rPr>
  </w:style>
  <w:style w:type="character" w:customStyle="1" w:styleId="WW8Num4z0">
    <w:name w:val="WW8Num4z0"/>
    <w:rPr>
      <w:u w:val="none"/>
    </w:rPr>
  </w:style>
  <w:style w:type="character" w:customStyle="1" w:styleId="WW8Num5z0">
    <w:name w:val="WW8Num5z0"/>
    <w:rPr>
      <w:rFonts w:ascii="Noto Sans Symbols" w:eastAsia="Noto Sans Symbols" w:hAnsi="Noto Sans Symbols" w:cs="Noto Sans Symbols"/>
      <w:highlight w:val="yellow"/>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u w:val="none"/>
    </w:rPr>
  </w:style>
  <w:style w:type="character" w:customStyle="1" w:styleId="WW8Num7z0">
    <w:name w:val="WW8Num7z0"/>
    <w:rPr>
      <w:rFonts w:ascii="Noto Sans Symbols" w:eastAsia="Noto Sans Symbols" w:hAnsi="Noto Sans Symbols" w:cs="Noto Sans Symbols"/>
      <w:color w:val="54A021"/>
    </w:rPr>
  </w:style>
  <w:style w:type="character" w:customStyle="1" w:styleId="WW8Num7z1">
    <w:name w:val="WW8Num7z1"/>
    <w:rPr>
      <w:rFonts w:ascii="Courier New" w:eastAsia="Courier New" w:hAnsi="Courier New" w:cs="Courier New"/>
    </w:rPr>
  </w:style>
  <w:style w:type="character" w:customStyle="1" w:styleId="WW8Num7z2">
    <w:name w:val="WW8Num7z2"/>
    <w:rPr>
      <w:rFonts w:ascii="Noto Sans Symbols" w:eastAsia="Noto Sans Symbols" w:hAnsi="Noto Sans Symbols" w:cs="Noto Sans Symbols"/>
    </w:rPr>
  </w:style>
  <w:style w:type="character" w:customStyle="1" w:styleId="WW8Num8z0">
    <w:name w:val="WW8Num8z0"/>
    <w:rPr>
      <w:rFonts w:ascii="Noto Sans Symbols" w:eastAsia="Noto Sans Symbols" w:hAnsi="Noto Sans Symbols" w:cs="Noto Sans Symbols"/>
      <w:color w:val="000000"/>
    </w:rPr>
  </w:style>
  <w:style w:type="character" w:customStyle="1" w:styleId="WW8Num8z1">
    <w:name w:val="WW8Num8z1"/>
    <w:rPr>
      <w:rFonts w:ascii="Courier New" w:eastAsia="Courier New" w:hAnsi="Courier New" w:cs="Courier New"/>
    </w:rPr>
  </w:style>
  <w:style w:type="character" w:customStyle="1" w:styleId="WW8Num9z0">
    <w:name w:val="WW8Num9z0"/>
    <w:rPr>
      <w:rFonts w:ascii="Calibri" w:eastAsia="Calibri" w:hAnsi="Calibri" w:cs="Calibri"/>
      <w:color w:val="000000"/>
    </w:rPr>
  </w:style>
  <w:style w:type="character" w:customStyle="1" w:styleId="WW8Num9z1">
    <w:name w:val="WW8Num9z1"/>
    <w:rPr>
      <w:rFonts w:ascii="Courier New" w:eastAsia="Courier New" w:hAnsi="Courier New" w:cs="Courier New"/>
    </w:rPr>
  </w:style>
  <w:style w:type="character" w:customStyle="1" w:styleId="WW8Num9z2">
    <w:name w:val="WW8Num9z2"/>
    <w:rPr>
      <w:rFonts w:ascii="Noto Sans Symbols" w:eastAsia="Noto Sans Symbols" w:hAnsi="Noto Sans Symbols" w:cs="Noto Sans Symbols"/>
    </w:rPr>
  </w:style>
  <w:style w:type="character" w:customStyle="1" w:styleId="WW8Num10z0">
    <w:name w:val="WW8Num10z0"/>
    <w:rPr>
      <w:rFonts w:ascii="Noto Sans Symbols" w:eastAsia="Noto Sans Symbols" w:hAnsi="Noto Sans Symbols" w:cs="Noto Sans Symbols"/>
      <w:color w:val="54A021"/>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Noto Sans Symbols" w:eastAsia="Noto Sans Symbols" w:hAnsi="Noto Sans Symbols" w:cs="Noto Sans Symbols"/>
    </w:rPr>
  </w:style>
  <w:style w:type="character" w:customStyle="1" w:styleId="WW8Num11z0">
    <w:name w:val="WW8Num11z0"/>
    <w:rPr>
      <w:rFonts w:ascii="Calibri" w:eastAsia="Calibri" w:hAnsi="Calibri" w:cs="Calibri"/>
      <w:color w:val="000000"/>
    </w:rPr>
  </w:style>
  <w:style w:type="character" w:customStyle="1" w:styleId="WW8Num11z1">
    <w:name w:val="WW8Num11z1"/>
    <w:rPr>
      <w:rFonts w:ascii="Courier New" w:eastAsia="Courier New" w:hAnsi="Courier New" w:cs="Courier New"/>
    </w:rPr>
  </w:style>
  <w:style w:type="character" w:customStyle="1" w:styleId="WW8Num11z2">
    <w:name w:val="WW8Num11z2"/>
    <w:rPr>
      <w:rFonts w:ascii="Noto Sans Symbols" w:eastAsia="Noto Sans Symbols" w:hAnsi="Noto Sans Symbols" w:cs="Noto Sans Symbols"/>
    </w:rPr>
  </w:style>
  <w:style w:type="character" w:customStyle="1" w:styleId="WW8Num12z0">
    <w:name w:val="WW8Num12z0"/>
    <w:rPr>
      <w:rFonts w:ascii="Calibri" w:eastAsia="Calibri" w:hAnsi="Calibri" w:cs="Calibri"/>
      <w:color w:val="000000"/>
    </w:rPr>
  </w:style>
  <w:style w:type="character" w:customStyle="1" w:styleId="WW8Num12z1">
    <w:name w:val="WW8Num12z1"/>
    <w:rPr>
      <w:rFonts w:ascii="Courier New" w:eastAsia="Courier New" w:hAnsi="Courier New" w:cs="Courier New"/>
    </w:rPr>
  </w:style>
  <w:style w:type="character" w:customStyle="1" w:styleId="WW8Num12z2">
    <w:name w:val="WW8Num12z2"/>
    <w:rPr>
      <w:rFonts w:ascii="Noto Sans Symbols" w:eastAsia="Noto Sans Symbols" w:hAnsi="Noto Sans Symbols" w:cs="Noto Sans Symbols"/>
    </w:rPr>
  </w:style>
  <w:style w:type="character" w:customStyle="1" w:styleId="WW8Num13z0">
    <w:name w:val="WW8Num13z0"/>
    <w:rPr>
      <w:rFonts w:ascii="Noto Sans Symbols" w:eastAsia="Noto Sans Symbols" w:hAnsi="Noto Sans Symbols" w:cs="Noto Sans Symbols"/>
      <w:color w:val="54A021"/>
    </w:rPr>
  </w:style>
  <w:style w:type="character" w:customStyle="1" w:styleId="WW8Num13z1">
    <w:name w:val="WW8Num13z1"/>
    <w:rPr>
      <w:rFonts w:ascii="Courier New" w:eastAsia="Courier New" w:hAnsi="Courier New" w:cs="Courier New"/>
    </w:rPr>
  </w:style>
  <w:style w:type="character" w:customStyle="1" w:styleId="WW8Num13z2">
    <w:name w:val="WW8Num13z2"/>
    <w:rPr>
      <w:rFonts w:ascii="Noto Sans Symbols" w:eastAsia="Noto Sans Symbols" w:hAnsi="Noto Sans Symbols" w:cs="Noto Sans Symbols"/>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Noto Sans Symbols" w:eastAsia="Noto Sans Symbols" w:hAnsi="Noto Sans Symbols" w:cs="Noto Sans Symbols"/>
      <w:color w:val="54A021"/>
    </w:rPr>
  </w:style>
  <w:style w:type="character" w:customStyle="1" w:styleId="WW8Num15z1">
    <w:name w:val="WW8Num15z1"/>
    <w:rPr>
      <w:rFonts w:ascii="Courier New" w:eastAsia="Courier New" w:hAnsi="Courier New" w:cs="Courier New"/>
      <w:color w:val="000000"/>
    </w:rPr>
  </w:style>
  <w:style w:type="character" w:customStyle="1" w:styleId="WW8Num15z2">
    <w:name w:val="WW8Num15z2"/>
    <w:rPr>
      <w:rFonts w:ascii="Noto Sans Symbols" w:eastAsia="Noto Sans Symbols" w:hAnsi="Noto Sans Symbols" w:cs="Noto Sans Symbols"/>
    </w:rPr>
  </w:style>
  <w:style w:type="character" w:customStyle="1" w:styleId="Pealkiri1Mrk">
    <w:name w:val="Pealkiri 1 Märk"/>
    <w:basedOn w:val="Liguvaikefont"/>
    <w:link w:val="Pealkiri1"/>
    <w:uiPriority w:val="9"/>
    <w:rsid w:val="00870895"/>
    <w:rPr>
      <w:rFonts w:ascii="Cambria" w:eastAsiaTheme="majorEastAsia" w:hAnsi="Cambria" w:cstheme="majorBidi"/>
      <w:color w:val="76923C" w:themeColor="accent3" w:themeShade="BF"/>
      <w:sz w:val="30"/>
      <w:szCs w:val="30"/>
    </w:rPr>
  </w:style>
  <w:style w:type="character" w:customStyle="1" w:styleId="Pealkiri2Mrk">
    <w:name w:val="Pealkiri 2 Märk"/>
    <w:basedOn w:val="Liguvaikefont"/>
    <w:link w:val="Pealkiri2"/>
    <w:uiPriority w:val="9"/>
    <w:rsid w:val="00870895"/>
    <w:rPr>
      <w:rFonts w:ascii="Cambria" w:eastAsiaTheme="majorEastAsia" w:hAnsi="Cambria" w:cstheme="majorBidi"/>
      <w:color w:val="76923C" w:themeColor="accent3" w:themeShade="BF"/>
      <w:sz w:val="26"/>
      <w:szCs w:val="28"/>
    </w:rPr>
  </w:style>
  <w:style w:type="character" w:customStyle="1" w:styleId="Pealkiri3Mrk">
    <w:name w:val="Pealkiri 3 Märk"/>
    <w:basedOn w:val="Liguvaikefont"/>
    <w:link w:val="Pealkiri3"/>
    <w:uiPriority w:val="9"/>
    <w:rsid w:val="00870895"/>
    <w:rPr>
      <w:rFonts w:ascii="Cambria" w:eastAsiaTheme="majorEastAsia" w:hAnsi="Cambria" w:cstheme="majorBidi"/>
      <w:color w:val="76923C" w:themeColor="accent3" w:themeShade="BF"/>
      <w:sz w:val="24"/>
      <w:szCs w:val="26"/>
    </w:rPr>
  </w:style>
  <w:style w:type="character" w:customStyle="1" w:styleId="Pealkiri4Mrk">
    <w:name w:val="Pealkiri 4 Märk"/>
    <w:basedOn w:val="Liguvaikefont"/>
    <w:link w:val="Pealkiri4"/>
    <w:uiPriority w:val="9"/>
    <w:semiHidden/>
    <w:rsid w:val="00F3082F"/>
    <w:rPr>
      <w:rFonts w:asciiTheme="majorHAnsi" w:eastAsiaTheme="majorEastAsia" w:hAnsiTheme="majorHAnsi" w:cstheme="majorBidi"/>
      <w:i/>
      <w:iCs/>
      <w:color w:val="31849B" w:themeColor="accent5" w:themeShade="BF"/>
      <w:sz w:val="25"/>
      <w:szCs w:val="25"/>
    </w:rPr>
  </w:style>
  <w:style w:type="character" w:customStyle="1" w:styleId="AllmrkusetekstMrk">
    <w:name w:val="Allmärkuse tekst Märk"/>
    <w:uiPriority w:val="99"/>
    <w:rPr>
      <w:rFonts w:eastAsia="Times New Roman"/>
      <w:sz w:val="24"/>
      <w:szCs w:val="24"/>
      <w:lang w:val="en-US"/>
    </w:rPr>
  </w:style>
  <w:style w:type="character" w:customStyle="1" w:styleId="FootnoteCharacters">
    <w:name w:val="Footnote Characters"/>
    <w:rPr>
      <w:vertAlign w:val="superscript"/>
    </w:rPr>
  </w:style>
  <w:style w:type="character" w:customStyle="1" w:styleId="VahedetaMrk">
    <w:name w:val="Vahedeta Märk"/>
    <w:rPr>
      <w:rFonts w:eastAsia="Times New Roman"/>
    </w:rPr>
  </w:style>
  <w:style w:type="character" w:customStyle="1" w:styleId="InternetLink">
    <w:name w:val="Internet Link"/>
    <w:rPr>
      <w:color w:val="99CA3C"/>
      <w:u w:val="single"/>
    </w:rPr>
  </w:style>
  <w:style w:type="character" w:styleId="Kommentaariviide">
    <w:name w:val="annotation reference"/>
    <w:rPr>
      <w:sz w:val="16"/>
      <w:szCs w:val="16"/>
    </w:rPr>
  </w:style>
  <w:style w:type="character" w:customStyle="1" w:styleId="KommentaaritekstMrk">
    <w:name w:val="Kommentaari tekst Märk"/>
    <w:rPr>
      <w:sz w:val="20"/>
      <w:szCs w:val="20"/>
    </w:rPr>
  </w:style>
  <w:style w:type="character" w:customStyle="1" w:styleId="KommentaariteemaMrk">
    <w:name w:val="Kommentaari teema Märk"/>
    <w:rPr>
      <w:b/>
      <w:bCs/>
      <w:sz w:val="20"/>
      <w:szCs w:val="20"/>
    </w:rPr>
  </w:style>
  <w:style w:type="character" w:customStyle="1" w:styleId="cf01">
    <w:name w:val="cf01"/>
    <w:rPr>
      <w:rFonts w:ascii="Segoe UI" w:hAnsi="Segoe UI" w:cs="Segoe UI"/>
      <w:sz w:val="18"/>
      <w:szCs w:val="18"/>
    </w:rPr>
  </w:style>
  <w:style w:type="character" w:customStyle="1" w:styleId="LpumrkusetekstMrk">
    <w:name w:val="Lõpumärkuse tekst Märk"/>
    <w:rPr>
      <w:sz w:val="20"/>
      <w:szCs w:val="20"/>
    </w:rPr>
  </w:style>
  <w:style w:type="character" w:customStyle="1" w:styleId="EndnoteCharacters">
    <w:name w:val="Endnote Characters"/>
    <w:rPr>
      <w:vertAlign w:val="superscript"/>
    </w:rPr>
  </w:style>
  <w:style w:type="character" w:customStyle="1" w:styleId="Lahendamatamainimine1">
    <w:name w:val="Lahendamata mainimine1"/>
    <w:rPr>
      <w:color w:val="605E5C"/>
      <w:shd w:val="clear" w:color="auto" w:fill="E1DFDD"/>
    </w:rPr>
  </w:style>
  <w:style w:type="character" w:customStyle="1" w:styleId="PisMrk">
    <w:name w:val="Päis Märk"/>
    <w:basedOn w:val="Liguvaikefont"/>
  </w:style>
  <w:style w:type="character" w:customStyle="1" w:styleId="JalusMrk">
    <w:name w:val="Jalus Märk"/>
    <w:basedOn w:val="Liguvaikefont"/>
    <w:uiPriority w:val="99"/>
  </w:style>
  <w:style w:type="character" w:customStyle="1" w:styleId="KommentaariteemaMrk1">
    <w:name w:val="Kommentaari teema Märk1"/>
    <w:rPr>
      <w:b/>
      <w:bCs/>
      <w:sz w:val="20"/>
      <w:szCs w:val="20"/>
    </w:rPr>
  </w:style>
  <w:style w:type="character" w:customStyle="1" w:styleId="KommentaaritekstMrk1">
    <w:name w:val="Kommentaari tekst Märk1"/>
    <w:rPr>
      <w:sz w:val="20"/>
      <w:szCs w:val="20"/>
    </w:rPr>
  </w:style>
  <w:style w:type="character" w:customStyle="1" w:styleId="IndexLink">
    <w:name w:val="Index Link"/>
  </w:style>
  <w:style w:type="character" w:customStyle="1" w:styleId="FootnoteAnchor">
    <w:name w:val="Footnote Anchor"/>
    <w:rPr>
      <w:vertAlign w:val="superscript"/>
    </w:rPr>
  </w:style>
  <w:style w:type="character" w:customStyle="1" w:styleId="EndnoteAnchor">
    <w:name w:val="Endnote Anchor"/>
    <w:rPr>
      <w:vertAlign w:val="superscript"/>
    </w:rPr>
  </w:style>
  <w:style w:type="paragraph" w:customStyle="1" w:styleId="Heading">
    <w:name w:val="Heading"/>
    <w:basedOn w:val="Normaallaad"/>
    <w:next w:val="Normaallaad"/>
    <w:pPr>
      <w:keepNext/>
      <w:keepLines/>
      <w:spacing w:before="480" w:after="120"/>
    </w:pPr>
    <w:rPr>
      <w:b/>
      <w:sz w:val="72"/>
      <w:szCs w:val="72"/>
    </w:rPr>
  </w:style>
  <w:style w:type="paragraph" w:styleId="Kehatekst">
    <w:name w:val="Body Text"/>
    <w:basedOn w:val="Normaallaad"/>
    <w:pPr>
      <w:spacing w:after="140" w:line="276" w:lineRule="auto"/>
    </w:pPr>
  </w:style>
  <w:style w:type="paragraph" w:styleId="Loend">
    <w:name w:val="List"/>
    <w:basedOn w:val="Kehatekst"/>
  </w:style>
  <w:style w:type="paragraph" w:styleId="Pealdis">
    <w:name w:val="caption"/>
    <w:basedOn w:val="Normaallaad"/>
    <w:next w:val="Normaallaad"/>
    <w:uiPriority w:val="35"/>
    <w:unhideWhenUsed/>
    <w:qFormat/>
    <w:rsid w:val="00F3082F"/>
    <w:pPr>
      <w:spacing w:line="240" w:lineRule="auto"/>
    </w:pPr>
    <w:rPr>
      <w:b/>
      <w:bCs/>
      <w:smallCaps/>
      <w:color w:val="4F81BD" w:themeColor="accent1"/>
      <w:spacing w:val="6"/>
    </w:rPr>
  </w:style>
  <w:style w:type="paragraph" w:customStyle="1" w:styleId="Index">
    <w:name w:val="Index"/>
    <w:basedOn w:val="Normaallaad"/>
    <w:pPr>
      <w:suppressLineNumbers/>
    </w:pPr>
  </w:style>
  <w:style w:type="paragraph" w:styleId="Loendilik">
    <w:name w:val="List Paragraph"/>
    <w:basedOn w:val="Normaallaad"/>
    <w:uiPriority w:val="34"/>
    <w:qFormat/>
    <w:pPr>
      <w:ind w:left="720"/>
      <w:contextualSpacing/>
    </w:pPr>
  </w:style>
  <w:style w:type="paragraph" w:styleId="Allmrkusetekst">
    <w:name w:val="footnote text"/>
    <w:basedOn w:val="Normaallaad"/>
    <w:uiPriority w:val="99"/>
    <w:pPr>
      <w:spacing w:after="0" w:line="240" w:lineRule="auto"/>
    </w:pPr>
    <w:rPr>
      <w:rFonts w:eastAsia="Times New Roman"/>
      <w:sz w:val="24"/>
      <w:szCs w:val="24"/>
      <w:lang w:val="en-US"/>
    </w:rPr>
  </w:style>
  <w:style w:type="paragraph" w:styleId="Vahedeta">
    <w:name w:val="No Spacing"/>
    <w:uiPriority w:val="1"/>
    <w:qFormat/>
    <w:rsid w:val="00F3082F"/>
    <w:pPr>
      <w:spacing w:after="0" w:line="240" w:lineRule="auto"/>
    </w:pPr>
  </w:style>
  <w:style w:type="paragraph" w:styleId="Sisukorrapealkiri">
    <w:name w:val="TOC Heading"/>
    <w:basedOn w:val="Pealkiri1"/>
    <w:next w:val="Normaallaad"/>
    <w:uiPriority w:val="39"/>
    <w:unhideWhenUsed/>
    <w:qFormat/>
    <w:rsid w:val="00F3082F"/>
    <w:pPr>
      <w:outlineLvl w:val="9"/>
    </w:pPr>
  </w:style>
  <w:style w:type="paragraph" w:styleId="SK1">
    <w:name w:val="toc 1"/>
    <w:basedOn w:val="Normaallaad"/>
    <w:next w:val="Normaallaad"/>
    <w:uiPriority w:val="39"/>
    <w:pPr>
      <w:spacing w:before="120" w:after="0"/>
    </w:pPr>
    <w:rPr>
      <w:b/>
      <w:sz w:val="24"/>
      <w:szCs w:val="24"/>
    </w:rPr>
  </w:style>
  <w:style w:type="paragraph" w:styleId="SK2">
    <w:name w:val="toc 2"/>
    <w:basedOn w:val="Normaallaad"/>
    <w:next w:val="Normaallaad"/>
    <w:uiPriority w:val="39"/>
    <w:pPr>
      <w:spacing w:after="0"/>
      <w:ind w:left="220"/>
    </w:pPr>
    <w:rPr>
      <w:b/>
    </w:rPr>
  </w:style>
  <w:style w:type="paragraph" w:styleId="SK3">
    <w:name w:val="toc 3"/>
    <w:basedOn w:val="Normaallaad"/>
    <w:next w:val="Normaallaad"/>
    <w:uiPriority w:val="39"/>
    <w:pPr>
      <w:spacing w:after="0"/>
      <w:ind w:left="440"/>
    </w:pPr>
  </w:style>
  <w:style w:type="paragraph" w:styleId="Kommentaaritekst">
    <w:name w:val="annotation text"/>
    <w:basedOn w:val="Normaallaad"/>
    <w:pPr>
      <w:spacing w:line="240" w:lineRule="auto"/>
    </w:pPr>
    <w:rPr>
      <w:sz w:val="20"/>
      <w:szCs w:val="20"/>
    </w:rPr>
  </w:style>
  <w:style w:type="paragraph" w:styleId="Kommentaariteema">
    <w:name w:val="annotation subject"/>
    <w:basedOn w:val="Kommentaaritekst"/>
    <w:next w:val="Kommentaaritekst"/>
    <w:rPr>
      <w:b/>
      <w:bCs/>
    </w:rPr>
  </w:style>
  <w:style w:type="paragraph" w:styleId="Lpumrkusetekst">
    <w:name w:val="endnote text"/>
    <w:basedOn w:val="Normaallaad"/>
    <w:pPr>
      <w:spacing w:after="0" w:line="240" w:lineRule="auto"/>
    </w:pPr>
    <w:rPr>
      <w:sz w:val="20"/>
      <w:szCs w:val="20"/>
    </w:rPr>
  </w:style>
  <w:style w:type="paragraph" w:styleId="Redaktsioon">
    <w:name w:val="Revision"/>
    <w:rPr>
      <w:lang w:eastAsia="zh-CN"/>
    </w:rPr>
  </w:style>
  <w:style w:type="paragraph" w:styleId="Pis">
    <w:name w:val="header"/>
    <w:basedOn w:val="Normaallaad"/>
    <w:pPr>
      <w:spacing w:after="0" w:line="240" w:lineRule="auto"/>
    </w:pPr>
  </w:style>
  <w:style w:type="paragraph" w:styleId="Jalus">
    <w:name w:val="footer"/>
    <w:basedOn w:val="Normaallaad"/>
    <w:uiPriority w:val="99"/>
    <w:pPr>
      <w:spacing w:after="0" w:line="240" w:lineRule="auto"/>
    </w:pPr>
  </w:style>
  <w:style w:type="paragraph" w:styleId="Alapealkiri">
    <w:name w:val="Subtitle"/>
    <w:basedOn w:val="Normaallaad"/>
    <w:next w:val="Normaallaad"/>
    <w:link w:val="AlapealkiriMrk"/>
    <w:uiPriority w:val="11"/>
    <w:qFormat/>
    <w:pPr>
      <w:spacing w:line="240" w:lineRule="auto"/>
    </w:pPr>
    <w:rPr>
      <w:rFonts w:ascii="Calibri" w:eastAsia="Calibri" w:hAnsi="Calibri" w:cs="Calibri"/>
    </w:rPr>
  </w:style>
  <w:style w:type="paragraph" w:customStyle="1" w:styleId="TableContents">
    <w:name w:val="Table Contents"/>
    <w:basedOn w:val="Normaallaad"/>
    <w:pPr>
      <w:suppressLineNumbers/>
    </w:pPr>
  </w:style>
  <w:style w:type="paragraph" w:customStyle="1" w:styleId="TableHeading">
    <w:name w:val="Table Heading"/>
    <w:basedOn w:val="TableContents"/>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table" w:customStyle="1" w:styleId="a">
    <w:basedOn w:val="TableNormal10"/>
    <w:tblPr>
      <w:tblStyleRowBandSize w:val="1"/>
      <w:tblStyleColBandSize w:val="1"/>
      <w:tblCellMar>
        <w:top w:w="216" w:type="dxa"/>
        <w:left w:w="100" w:type="dxa"/>
        <w:bottom w:w="216" w:type="dxa"/>
        <w:right w:w="115" w:type="dxa"/>
      </w:tblCellMar>
    </w:tblPr>
  </w:style>
  <w:style w:type="table" w:customStyle="1" w:styleId="a0">
    <w:basedOn w:val="TableNormal10"/>
    <w:tblPr>
      <w:tblStyleRowBandSize w:val="1"/>
      <w:tblStyleColBandSize w:val="1"/>
      <w:tblCellMar>
        <w:left w:w="103" w:type="dxa"/>
        <w:right w:w="113" w:type="dxa"/>
      </w:tblCellMar>
    </w:tblPr>
  </w:style>
  <w:style w:type="table" w:customStyle="1" w:styleId="a1">
    <w:basedOn w:val="TableNormal10"/>
    <w:tblPr>
      <w:tblStyleRowBandSize w:val="1"/>
      <w:tblStyleColBandSize w:val="1"/>
      <w:tblCellMar>
        <w:left w:w="103" w:type="dxa"/>
        <w:right w:w="113" w:type="dxa"/>
      </w:tblCellMar>
    </w:tblPr>
  </w:style>
  <w:style w:type="table" w:customStyle="1" w:styleId="a2">
    <w:basedOn w:val="TableNormal10"/>
    <w:tblPr>
      <w:tblStyleRowBandSize w:val="1"/>
      <w:tblStyleColBandSize w:val="1"/>
      <w:tblCellMar>
        <w:left w:w="103" w:type="dxa"/>
        <w:right w:w="113" w:type="dxa"/>
      </w:tblCellMar>
    </w:tblPr>
  </w:style>
  <w:style w:type="table" w:customStyle="1" w:styleId="a3">
    <w:basedOn w:val="TableNormal10"/>
    <w:tblPr>
      <w:tblStyleRowBandSize w:val="1"/>
      <w:tblStyleColBandSize w:val="1"/>
      <w:tblCellMar>
        <w:left w:w="108" w:type="dxa"/>
        <w:right w:w="113" w:type="dxa"/>
      </w:tblCellMar>
    </w:tblPr>
  </w:style>
  <w:style w:type="character" w:styleId="Hperlink">
    <w:name w:val="Hyperlink"/>
    <w:basedOn w:val="Liguvaikefont"/>
    <w:uiPriority w:val="99"/>
    <w:unhideWhenUsed/>
    <w:rsid w:val="00897806"/>
    <w:rPr>
      <w:color w:val="0000FF" w:themeColor="hyperlink"/>
      <w:u w:val="single"/>
    </w:rPr>
  </w:style>
  <w:style w:type="table" w:styleId="Kontuurtabel">
    <w:name w:val="Table Grid"/>
    <w:basedOn w:val="Normaaltabel"/>
    <w:uiPriority w:val="39"/>
    <w:rsid w:val="00E14C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llmrkuseviide">
    <w:name w:val="footnote reference"/>
    <w:basedOn w:val="Liguvaikefont"/>
    <w:uiPriority w:val="99"/>
    <w:unhideWhenUsed/>
    <w:rsid w:val="005E1CA4"/>
    <w:rPr>
      <w:vertAlign w:val="superscript"/>
    </w:rPr>
  </w:style>
  <w:style w:type="paragraph" w:styleId="Jutumullitekst">
    <w:name w:val="Balloon Text"/>
    <w:basedOn w:val="Normaallaad"/>
    <w:link w:val="JutumullitekstMrk"/>
    <w:uiPriority w:val="99"/>
    <w:semiHidden/>
    <w:unhideWhenUsed/>
    <w:rsid w:val="002D3944"/>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2D3944"/>
    <w:rPr>
      <w:rFonts w:ascii="Segoe UI" w:hAnsi="Segoe UI" w:cs="Segoe UI"/>
      <w:sz w:val="18"/>
      <w:szCs w:val="18"/>
      <w:lang w:eastAsia="zh-CN"/>
    </w:rPr>
  </w:style>
  <w:style w:type="character" w:customStyle="1" w:styleId="Lahendamatamainimine2">
    <w:name w:val="Lahendamata mainimine2"/>
    <w:basedOn w:val="Liguvaikefont"/>
    <w:uiPriority w:val="99"/>
    <w:semiHidden/>
    <w:unhideWhenUsed/>
    <w:rsid w:val="00F56C0D"/>
    <w:rPr>
      <w:color w:val="605E5C"/>
      <w:shd w:val="clear" w:color="auto" w:fill="E1DFDD"/>
    </w:rPr>
  </w:style>
  <w:style w:type="table" w:customStyle="1" w:styleId="a4">
    <w:basedOn w:val="TableNormal2"/>
    <w:tblPr>
      <w:tblStyleRowBandSize w:val="1"/>
      <w:tblStyleColBandSize w:val="1"/>
      <w:tblCellMar>
        <w:top w:w="216" w:type="dxa"/>
        <w:left w:w="108" w:type="dxa"/>
        <w:bottom w:w="216" w:type="dxa"/>
        <w:right w:w="113" w:type="dxa"/>
      </w:tblCellMar>
    </w:tblPr>
  </w:style>
  <w:style w:type="table" w:customStyle="1" w:styleId="a5">
    <w:basedOn w:val="TableNormal2"/>
    <w:tblPr>
      <w:tblStyleRowBandSize w:val="1"/>
      <w:tblStyleColBandSize w:val="1"/>
      <w:tblCellMar>
        <w:top w:w="216" w:type="dxa"/>
        <w:left w:w="108" w:type="dxa"/>
        <w:bottom w:w="216" w:type="dxa"/>
        <w:right w:w="113" w:type="dxa"/>
      </w:tblCellMar>
    </w:tblPr>
  </w:style>
  <w:style w:type="table" w:customStyle="1" w:styleId="a6">
    <w:basedOn w:val="TableNormal2"/>
    <w:pPr>
      <w:spacing w:after="0" w:line="240" w:lineRule="auto"/>
    </w:pPr>
    <w:tblPr>
      <w:tblStyleRowBandSize w:val="1"/>
      <w:tblStyleColBandSize w:val="1"/>
      <w:tblCellMar>
        <w:left w:w="108" w:type="dxa"/>
        <w:right w:w="108" w:type="dxa"/>
      </w:tblCellMar>
    </w:tblPr>
  </w:style>
  <w:style w:type="table" w:customStyle="1" w:styleId="a7">
    <w:basedOn w:val="TableNormal2"/>
    <w:tblPr>
      <w:tblStyleRowBandSize w:val="1"/>
      <w:tblStyleColBandSize w:val="1"/>
      <w:tblCellMar>
        <w:top w:w="216" w:type="dxa"/>
        <w:left w:w="108" w:type="dxa"/>
        <w:bottom w:w="216" w:type="dxa"/>
        <w:right w:w="113" w:type="dxa"/>
      </w:tblCellMar>
    </w:tblPr>
  </w:style>
  <w:style w:type="table" w:customStyle="1" w:styleId="a8">
    <w:basedOn w:val="TableNormal2"/>
    <w:tblPr>
      <w:tblStyleRowBandSize w:val="1"/>
      <w:tblStyleColBandSize w:val="1"/>
      <w:tblCellMar>
        <w:top w:w="216" w:type="dxa"/>
        <w:left w:w="108" w:type="dxa"/>
        <w:bottom w:w="216" w:type="dxa"/>
        <w:right w:w="113" w:type="dxa"/>
      </w:tblCellMar>
    </w:tblPr>
  </w:style>
  <w:style w:type="table" w:customStyle="1" w:styleId="a9">
    <w:basedOn w:val="TableNormal2"/>
    <w:tblPr>
      <w:tblStyleRowBandSize w:val="1"/>
      <w:tblStyleColBandSize w:val="1"/>
      <w:tblCellMar>
        <w:top w:w="216" w:type="dxa"/>
        <w:left w:w="108" w:type="dxa"/>
        <w:bottom w:w="216" w:type="dxa"/>
        <w:right w:w="113" w:type="dxa"/>
      </w:tblCellMar>
    </w:tblPr>
  </w:style>
  <w:style w:type="table" w:customStyle="1" w:styleId="aa">
    <w:basedOn w:val="TableNormal2"/>
    <w:pPr>
      <w:spacing w:after="0" w:line="240" w:lineRule="auto"/>
    </w:pPr>
    <w:tblPr>
      <w:tblStyleRowBandSize w:val="1"/>
      <w:tblStyleColBandSize w:val="1"/>
      <w:tblCellMar>
        <w:left w:w="108" w:type="dxa"/>
        <w:right w:w="108" w:type="dxa"/>
      </w:tblCellMar>
    </w:tblPr>
  </w:style>
  <w:style w:type="table" w:customStyle="1" w:styleId="ab">
    <w:basedOn w:val="TableNormal2"/>
    <w:pPr>
      <w:spacing w:after="0" w:line="240" w:lineRule="auto"/>
    </w:pPr>
    <w:tblPr>
      <w:tblStyleRowBandSize w:val="1"/>
      <w:tblStyleColBandSize w:val="1"/>
      <w:tblCellMar>
        <w:left w:w="108" w:type="dxa"/>
        <w:right w:w="108" w:type="dxa"/>
      </w:tblCellMar>
    </w:tblPr>
  </w:style>
  <w:style w:type="table" w:customStyle="1" w:styleId="ac">
    <w:basedOn w:val="TableNormal2"/>
    <w:pPr>
      <w:spacing w:after="0" w:line="240" w:lineRule="auto"/>
    </w:pPr>
    <w:tblPr>
      <w:tblStyleRowBandSize w:val="1"/>
      <w:tblStyleColBandSize w:val="1"/>
      <w:tblCellMar>
        <w:left w:w="108" w:type="dxa"/>
        <w:right w:w="108" w:type="dxa"/>
      </w:tblCellMar>
    </w:tblPr>
  </w:style>
  <w:style w:type="table" w:customStyle="1" w:styleId="ad">
    <w:basedOn w:val="TableNormal2"/>
    <w:pPr>
      <w:spacing w:after="0" w:line="240" w:lineRule="auto"/>
    </w:pPr>
    <w:tblPr>
      <w:tblStyleRowBandSize w:val="1"/>
      <w:tblStyleColBandSize w:val="1"/>
      <w:tblCellMar>
        <w:left w:w="108" w:type="dxa"/>
        <w:right w:w="108" w:type="dxa"/>
      </w:tblCellMar>
    </w:tblPr>
  </w:style>
  <w:style w:type="table" w:customStyle="1" w:styleId="ae">
    <w:basedOn w:val="TableNormal2"/>
    <w:pPr>
      <w:spacing w:after="0" w:line="240" w:lineRule="auto"/>
    </w:pPr>
    <w:tblPr>
      <w:tblStyleRowBandSize w:val="1"/>
      <w:tblStyleColBandSize w:val="1"/>
      <w:tblCellMar>
        <w:left w:w="108" w:type="dxa"/>
        <w:right w:w="108" w:type="dxa"/>
      </w:tblCellMar>
    </w:tblPr>
  </w:style>
  <w:style w:type="table" w:customStyle="1" w:styleId="af">
    <w:basedOn w:val="TableNormal2"/>
    <w:pPr>
      <w:spacing w:after="0" w:line="240" w:lineRule="auto"/>
    </w:pPr>
    <w:tblPr>
      <w:tblStyleRowBandSize w:val="1"/>
      <w:tblStyleColBandSize w:val="1"/>
      <w:tblCellMar>
        <w:left w:w="108" w:type="dxa"/>
        <w:right w:w="108" w:type="dxa"/>
      </w:tblCellMar>
    </w:tblPr>
  </w:style>
  <w:style w:type="table" w:customStyle="1" w:styleId="af0">
    <w:basedOn w:val="TableNormal2"/>
    <w:pPr>
      <w:spacing w:after="0" w:line="240" w:lineRule="auto"/>
    </w:pPr>
    <w:tblPr>
      <w:tblStyleRowBandSize w:val="1"/>
      <w:tblStyleColBandSize w:val="1"/>
      <w:tblCellMar>
        <w:left w:w="108" w:type="dxa"/>
        <w:right w:w="108" w:type="dxa"/>
      </w:tblCellMar>
    </w:tblPr>
  </w:style>
  <w:style w:type="table" w:customStyle="1" w:styleId="af1">
    <w:basedOn w:val="TableNormal2"/>
    <w:pPr>
      <w:spacing w:after="0" w:line="240" w:lineRule="auto"/>
    </w:pPr>
    <w:tblPr>
      <w:tblStyleRowBandSize w:val="1"/>
      <w:tblStyleColBandSize w:val="1"/>
      <w:tblCellMar>
        <w:left w:w="108" w:type="dxa"/>
        <w:right w:w="108" w:type="dxa"/>
      </w:tblCellMar>
    </w:tblPr>
  </w:style>
  <w:style w:type="table" w:customStyle="1" w:styleId="af2">
    <w:basedOn w:val="TableNormal2"/>
    <w:pPr>
      <w:spacing w:after="0" w:line="240" w:lineRule="auto"/>
    </w:pPr>
    <w:tblPr>
      <w:tblStyleRowBandSize w:val="1"/>
      <w:tblStyleColBandSize w:val="1"/>
      <w:tblCellMar>
        <w:left w:w="108" w:type="dxa"/>
        <w:right w:w="108" w:type="dxa"/>
      </w:tblCellMar>
    </w:tblPr>
  </w:style>
  <w:style w:type="table" w:customStyle="1" w:styleId="af3">
    <w:basedOn w:val="TableNormal2"/>
    <w:pPr>
      <w:spacing w:after="0" w:line="240" w:lineRule="auto"/>
    </w:pPr>
    <w:tblPr>
      <w:tblStyleRowBandSize w:val="1"/>
      <w:tblStyleColBandSize w:val="1"/>
      <w:tblCellMar>
        <w:left w:w="108" w:type="dxa"/>
        <w:right w:w="108" w:type="dxa"/>
      </w:tblCellMar>
    </w:tblPr>
  </w:style>
  <w:style w:type="table" w:customStyle="1" w:styleId="af4">
    <w:basedOn w:val="TableNormal2"/>
    <w:pPr>
      <w:spacing w:after="0" w:line="240" w:lineRule="auto"/>
    </w:pPr>
    <w:tblPr>
      <w:tblStyleRowBandSize w:val="1"/>
      <w:tblStyleColBandSize w:val="1"/>
      <w:tblCellMar>
        <w:left w:w="108" w:type="dxa"/>
        <w:right w:w="108" w:type="dxa"/>
      </w:tblCellMar>
    </w:tblPr>
  </w:style>
  <w:style w:type="table" w:customStyle="1" w:styleId="af5">
    <w:basedOn w:val="TableNormal2"/>
    <w:pPr>
      <w:spacing w:after="0" w:line="240" w:lineRule="auto"/>
    </w:pPr>
    <w:tblPr>
      <w:tblStyleRowBandSize w:val="1"/>
      <w:tblStyleColBandSize w:val="1"/>
      <w:tblCellMar>
        <w:left w:w="108" w:type="dxa"/>
        <w:right w:w="108" w:type="dxa"/>
      </w:tblCellMar>
    </w:tblPr>
  </w:style>
  <w:style w:type="table" w:customStyle="1" w:styleId="af6">
    <w:basedOn w:val="TableNormal2"/>
    <w:pPr>
      <w:spacing w:after="0" w:line="240" w:lineRule="auto"/>
    </w:pPr>
    <w:tblPr>
      <w:tblStyleRowBandSize w:val="1"/>
      <w:tblStyleColBandSize w:val="1"/>
      <w:tblCellMar>
        <w:left w:w="108" w:type="dxa"/>
        <w:right w:w="108" w:type="dxa"/>
      </w:tblCellMar>
    </w:tblPr>
  </w:style>
  <w:style w:type="table" w:customStyle="1" w:styleId="af7">
    <w:basedOn w:val="TableNormal2"/>
    <w:pPr>
      <w:spacing w:after="0" w:line="240" w:lineRule="auto"/>
    </w:pPr>
    <w:tblPr>
      <w:tblStyleRowBandSize w:val="1"/>
      <w:tblStyleColBandSize w:val="1"/>
      <w:tblCellMar>
        <w:left w:w="108" w:type="dxa"/>
        <w:right w:w="108" w:type="dxa"/>
      </w:tblCellMar>
    </w:tblPr>
  </w:style>
  <w:style w:type="table" w:customStyle="1" w:styleId="af8">
    <w:basedOn w:val="TableNormal2"/>
    <w:pPr>
      <w:spacing w:after="0" w:line="240" w:lineRule="auto"/>
    </w:pPr>
    <w:tblPr>
      <w:tblStyleRowBandSize w:val="1"/>
      <w:tblStyleColBandSize w:val="1"/>
      <w:tblCellMar>
        <w:left w:w="108" w:type="dxa"/>
        <w:right w:w="108" w:type="dxa"/>
      </w:tblCellMar>
    </w:tblPr>
  </w:style>
  <w:style w:type="table" w:customStyle="1" w:styleId="af9">
    <w:basedOn w:val="TableNormal2"/>
    <w:pPr>
      <w:spacing w:after="0" w:line="240" w:lineRule="auto"/>
    </w:pPr>
    <w:tblPr>
      <w:tblStyleRowBandSize w:val="1"/>
      <w:tblStyleColBandSize w:val="1"/>
      <w:tblCellMar>
        <w:left w:w="108" w:type="dxa"/>
        <w:right w:w="108" w:type="dxa"/>
      </w:tblCellMar>
    </w:tblPr>
  </w:style>
  <w:style w:type="table" w:customStyle="1" w:styleId="afa">
    <w:basedOn w:val="TableNormal2"/>
    <w:pPr>
      <w:spacing w:after="0" w:line="240" w:lineRule="auto"/>
    </w:pPr>
    <w:tblPr>
      <w:tblStyleRowBandSize w:val="1"/>
      <w:tblStyleColBandSize w:val="1"/>
      <w:tblCellMar>
        <w:left w:w="108" w:type="dxa"/>
        <w:right w:w="108" w:type="dxa"/>
      </w:tblCellMar>
    </w:tblPr>
  </w:style>
  <w:style w:type="table" w:customStyle="1" w:styleId="afb">
    <w:basedOn w:val="TableNormal2"/>
    <w:pPr>
      <w:spacing w:after="0" w:line="240" w:lineRule="auto"/>
    </w:pPr>
    <w:tblPr>
      <w:tblStyleRowBandSize w:val="1"/>
      <w:tblStyleColBandSize w:val="1"/>
      <w:tblCellMar>
        <w:left w:w="108" w:type="dxa"/>
        <w:right w:w="108" w:type="dxa"/>
      </w:tblCellMar>
    </w:tblPr>
  </w:style>
  <w:style w:type="table" w:customStyle="1" w:styleId="afc">
    <w:basedOn w:val="TableNormal2"/>
    <w:pPr>
      <w:spacing w:after="0" w:line="240" w:lineRule="auto"/>
    </w:pPr>
    <w:tblPr>
      <w:tblStyleRowBandSize w:val="1"/>
      <w:tblStyleColBandSize w:val="1"/>
      <w:tblCellMar>
        <w:left w:w="108" w:type="dxa"/>
        <w:right w:w="108" w:type="dxa"/>
      </w:tblCellMar>
    </w:tblPr>
  </w:style>
  <w:style w:type="table" w:customStyle="1" w:styleId="afd">
    <w:basedOn w:val="TableNormal2"/>
    <w:pPr>
      <w:spacing w:after="0" w:line="240" w:lineRule="auto"/>
    </w:pPr>
    <w:tblPr>
      <w:tblStyleRowBandSize w:val="1"/>
      <w:tblStyleColBandSize w:val="1"/>
      <w:tblCellMar>
        <w:left w:w="108" w:type="dxa"/>
        <w:right w:w="108" w:type="dxa"/>
      </w:tblCellMar>
    </w:tblPr>
  </w:style>
  <w:style w:type="table" w:customStyle="1" w:styleId="afe">
    <w:basedOn w:val="TableNormal2"/>
    <w:pPr>
      <w:spacing w:after="0" w:line="240" w:lineRule="auto"/>
    </w:pPr>
    <w:tblPr>
      <w:tblStyleRowBandSize w:val="1"/>
      <w:tblStyleColBandSize w:val="1"/>
      <w:tblCellMar>
        <w:left w:w="108" w:type="dxa"/>
        <w:right w:w="108" w:type="dxa"/>
      </w:tblCellMar>
    </w:tblPr>
  </w:style>
  <w:style w:type="table" w:customStyle="1" w:styleId="aff">
    <w:basedOn w:val="TableNormal2"/>
    <w:pPr>
      <w:spacing w:after="0" w:line="240" w:lineRule="auto"/>
    </w:pPr>
    <w:tblPr>
      <w:tblStyleRowBandSize w:val="1"/>
      <w:tblStyleColBandSize w:val="1"/>
      <w:tblCellMar>
        <w:left w:w="108" w:type="dxa"/>
        <w:right w:w="108" w:type="dxa"/>
      </w:tblCellMar>
    </w:tblPr>
  </w:style>
  <w:style w:type="table" w:customStyle="1" w:styleId="aff0">
    <w:basedOn w:val="TableNormal2"/>
    <w:pPr>
      <w:spacing w:after="0" w:line="240" w:lineRule="auto"/>
    </w:pPr>
    <w:tblPr>
      <w:tblStyleRowBandSize w:val="1"/>
      <w:tblStyleColBandSize w:val="1"/>
      <w:tblCellMar>
        <w:left w:w="108" w:type="dxa"/>
        <w:right w:w="108" w:type="dxa"/>
      </w:tblCellMar>
    </w:tblPr>
  </w:style>
  <w:style w:type="table" w:customStyle="1" w:styleId="aff1">
    <w:basedOn w:val="TableNormal2"/>
    <w:pPr>
      <w:spacing w:after="0" w:line="240" w:lineRule="auto"/>
    </w:pPr>
    <w:tblPr>
      <w:tblStyleRowBandSize w:val="1"/>
      <w:tblStyleColBandSize w:val="1"/>
      <w:tblCellMar>
        <w:left w:w="108" w:type="dxa"/>
        <w:right w:w="108" w:type="dxa"/>
      </w:tblCellMar>
    </w:tblPr>
  </w:style>
  <w:style w:type="paragraph" w:styleId="SK4">
    <w:name w:val="toc 4"/>
    <w:basedOn w:val="Normaallaad"/>
    <w:next w:val="Normaallaad"/>
    <w:autoRedefine/>
    <w:uiPriority w:val="39"/>
    <w:unhideWhenUsed/>
    <w:rsid w:val="00333226"/>
    <w:pPr>
      <w:spacing w:after="0"/>
      <w:ind w:left="660"/>
    </w:pPr>
    <w:rPr>
      <w:sz w:val="20"/>
      <w:szCs w:val="20"/>
    </w:rPr>
  </w:style>
  <w:style w:type="paragraph" w:styleId="SK5">
    <w:name w:val="toc 5"/>
    <w:basedOn w:val="Normaallaad"/>
    <w:next w:val="Normaallaad"/>
    <w:autoRedefine/>
    <w:uiPriority w:val="39"/>
    <w:unhideWhenUsed/>
    <w:rsid w:val="00333226"/>
    <w:pPr>
      <w:spacing w:after="0"/>
      <w:ind w:left="880"/>
    </w:pPr>
    <w:rPr>
      <w:sz w:val="20"/>
      <w:szCs w:val="20"/>
    </w:rPr>
  </w:style>
  <w:style w:type="paragraph" w:styleId="SK6">
    <w:name w:val="toc 6"/>
    <w:basedOn w:val="Normaallaad"/>
    <w:next w:val="Normaallaad"/>
    <w:autoRedefine/>
    <w:uiPriority w:val="39"/>
    <w:unhideWhenUsed/>
    <w:rsid w:val="00333226"/>
    <w:pPr>
      <w:spacing w:after="0"/>
      <w:ind w:left="1100"/>
    </w:pPr>
    <w:rPr>
      <w:sz w:val="20"/>
      <w:szCs w:val="20"/>
    </w:rPr>
  </w:style>
  <w:style w:type="paragraph" w:styleId="SK7">
    <w:name w:val="toc 7"/>
    <w:basedOn w:val="Normaallaad"/>
    <w:next w:val="Normaallaad"/>
    <w:autoRedefine/>
    <w:uiPriority w:val="39"/>
    <w:unhideWhenUsed/>
    <w:rsid w:val="00333226"/>
    <w:pPr>
      <w:spacing w:after="0"/>
      <w:ind w:left="1320"/>
    </w:pPr>
    <w:rPr>
      <w:sz w:val="20"/>
      <w:szCs w:val="20"/>
    </w:rPr>
  </w:style>
  <w:style w:type="paragraph" w:styleId="SK8">
    <w:name w:val="toc 8"/>
    <w:basedOn w:val="Normaallaad"/>
    <w:next w:val="Normaallaad"/>
    <w:autoRedefine/>
    <w:uiPriority w:val="39"/>
    <w:unhideWhenUsed/>
    <w:rsid w:val="00333226"/>
    <w:pPr>
      <w:spacing w:after="0"/>
      <w:ind w:left="1540"/>
    </w:pPr>
    <w:rPr>
      <w:sz w:val="20"/>
      <w:szCs w:val="20"/>
    </w:rPr>
  </w:style>
  <w:style w:type="paragraph" w:styleId="SK9">
    <w:name w:val="toc 9"/>
    <w:basedOn w:val="Normaallaad"/>
    <w:next w:val="Normaallaad"/>
    <w:autoRedefine/>
    <w:uiPriority w:val="39"/>
    <w:unhideWhenUsed/>
    <w:rsid w:val="00333226"/>
    <w:pPr>
      <w:spacing w:after="0"/>
      <w:ind w:left="1760"/>
    </w:pPr>
    <w:rPr>
      <w:sz w:val="20"/>
      <w:szCs w:val="20"/>
    </w:rPr>
  </w:style>
  <w:style w:type="character" w:customStyle="1" w:styleId="Pealkiri5Mrk">
    <w:name w:val="Pealkiri 5 Märk"/>
    <w:basedOn w:val="Liguvaikefont"/>
    <w:link w:val="Pealkiri5"/>
    <w:uiPriority w:val="9"/>
    <w:semiHidden/>
    <w:rsid w:val="00F3082F"/>
    <w:rPr>
      <w:rFonts w:asciiTheme="majorHAnsi" w:eastAsiaTheme="majorEastAsia" w:hAnsiTheme="majorHAnsi" w:cstheme="majorBidi"/>
      <w:i/>
      <w:iCs/>
      <w:color w:val="632423" w:themeColor="accent2" w:themeShade="80"/>
      <w:sz w:val="24"/>
      <w:szCs w:val="24"/>
    </w:rPr>
  </w:style>
  <w:style w:type="character" w:customStyle="1" w:styleId="Pealkiri6Mrk">
    <w:name w:val="Pealkiri 6 Märk"/>
    <w:basedOn w:val="Liguvaikefont"/>
    <w:link w:val="Pealkiri6"/>
    <w:uiPriority w:val="9"/>
    <w:semiHidden/>
    <w:rsid w:val="00F3082F"/>
    <w:rPr>
      <w:rFonts w:asciiTheme="majorHAnsi" w:eastAsiaTheme="majorEastAsia" w:hAnsiTheme="majorHAnsi" w:cstheme="majorBidi"/>
      <w:i/>
      <w:iCs/>
      <w:color w:val="984806" w:themeColor="accent6" w:themeShade="80"/>
      <w:sz w:val="23"/>
      <w:szCs w:val="23"/>
    </w:rPr>
  </w:style>
  <w:style w:type="character" w:customStyle="1" w:styleId="Pealkiri7Mrk">
    <w:name w:val="Pealkiri 7 Märk"/>
    <w:basedOn w:val="Liguvaikefont"/>
    <w:link w:val="Pealkiri7"/>
    <w:uiPriority w:val="9"/>
    <w:semiHidden/>
    <w:rsid w:val="00F3082F"/>
    <w:rPr>
      <w:rFonts w:asciiTheme="majorHAnsi" w:eastAsiaTheme="majorEastAsia" w:hAnsiTheme="majorHAnsi" w:cstheme="majorBidi"/>
      <w:color w:val="244061" w:themeColor="accent1" w:themeShade="80"/>
    </w:rPr>
  </w:style>
  <w:style w:type="character" w:customStyle="1" w:styleId="Pealkiri8Mrk">
    <w:name w:val="Pealkiri 8 Märk"/>
    <w:basedOn w:val="Liguvaikefont"/>
    <w:link w:val="Pealkiri8"/>
    <w:uiPriority w:val="9"/>
    <w:semiHidden/>
    <w:rsid w:val="00F3082F"/>
    <w:rPr>
      <w:rFonts w:asciiTheme="majorHAnsi" w:eastAsiaTheme="majorEastAsia" w:hAnsiTheme="majorHAnsi" w:cstheme="majorBidi"/>
      <w:color w:val="632423" w:themeColor="accent2" w:themeShade="80"/>
      <w:sz w:val="21"/>
      <w:szCs w:val="21"/>
    </w:rPr>
  </w:style>
  <w:style w:type="character" w:customStyle="1" w:styleId="Pealkiri9Mrk">
    <w:name w:val="Pealkiri 9 Märk"/>
    <w:basedOn w:val="Liguvaikefont"/>
    <w:link w:val="Pealkiri9"/>
    <w:uiPriority w:val="9"/>
    <w:semiHidden/>
    <w:rsid w:val="00F3082F"/>
    <w:rPr>
      <w:rFonts w:asciiTheme="majorHAnsi" w:eastAsiaTheme="majorEastAsia" w:hAnsiTheme="majorHAnsi" w:cstheme="majorBidi"/>
      <w:color w:val="984806" w:themeColor="accent6" w:themeShade="80"/>
    </w:rPr>
  </w:style>
  <w:style w:type="character" w:customStyle="1" w:styleId="PealkiriMrk">
    <w:name w:val="Pealkiri Märk"/>
    <w:basedOn w:val="Liguvaikefont"/>
    <w:link w:val="Pealkiri"/>
    <w:uiPriority w:val="10"/>
    <w:rsid w:val="00F3082F"/>
    <w:rPr>
      <w:rFonts w:asciiTheme="majorHAnsi" w:eastAsiaTheme="majorEastAsia" w:hAnsiTheme="majorHAnsi" w:cstheme="majorBidi"/>
      <w:color w:val="365F91" w:themeColor="accent1" w:themeShade="BF"/>
      <w:spacing w:val="-10"/>
      <w:sz w:val="52"/>
      <w:szCs w:val="52"/>
    </w:rPr>
  </w:style>
  <w:style w:type="character" w:customStyle="1" w:styleId="AlapealkiriMrk">
    <w:name w:val="Alapealkiri Märk"/>
    <w:basedOn w:val="Liguvaikefont"/>
    <w:link w:val="Alapealkiri"/>
    <w:uiPriority w:val="11"/>
    <w:rsid w:val="00F3082F"/>
    <w:rPr>
      <w:rFonts w:asciiTheme="majorHAnsi" w:eastAsiaTheme="majorEastAsia" w:hAnsiTheme="majorHAnsi" w:cstheme="majorBidi"/>
    </w:rPr>
  </w:style>
  <w:style w:type="character" w:styleId="Tugev">
    <w:name w:val="Strong"/>
    <w:basedOn w:val="Liguvaikefont"/>
    <w:uiPriority w:val="22"/>
    <w:qFormat/>
    <w:rsid w:val="00F3082F"/>
    <w:rPr>
      <w:b/>
      <w:bCs/>
    </w:rPr>
  </w:style>
  <w:style w:type="character" w:styleId="Rhutus">
    <w:name w:val="Emphasis"/>
    <w:basedOn w:val="Liguvaikefont"/>
    <w:uiPriority w:val="20"/>
    <w:qFormat/>
    <w:rsid w:val="00F3082F"/>
    <w:rPr>
      <w:i/>
      <w:iCs/>
    </w:rPr>
  </w:style>
  <w:style w:type="paragraph" w:styleId="Tsitaat">
    <w:name w:val="Quote"/>
    <w:basedOn w:val="Normaallaad"/>
    <w:next w:val="Normaallaad"/>
    <w:link w:val="TsitaatMrk"/>
    <w:uiPriority w:val="29"/>
    <w:qFormat/>
    <w:rsid w:val="00F3082F"/>
    <w:pPr>
      <w:spacing w:before="120"/>
      <w:ind w:left="720" w:right="720"/>
      <w:jc w:val="center"/>
    </w:pPr>
    <w:rPr>
      <w:i/>
      <w:iCs/>
    </w:rPr>
  </w:style>
  <w:style w:type="character" w:customStyle="1" w:styleId="TsitaatMrk">
    <w:name w:val="Tsitaat Märk"/>
    <w:basedOn w:val="Liguvaikefont"/>
    <w:link w:val="Tsitaat"/>
    <w:uiPriority w:val="29"/>
    <w:rsid w:val="00F3082F"/>
    <w:rPr>
      <w:i/>
      <w:iCs/>
    </w:rPr>
  </w:style>
  <w:style w:type="paragraph" w:styleId="Selgeltmrgatavtsitaat">
    <w:name w:val="Intense Quote"/>
    <w:basedOn w:val="Normaallaad"/>
    <w:next w:val="Normaallaad"/>
    <w:link w:val="SelgeltmrgatavtsitaatMrk"/>
    <w:uiPriority w:val="30"/>
    <w:qFormat/>
    <w:rsid w:val="00F3082F"/>
    <w:pPr>
      <w:spacing w:before="120" w:line="300" w:lineRule="auto"/>
      <w:ind w:left="576" w:right="576"/>
      <w:jc w:val="center"/>
    </w:pPr>
    <w:rPr>
      <w:rFonts w:asciiTheme="majorHAnsi" w:eastAsiaTheme="majorEastAsia" w:hAnsiTheme="majorHAnsi" w:cstheme="majorBidi"/>
      <w:color w:val="4F81BD" w:themeColor="accent1"/>
      <w:sz w:val="24"/>
      <w:szCs w:val="24"/>
    </w:rPr>
  </w:style>
  <w:style w:type="character" w:customStyle="1" w:styleId="SelgeltmrgatavtsitaatMrk">
    <w:name w:val="Selgelt märgatav tsitaat Märk"/>
    <w:basedOn w:val="Liguvaikefont"/>
    <w:link w:val="Selgeltmrgatavtsitaat"/>
    <w:uiPriority w:val="30"/>
    <w:rsid w:val="00F3082F"/>
    <w:rPr>
      <w:rFonts w:asciiTheme="majorHAnsi" w:eastAsiaTheme="majorEastAsia" w:hAnsiTheme="majorHAnsi" w:cstheme="majorBidi"/>
      <w:color w:val="4F81BD" w:themeColor="accent1"/>
      <w:sz w:val="24"/>
      <w:szCs w:val="24"/>
    </w:rPr>
  </w:style>
  <w:style w:type="character" w:styleId="Vaevumrgatavrhutus">
    <w:name w:val="Subtle Emphasis"/>
    <w:basedOn w:val="Liguvaikefont"/>
    <w:uiPriority w:val="19"/>
    <w:qFormat/>
    <w:rsid w:val="00F3082F"/>
    <w:rPr>
      <w:i/>
      <w:iCs/>
      <w:color w:val="404040" w:themeColor="text1" w:themeTint="BF"/>
    </w:rPr>
  </w:style>
  <w:style w:type="character" w:styleId="Selgeltmrgatavrhutus">
    <w:name w:val="Intense Emphasis"/>
    <w:basedOn w:val="Liguvaikefont"/>
    <w:uiPriority w:val="21"/>
    <w:qFormat/>
    <w:rsid w:val="00F3082F"/>
    <w:rPr>
      <w:b w:val="0"/>
      <w:bCs w:val="0"/>
      <w:i/>
      <w:iCs/>
      <w:color w:val="4F81BD" w:themeColor="accent1"/>
    </w:rPr>
  </w:style>
  <w:style w:type="character" w:styleId="Vaevumrgatavviide">
    <w:name w:val="Subtle Reference"/>
    <w:basedOn w:val="Liguvaikefont"/>
    <w:uiPriority w:val="31"/>
    <w:qFormat/>
    <w:rsid w:val="00F3082F"/>
    <w:rPr>
      <w:smallCaps/>
      <w:color w:val="404040" w:themeColor="text1" w:themeTint="BF"/>
      <w:u w:val="single" w:color="7F7F7F" w:themeColor="text1" w:themeTint="80"/>
    </w:rPr>
  </w:style>
  <w:style w:type="character" w:styleId="Selgeltmrgatavviide">
    <w:name w:val="Intense Reference"/>
    <w:basedOn w:val="Liguvaikefont"/>
    <w:uiPriority w:val="32"/>
    <w:qFormat/>
    <w:rsid w:val="00F3082F"/>
    <w:rPr>
      <w:b/>
      <w:bCs/>
      <w:smallCaps/>
      <w:color w:val="4F81BD" w:themeColor="accent1"/>
      <w:spacing w:val="5"/>
      <w:u w:val="single"/>
    </w:rPr>
  </w:style>
  <w:style w:type="character" w:styleId="Raamatupealkiri">
    <w:name w:val="Book Title"/>
    <w:basedOn w:val="Liguvaikefont"/>
    <w:uiPriority w:val="33"/>
    <w:qFormat/>
    <w:rsid w:val="00F3082F"/>
    <w:rPr>
      <w:b/>
      <w:bCs/>
      <w:smallCaps/>
    </w:rPr>
  </w:style>
  <w:style w:type="table" w:customStyle="1" w:styleId="aff2">
    <w:basedOn w:val="TableNormal"/>
    <w:pPr>
      <w:spacing w:after="0" w:line="240" w:lineRule="auto"/>
    </w:pPr>
    <w:tblPr>
      <w:tblStyleRowBandSize w:val="1"/>
      <w:tblStyleColBandSize w:val="1"/>
      <w:tblCellMar>
        <w:top w:w="216" w:type="dxa"/>
        <w:left w:w="108" w:type="dxa"/>
        <w:bottom w:w="216" w:type="dxa"/>
        <w:right w:w="108" w:type="dxa"/>
      </w:tblCellMar>
    </w:tblPr>
  </w:style>
  <w:style w:type="table" w:customStyle="1" w:styleId="aff3">
    <w:basedOn w:val="TableNormal"/>
    <w:pPr>
      <w:spacing w:after="0" w:line="240" w:lineRule="auto"/>
    </w:pPr>
    <w:tblPr>
      <w:tblStyleRowBandSize w:val="1"/>
      <w:tblStyleColBandSize w:val="1"/>
      <w:tblCellMar>
        <w:left w:w="108" w:type="dxa"/>
        <w:right w:w="108" w:type="dxa"/>
      </w:tblCellMar>
    </w:tblPr>
  </w:style>
  <w:style w:type="table" w:customStyle="1" w:styleId="aff4">
    <w:basedOn w:val="TableNormal"/>
    <w:pPr>
      <w:spacing w:after="0" w:line="240" w:lineRule="auto"/>
    </w:pPr>
    <w:tblPr>
      <w:tblStyleRowBandSize w:val="1"/>
      <w:tblStyleColBandSize w:val="1"/>
      <w:tblCellMar>
        <w:top w:w="216" w:type="dxa"/>
        <w:left w:w="108" w:type="dxa"/>
        <w:bottom w:w="216" w:type="dxa"/>
        <w:right w:w="108" w:type="dxa"/>
      </w:tblCellMar>
    </w:tblPr>
  </w:style>
  <w:style w:type="table" w:customStyle="1" w:styleId="aff5">
    <w:basedOn w:val="TableNormal"/>
    <w:pPr>
      <w:spacing w:after="0" w:line="240" w:lineRule="auto"/>
    </w:pPr>
    <w:tblPr>
      <w:tblStyleRowBandSize w:val="1"/>
      <w:tblStyleColBandSize w:val="1"/>
      <w:tblCellMar>
        <w:top w:w="216" w:type="dxa"/>
        <w:left w:w="108" w:type="dxa"/>
        <w:bottom w:w="216" w:type="dxa"/>
        <w:right w:w="108" w:type="dxa"/>
      </w:tblCellMar>
    </w:tblPr>
  </w:style>
  <w:style w:type="table" w:customStyle="1" w:styleId="aff6">
    <w:basedOn w:val="TableNormal"/>
    <w:pPr>
      <w:spacing w:after="0" w:line="240" w:lineRule="auto"/>
    </w:pPr>
    <w:tblPr>
      <w:tblStyleRowBandSize w:val="1"/>
      <w:tblStyleColBandSize w:val="1"/>
      <w:tblCellMar>
        <w:top w:w="216" w:type="dxa"/>
        <w:left w:w="108" w:type="dxa"/>
        <w:bottom w:w="216" w:type="dxa"/>
        <w:right w:w="108" w:type="dxa"/>
      </w:tblCellMar>
    </w:tblPr>
  </w:style>
  <w:style w:type="table" w:customStyle="1" w:styleId="aff7">
    <w:basedOn w:val="TableNormal"/>
    <w:pPr>
      <w:spacing w:after="0" w:line="240" w:lineRule="auto"/>
    </w:pPr>
    <w:tblPr>
      <w:tblStyleRowBandSize w:val="1"/>
      <w:tblStyleColBandSize w:val="1"/>
      <w:tblCellMar>
        <w:top w:w="216" w:type="dxa"/>
        <w:left w:w="108" w:type="dxa"/>
        <w:bottom w:w="216" w:type="dxa"/>
        <w:right w:w="108"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tblPr>
      <w:tblStyleRowBandSize w:val="1"/>
      <w:tblStyleColBandSize w:val="1"/>
      <w:tblCellMar>
        <w:left w:w="115" w:type="dxa"/>
        <w:right w:w="115" w:type="dxa"/>
      </w:tblCellMar>
    </w:tblPr>
  </w:style>
  <w:style w:type="table" w:customStyle="1" w:styleId="affc">
    <w:basedOn w:val="TableNormal"/>
    <w:tblPr>
      <w:tblStyleRowBandSize w:val="1"/>
      <w:tblStyleColBandSize w:val="1"/>
      <w:tblCellMar>
        <w:left w:w="115" w:type="dxa"/>
        <w:right w:w="115" w:type="dxa"/>
      </w:tblCellMar>
    </w:tblPr>
  </w:style>
  <w:style w:type="table" w:customStyle="1" w:styleId="affd">
    <w:basedOn w:val="TableNormal"/>
    <w:pPr>
      <w:spacing w:after="0" w:line="240" w:lineRule="auto"/>
    </w:pPr>
    <w:tblPr>
      <w:tblStyleRowBandSize w:val="1"/>
      <w:tblStyleColBandSize w:val="1"/>
      <w:tblCellMar>
        <w:top w:w="216" w:type="dxa"/>
        <w:left w:w="108" w:type="dxa"/>
        <w:bottom w:w="216" w:type="dxa"/>
        <w:right w:w="108" w:type="dxa"/>
      </w:tblCellMar>
    </w:tblPr>
  </w:style>
  <w:style w:type="table" w:customStyle="1" w:styleId="affe">
    <w:basedOn w:val="TableNormal"/>
    <w:pPr>
      <w:spacing w:after="0" w:line="240" w:lineRule="auto"/>
    </w:pPr>
    <w:tblPr>
      <w:tblStyleRowBandSize w:val="1"/>
      <w:tblStyleColBandSize w:val="1"/>
      <w:tblCellMar>
        <w:top w:w="216" w:type="dxa"/>
        <w:left w:w="108" w:type="dxa"/>
        <w:bottom w:w="216" w:type="dxa"/>
        <w:right w:w="108" w:type="dxa"/>
      </w:tblCellMar>
    </w:tblPr>
  </w:style>
  <w:style w:type="table" w:customStyle="1" w:styleId="afff">
    <w:basedOn w:val="TableNormal"/>
    <w:pPr>
      <w:spacing w:after="0" w:line="240" w:lineRule="auto"/>
    </w:pPr>
    <w:tblPr>
      <w:tblStyleRowBandSize w:val="1"/>
      <w:tblStyleColBandSize w:val="1"/>
      <w:tblCellMar>
        <w:top w:w="216" w:type="dxa"/>
        <w:left w:w="108" w:type="dxa"/>
        <w:bottom w:w="216" w:type="dxa"/>
        <w:right w:w="108" w:type="dxa"/>
      </w:tblCellMar>
    </w:tblPr>
  </w:style>
  <w:style w:type="table" w:customStyle="1" w:styleId="afff0">
    <w:basedOn w:val="TableNormal"/>
    <w:pPr>
      <w:spacing w:after="0" w:line="240" w:lineRule="auto"/>
    </w:pPr>
    <w:tblPr>
      <w:tblStyleRowBandSize w:val="1"/>
      <w:tblStyleColBandSize w:val="1"/>
      <w:tblCellMar>
        <w:top w:w="216" w:type="dxa"/>
        <w:left w:w="108" w:type="dxa"/>
        <w:bottom w:w="216" w:type="dxa"/>
        <w:right w:w="108" w:type="dxa"/>
      </w:tblCellMar>
    </w:tblPr>
  </w:style>
  <w:style w:type="table" w:customStyle="1" w:styleId="afff1">
    <w:basedOn w:val="TableNormal"/>
    <w:pPr>
      <w:spacing w:after="0" w:line="240" w:lineRule="auto"/>
    </w:pPr>
    <w:tblPr>
      <w:tblStyleRowBandSize w:val="1"/>
      <w:tblStyleColBandSize w:val="1"/>
      <w:tblCellMar>
        <w:top w:w="216" w:type="dxa"/>
        <w:left w:w="108" w:type="dxa"/>
        <w:bottom w:w="216"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5.png"/><Relationship Id="rId10" Type="http://schemas.openxmlformats.org/officeDocument/2006/relationships/chart" Target="charts/chart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kirderannik.e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narva-joesuu.ee/documents/2032926/34768158/Narva-J%C3%B5esuu+linna+arengukava+2022.pdf/89d4313c-32c6-4069-8aff-56830d63baad" TargetMode="External"/><Relationship Id="rId3" Type="http://schemas.openxmlformats.org/officeDocument/2006/relationships/hyperlink" Target="https://www.agri.ee/euroopa-liidu-uhise-pollumajanduspoliitika-strateegiakava-2023-2027" TargetMode="External"/><Relationship Id="rId7" Type="http://schemas.openxmlformats.org/officeDocument/2006/relationships/hyperlink" Target="https://www.johvi.ee/arengukavad" TargetMode="External"/><Relationship Id="rId2" Type="http://schemas.openxmlformats.org/officeDocument/2006/relationships/hyperlink" Target="https://valitsus.ee/strateegia-eesti-2035-arengukavad-ja-planeering/strateegia/materjalid" TargetMode="External"/><Relationship Id="rId1" Type="http://schemas.openxmlformats.org/officeDocument/2006/relationships/hyperlink" Target="https://www.sm.ee/uudised-ja-pressiinfo/andmed/uuringud-ja-analuusid" TargetMode="External"/><Relationship Id="rId6" Type="http://schemas.openxmlformats.org/officeDocument/2006/relationships/hyperlink" Target="https://ivol.ee/documents/9867329/36323876/I-V+arengustrateegia+eeln%C3%B5u+kinnitamiseks+V3.pdf/666e0bcf-3b58-496b-a580-04717726583c" TargetMode="External"/><Relationship Id="rId5" Type="http://schemas.openxmlformats.org/officeDocument/2006/relationships/hyperlink" Target="https://www.sm.ee/heaolu-arengukava-2023-2030" TargetMode="External"/><Relationship Id="rId4" Type="http://schemas.openxmlformats.org/officeDocument/2006/relationships/hyperlink" Target="https://pilv.rtk.ee/s/j6HZp9QFAjJM7a3" TargetMode="External"/><Relationship Id="rId9" Type="http://schemas.openxmlformats.org/officeDocument/2006/relationships/hyperlink" Target="https://toila.kovtp.ee/documents/1433808/21658167/M6_lisa1+Toila+valla+arengukava+2018-2030+j%C3%B5ustub+03.06.2022.pdf/53790d15-18ca-4436-9455-2ebaba75c1b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t-EE" sz="1500">
                <a:latin typeface="+mj-lt"/>
              </a:rPr>
              <a:t>65-aastaste ja vanemate osakaal</a:t>
            </a:r>
            <a:r>
              <a:rPr lang="et-EE" sz="1500" baseline="0">
                <a:latin typeface="+mj-lt"/>
              </a:rPr>
              <a:t> rahvastikust (%)</a:t>
            </a:r>
            <a:endParaRPr lang="et-EE" sz="1500">
              <a:latin typeface="+mj-lt"/>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t-EE"/>
        </a:p>
      </c:txPr>
    </c:title>
    <c:autoTitleDeleted val="0"/>
    <c:plotArea>
      <c:layout/>
      <c:barChart>
        <c:barDir val="col"/>
        <c:grouping val="clustered"/>
        <c:varyColors val="0"/>
        <c:ser>
          <c:idx val="0"/>
          <c:order val="0"/>
          <c:tx>
            <c:strRef>
              <c:f>Leht1!$B$1</c:f>
              <c:strCache>
                <c:ptCount val="1"/>
                <c:pt idx="0">
                  <c:v>Eesti</c:v>
                </c:pt>
              </c:strCache>
            </c:strRef>
          </c:tx>
          <c:spPr>
            <a:solidFill>
              <a:srgbClr val="FFC000"/>
            </a:solidFill>
            <a:ln>
              <a:noFill/>
            </a:ln>
            <a:effectLst/>
          </c:spPr>
          <c:invertIfNegative val="0"/>
          <c:cat>
            <c:numRef>
              <c:f>Leht1!$A$2:$A$5</c:f>
              <c:numCache>
                <c:formatCode>General</c:formatCode>
                <c:ptCount val="4"/>
                <c:pt idx="0">
                  <c:v>2022</c:v>
                </c:pt>
                <c:pt idx="1">
                  <c:v>2027</c:v>
                </c:pt>
                <c:pt idx="2">
                  <c:v>2030</c:v>
                </c:pt>
                <c:pt idx="3">
                  <c:v>2035</c:v>
                </c:pt>
              </c:numCache>
            </c:numRef>
          </c:cat>
          <c:val>
            <c:numRef>
              <c:f>Leht1!$B$2:$B$5</c:f>
              <c:numCache>
                <c:formatCode>General</c:formatCode>
                <c:ptCount val="4"/>
                <c:pt idx="0">
                  <c:v>20.7</c:v>
                </c:pt>
                <c:pt idx="1">
                  <c:v>22.3</c:v>
                </c:pt>
                <c:pt idx="2">
                  <c:v>23.1</c:v>
                </c:pt>
                <c:pt idx="3">
                  <c:v>24.2</c:v>
                </c:pt>
              </c:numCache>
            </c:numRef>
          </c:val>
          <c:extLst>
            <c:ext xmlns:c16="http://schemas.microsoft.com/office/drawing/2014/chart" uri="{C3380CC4-5D6E-409C-BE32-E72D297353CC}">
              <c16:uniqueId val="{00000000-3108-408E-B69D-2BA63AF2D2F5}"/>
            </c:ext>
          </c:extLst>
        </c:ser>
        <c:ser>
          <c:idx val="1"/>
          <c:order val="1"/>
          <c:tx>
            <c:strRef>
              <c:f>Leht1!$C$1</c:f>
              <c:strCache>
                <c:ptCount val="1"/>
                <c:pt idx="0">
                  <c:v>Ida-Virumaa</c:v>
                </c:pt>
              </c:strCache>
            </c:strRef>
          </c:tx>
          <c:spPr>
            <a:solidFill>
              <a:schemeClr val="accent3">
                <a:lumMod val="75000"/>
              </a:schemeClr>
            </a:solidFill>
            <a:ln>
              <a:noFill/>
            </a:ln>
            <a:effectLst/>
          </c:spPr>
          <c:invertIfNegative val="0"/>
          <c:cat>
            <c:numRef>
              <c:f>Leht1!$A$2:$A$5</c:f>
              <c:numCache>
                <c:formatCode>General</c:formatCode>
                <c:ptCount val="4"/>
                <c:pt idx="0">
                  <c:v>2022</c:v>
                </c:pt>
                <c:pt idx="1">
                  <c:v>2027</c:v>
                </c:pt>
                <c:pt idx="2">
                  <c:v>2030</c:v>
                </c:pt>
                <c:pt idx="3">
                  <c:v>2035</c:v>
                </c:pt>
              </c:numCache>
            </c:numRef>
          </c:cat>
          <c:val>
            <c:numRef>
              <c:f>Leht1!$C$2:$C$5</c:f>
              <c:numCache>
                <c:formatCode>General</c:formatCode>
                <c:ptCount val="4"/>
                <c:pt idx="0">
                  <c:v>27</c:v>
                </c:pt>
                <c:pt idx="1">
                  <c:v>32.1</c:v>
                </c:pt>
                <c:pt idx="2">
                  <c:v>34.4</c:v>
                </c:pt>
                <c:pt idx="3">
                  <c:v>37.1</c:v>
                </c:pt>
              </c:numCache>
            </c:numRef>
          </c:val>
          <c:extLst>
            <c:ext xmlns:c16="http://schemas.microsoft.com/office/drawing/2014/chart" uri="{C3380CC4-5D6E-409C-BE32-E72D297353CC}">
              <c16:uniqueId val="{00000001-3108-408E-B69D-2BA63AF2D2F5}"/>
            </c:ext>
          </c:extLst>
        </c:ser>
        <c:dLbls>
          <c:showLegendKey val="0"/>
          <c:showVal val="0"/>
          <c:showCatName val="0"/>
          <c:showSerName val="0"/>
          <c:showPercent val="0"/>
          <c:showBubbleSize val="0"/>
        </c:dLbls>
        <c:gapWidth val="219"/>
        <c:overlap val="-27"/>
        <c:axId val="2145362536"/>
        <c:axId val="2145129256"/>
      </c:barChart>
      <c:catAx>
        <c:axId val="21453625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45129256"/>
        <c:crosses val="autoZero"/>
        <c:auto val="1"/>
        <c:lblAlgn val="ctr"/>
        <c:lblOffset val="100"/>
        <c:noMultiLvlLbl val="0"/>
      </c:catAx>
      <c:valAx>
        <c:axId val="214512925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453625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FBPru3KFsiOXnW1jO4/R8gkaFw==">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</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6324ADC-4163-482E-A0BD-4E6042B60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57</Pages>
  <Words>14891</Words>
  <Characters>84884</Characters>
  <Application>Microsoft Office Word</Application>
  <DocSecurity>0</DocSecurity>
  <Lines>707</Lines>
  <Paragraphs>199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99576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Gravitas Consult OÜ</dc:creator>
  <cp:lastModifiedBy>Riin Luus</cp:lastModifiedBy>
  <cp:revision>2</cp:revision>
  <cp:lastPrinted>2023-05-22T09:28:00Z</cp:lastPrinted>
  <dcterms:created xsi:type="dcterms:W3CDTF">2025-12-09T14:44:00Z</dcterms:created>
  <dcterms:modified xsi:type="dcterms:W3CDTF">2025-12-09T14:44:00Z</dcterms:modified>
</cp:coreProperties>
</file>